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31EF1" w14:textId="77777777" w:rsidR="003E2D06" w:rsidRPr="003E2D06" w:rsidRDefault="003E2D06" w:rsidP="003E2D06">
      <w:pPr>
        <w:spacing w:after="120" w:line="240" w:lineRule="auto"/>
        <w:ind w:right="-7" w:firstLine="567"/>
        <w:jc w:val="right"/>
        <w:rPr>
          <w:rFonts w:ascii="GHEA Grapalat" w:eastAsia="Times New Roman" w:hAnsi="GHEA Grapalat" w:cs="Sylfaen"/>
          <w:i/>
          <w:sz w:val="18"/>
          <w:szCs w:val="24"/>
        </w:rPr>
      </w:pPr>
      <w:r w:rsidRPr="003E2D06">
        <w:rPr>
          <w:rFonts w:ascii="GHEA Grapalat" w:eastAsia="Times New Roman" w:hAnsi="GHEA Grapalat" w:cs="Sylfaen"/>
          <w:i/>
          <w:sz w:val="18"/>
          <w:szCs w:val="24"/>
        </w:rPr>
        <w:t xml:space="preserve">                                                                                            </w:t>
      </w:r>
    </w:p>
    <w:p w14:paraId="5796FEA8"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ՀԱՅՏԱՐԱՐՈՒԹՅՈՒՆ</w:t>
      </w:r>
    </w:p>
    <w:p w14:paraId="56B45DA7"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hy-AM"/>
        </w:rPr>
        <w:t>ԳՆԱՆՇՄԱՆ ՀԱՐՑՄԱՆ</w:t>
      </w:r>
      <w:r w:rsidRPr="003E2D06">
        <w:rPr>
          <w:rFonts w:ascii="GHEA Grapalat" w:eastAsia="Times New Roman" w:hAnsi="GHEA Grapalat" w:cs="Times New Roman"/>
          <w:sz w:val="20"/>
          <w:szCs w:val="20"/>
          <w:lang w:val="af-ZA"/>
        </w:rPr>
        <w:t xml:space="preserve"> ՄԱՍԻՆ*</w:t>
      </w:r>
    </w:p>
    <w:p w14:paraId="6079BBB7"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af-ZA"/>
        </w:rPr>
      </w:pPr>
    </w:p>
    <w:p w14:paraId="39233279"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Հայտարարության սույն տեքստը հաստատված է գնահատող հանձնաժողովի</w:t>
      </w:r>
    </w:p>
    <w:p w14:paraId="16542161"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20</w:t>
      </w:r>
      <w:r w:rsidRPr="003E2D06">
        <w:rPr>
          <w:rFonts w:ascii="GHEA Grapalat" w:eastAsia="Times New Roman" w:hAnsi="GHEA Grapalat" w:cs="Times New Roman"/>
          <w:sz w:val="20"/>
          <w:szCs w:val="20"/>
          <w:lang w:val="hy-AM"/>
        </w:rPr>
        <w:t>21</w:t>
      </w:r>
      <w:r w:rsidRPr="003E2D06">
        <w:rPr>
          <w:rFonts w:ascii="GHEA Grapalat" w:eastAsia="Times New Roman" w:hAnsi="GHEA Grapalat" w:cs="Times New Roman"/>
          <w:sz w:val="20"/>
          <w:szCs w:val="20"/>
          <w:lang w:val="af-ZA"/>
        </w:rPr>
        <w:t xml:space="preserve">   թվականի «</w:t>
      </w:r>
      <w:r w:rsidRPr="003E2D06">
        <w:rPr>
          <w:rFonts w:ascii="GHEA Grapalat" w:eastAsia="Times New Roman" w:hAnsi="GHEA Grapalat" w:cs="Times New Roman"/>
          <w:sz w:val="20"/>
          <w:szCs w:val="20"/>
          <w:lang w:val="hy-AM"/>
        </w:rPr>
        <w:t>ապրիլի</w:t>
      </w:r>
      <w:r w:rsidRPr="003E2D06">
        <w:rPr>
          <w:rFonts w:ascii="GHEA Grapalat" w:eastAsia="Times New Roman" w:hAnsi="GHEA Grapalat" w:cs="Times New Roman"/>
          <w:sz w:val="20"/>
          <w:szCs w:val="20"/>
          <w:lang w:val="af-ZA"/>
        </w:rPr>
        <w:t>»  «</w:t>
      </w:r>
      <w:r w:rsidRPr="003E2D06">
        <w:rPr>
          <w:rFonts w:ascii="GHEA Grapalat" w:eastAsia="Times New Roman" w:hAnsi="GHEA Grapalat" w:cs="Times New Roman"/>
          <w:sz w:val="20"/>
          <w:szCs w:val="20"/>
          <w:lang w:val="hy-AM"/>
        </w:rPr>
        <w:t>6</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lang w:val="hy-AM"/>
        </w:rPr>
        <w:t xml:space="preserve">թիվ </w:t>
      </w:r>
      <w:r w:rsidRPr="003E2D06">
        <w:rPr>
          <w:rFonts w:ascii="GHEA Grapalat" w:eastAsia="Times New Roman" w:hAnsi="GHEA Grapalat" w:cs="Times New Roman"/>
          <w:sz w:val="20"/>
          <w:szCs w:val="20"/>
          <w:lang w:val="af-ZA"/>
        </w:rPr>
        <w:t>«</w:t>
      </w:r>
      <w:r w:rsidRPr="003E2D06">
        <w:rPr>
          <w:rFonts w:ascii="GHEA Grapalat" w:eastAsia="Times New Roman" w:hAnsi="GHEA Grapalat" w:cs="Times New Roman"/>
          <w:sz w:val="20"/>
          <w:szCs w:val="20"/>
          <w:lang w:val="hy-AM"/>
        </w:rPr>
        <w:t>1</w:t>
      </w:r>
      <w:r w:rsidRPr="003E2D06">
        <w:rPr>
          <w:rFonts w:ascii="GHEA Grapalat" w:eastAsia="Times New Roman" w:hAnsi="GHEA Grapalat" w:cs="Times New Roman"/>
          <w:sz w:val="20"/>
          <w:szCs w:val="20"/>
          <w:lang w:val="af-ZA"/>
        </w:rPr>
        <w:t xml:space="preserve">» որոշմամբ </w:t>
      </w:r>
    </w:p>
    <w:p w14:paraId="34913C6A"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af-ZA"/>
        </w:rPr>
      </w:pPr>
    </w:p>
    <w:p w14:paraId="42C76E7F"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Ընթացակարգի ծածկագիրը`  </w:t>
      </w:r>
      <w:r w:rsidRPr="003E2D06">
        <w:rPr>
          <w:rFonts w:ascii="GHEA Grapalat" w:eastAsia="Times New Roman" w:hAnsi="GHEA Grapalat" w:cs="Times New Roman"/>
          <w:sz w:val="20"/>
          <w:szCs w:val="20"/>
          <w:lang w:val="hy-AM"/>
        </w:rPr>
        <w:t>ԳՀ</w:t>
      </w:r>
      <w:r w:rsidRPr="003E2D06">
        <w:rPr>
          <w:rFonts w:ascii="GHEA Grapalat" w:eastAsia="Times New Roman" w:hAnsi="GHEA Grapalat" w:cs="Times New Roman"/>
          <w:sz w:val="20"/>
          <w:szCs w:val="20"/>
          <w:lang w:val="af-ZA"/>
        </w:rPr>
        <w:t>ԱՊՁԲ</w:t>
      </w:r>
      <w:r w:rsidRPr="003E2D06">
        <w:rPr>
          <w:rFonts w:ascii="GHEA Grapalat" w:eastAsia="Times New Roman" w:hAnsi="GHEA Grapalat" w:cs="Times New Roman"/>
          <w:sz w:val="20"/>
          <w:szCs w:val="20"/>
          <w:u w:val="single"/>
          <w:lang w:val="hy-AM"/>
        </w:rPr>
        <w:t>-15/15-2021-1-ԴԲԳԳԿ</w:t>
      </w:r>
      <w:r w:rsidRPr="003E2D06">
        <w:rPr>
          <w:rFonts w:ascii="GHEA Grapalat" w:eastAsia="Times New Roman" w:hAnsi="GHEA Grapalat" w:cs="Times New Roman"/>
          <w:sz w:val="20"/>
          <w:szCs w:val="20"/>
          <w:u w:val="single"/>
          <w:lang w:val="af-ZA"/>
        </w:rPr>
        <w:t xml:space="preserve"> </w:t>
      </w:r>
    </w:p>
    <w:p w14:paraId="77E6DC9E"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p>
    <w:p w14:paraId="6EAA9B79" w14:textId="77777777" w:rsidR="003E2D06" w:rsidRPr="003E2D06" w:rsidRDefault="003E2D06" w:rsidP="003E2D06">
      <w:pPr>
        <w:spacing w:after="0" w:line="240" w:lineRule="auto"/>
        <w:ind w:firstLine="708"/>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Պատվիրատուն` </w:t>
      </w:r>
      <w:r w:rsidRPr="003E2D06">
        <w:rPr>
          <w:rFonts w:ascii="GHEA Grapalat" w:eastAsia="Times New Roman" w:hAnsi="GHEA Grapalat" w:cs="Times New Roman"/>
          <w:b/>
          <w:sz w:val="20"/>
          <w:szCs w:val="20"/>
          <w:lang w:val="hy-AM"/>
        </w:rPr>
        <w:t xml:space="preserve">ՀՀ ԱՆ </w:t>
      </w:r>
      <w:r w:rsidRPr="003E2D06">
        <w:rPr>
          <w:rFonts w:ascii="GHEA Grapalat" w:eastAsia="Times New Roman" w:hAnsi="GHEA Grapalat" w:cs="Times New Roman"/>
          <w:b/>
          <w:sz w:val="20"/>
          <w:szCs w:val="20"/>
          <w:lang w:val="af-ZA"/>
        </w:rPr>
        <w:t>&lt;&lt;</w:t>
      </w:r>
      <w:r w:rsidRPr="003E2D06">
        <w:rPr>
          <w:rFonts w:ascii="GHEA Grapalat" w:eastAsia="Times New Roman" w:hAnsi="GHEA Grapalat" w:cs="Times New Roman"/>
          <w:b/>
          <w:sz w:val="20"/>
          <w:szCs w:val="20"/>
          <w:lang w:val="hy-AM"/>
        </w:rPr>
        <w:t>Դատաբժշկական Գիտագործնական Կենտրոն</w:t>
      </w:r>
      <w:r w:rsidRPr="003E2D06">
        <w:rPr>
          <w:rFonts w:ascii="GHEA Grapalat" w:eastAsia="Times New Roman" w:hAnsi="GHEA Grapalat" w:cs="Times New Roman"/>
          <w:b/>
          <w:sz w:val="20"/>
          <w:szCs w:val="20"/>
          <w:lang w:val="af-ZA"/>
        </w:rPr>
        <w:t>&gt;&gt;</w:t>
      </w:r>
      <w:r w:rsidRPr="003E2D06">
        <w:rPr>
          <w:rFonts w:ascii="GHEA Grapalat" w:eastAsia="Times New Roman" w:hAnsi="GHEA Grapalat" w:cs="Times New Roman"/>
          <w:b/>
          <w:sz w:val="20"/>
          <w:szCs w:val="20"/>
          <w:lang w:val="hy-AM"/>
        </w:rPr>
        <w:t xml:space="preserve"> ՊՈԱԿ-ը</w:t>
      </w:r>
      <w:r w:rsidRPr="003E2D06">
        <w:rPr>
          <w:rFonts w:ascii="GHEA Grapalat" w:eastAsia="Times New Roman" w:hAnsi="GHEA Grapalat" w:cs="Times New Roman"/>
          <w:sz w:val="20"/>
          <w:szCs w:val="20"/>
          <w:lang w:val="af-ZA"/>
        </w:rPr>
        <w:t xml:space="preserve">, որը գտնվում է </w:t>
      </w:r>
      <w:bookmarkStart w:id="0" w:name="_Hlk31327282"/>
      <w:r w:rsidRPr="003E2D06">
        <w:rPr>
          <w:rFonts w:ascii="GHEA Grapalat" w:eastAsia="Times New Roman" w:hAnsi="GHEA Grapalat" w:cs="Times New Roman"/>
          <w:b/>
          <w:sz w:val="20"/>
          <w:szCs w:val="20"/>
          <w:lang w:val="hy-AM"/>
        </w:rPr>
        <w:t>ք.Երևան, Հերացի 5/1</w:t>
      </w:r>
      <w:r w:rsidRPr="003E2D06">
        <w:rPr>
          <w:rFonts w:ascii="GHEA Grapalat" w:eastAsia="Times New Roman" w:hAnsi="GHEA Grapalat" w:cs="Times New Roman"/>
          <w:sz w:val="20"/>
          <w:szCs w:val="20"/>
          <w:lang w:val="af-ZA"/>
        </w:rPr>
        <w:t xml:space="preserve"> </w:t>
      </w:r>
      <w:bookmarkEnd w:id="0"/>
      <w:r w:rsidRPr="003E2D06">
        <w:rPr>
          <w:rFonts w:ascii="GHEA Grapalat" w:eastAsia="Times New Roman" w:hAnsi="GHEA Grapalat" w:cs="Times New Roman"/>
          <w:sz w:val="20"/>
          <w:szCs w:val="20"/>
          <w:lang w:val="af-ZA"/>
        </w:rPr>
        <w:t xml:space="preserve">հասցեում, </w:t>
      </w:r>
      <w:r w:rsidRPr="003E2D06">
        <w:rPr>
          <w:rFonts w:ascii="GHEA Grapalat" w:eastAsia="Times New Roman" w:hAnsi="GHEA Grapalat" w:cs="Times New Roman"/>
          <w:sz w:val="16"/>
          <w:szCs w:val="16"/>
          <w:lang w:val="af-ZA"/>
        </w:rPr>
        <w:t xml:space="preserve"> </w:t>
      </w:r>
      <w:r w:rsidRPr="003E2D06">
        <w:rPr>
          <w:rFonts w:ascii="GHEA Grapalat" w:eastAsia="Times New Roman" w:hAnsi="GHEA Grapalat" w:cs="Times New Roman"/>
          <w:sz w:val="20"/>
          <w:szCs w:val="20"/>
          <w:lang w:val="af-ZA"/>
        </w:rPr>
        <w:t xml:space="preserve">հայտարարում է </w:t>
      </w:r>
      <w:r w:rsidRPr="003E2D06">
        <w:rPr>
          <w:rFonts w:ascii="GHEA Grapalat" w:eastAsia="Times New Roman" w:hAnsi="GHEA Grapalat" w:cs="Times New Roman"/>
          <w:sz w:val="20"/>
          <w:szCs w:val="20"/>
          <w:lang w:val="hy-AM"/>
        </w:rPr>
        <w:t>գնանշման հարցում</w:t>
      </w:r>
      <w:r w:rsidRPr="003E2D06">
        <w:rPr>
          <w:rFonts w:ascii="GHEA Grapalat" w:eastAsia="Times New Roman" w:hAnsi="GHEA Grapalat" w:cs="Times New Roman"/>
          <w:sz w:val="20"/>
          <w:szCs w:val="20"/>
          <w:lang w:val="af-ZA"/>
        </w:rPr>
        <w:t>, որն իրականացվում է մեկ փուլով:</w:t>
      </w:r>
    </w:p>
    <w:p w14:paraId="221B5763" w14:textId="77777777" w:rsidR="003E2D06" w:rsidRPr="003E2D06" w:rsidRDefault="003E2D06" w:rsidP="003E2D06">
      <w:pPr>
        <w:spacing w:after="0" w:line="240" w:lineRule="auto"/>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ab/>
      </w:r>
      <w:bookmarkStart w:id="1" w:name="_Hlk23167417"/>
      <w:r w:rsidRPr="003E2D06">
        <w:rPr>
          <w:rFonts w:ascii="GHEA Grapalat" w:eastAsia="Times New Roman" w:hAnsi="GHEA Grapalat" w:cs="Times New Roman"/>
          <w:sz w:val="20"/>
          <w:szCs w:val="20"/>
          <w:lang w:val="af-ZA"/>
        </w:rPr>
        <w:t>Սույն ընթացակարգի</w:t>
      </w:r>
      <w:bookmarkEnd w:id="1"/>
      <w:r w:rsidRPr="003E2D06">
        <w:rPr>
          <w:rFonts w:ascii="GHEA Grapalat" w:eastAsia="Times New Roman" w:hAnsi="GHEA Grapalat" w:cs="Times New Roman"/>
          <w:sz w:val="20"/>
          <w:szCs w:val="20"/>
          <w:lang w:val="af-ZA"/>
        </w:rPr>
        <w:t xml:space="preserve"> արդյունքում </w:t>
      </w:r>
      <w:r w:rsidRPr="003E2D06">
        <w:rPr>
          <w:rFonts w:ascii="GHEA Grapalat" w:eastAsia="Times New Roman" w:hAnsi="GHEA Grapalat" w:cs="Times New Roman"/>
          <w:sz w:val="20"/>
          <w:szCs w:val="20"/>
          <w:lang w:val="hy-AM"/>
        </w:rPr>
        <w:t>ընտրված</w:t>
      </w:r>
      <w:r w:rsidRPr="003E2D06">
        <w:rPr>
          <w:rFonts w:ascii="GHEA Grapalat" w:eastAsia="Times New Roman" w:hAnsi="GHEA Grapalat" w:cs="Times New Roman"/>
          <w:sz w:val="20"/>
          <w:szCs w:val="20"/>
          <w:lang w:val="af-ZA"/>
        </w:rPr>
        <w:t xml:space="preserve"> մասնակցին սահմանված կարգով կառաջարկվի կնքել </w:t>
      </w:r>
      <w:r w:rsidRPr="003E2D06">
        <w:rPr>
          <w:rFonts w:ascii="GHEA Grapalat" w:eastAsia="Times New Roman" w:hAnsi="GHEA Grapalat" w:cs="Times New Roman"/>
          <w:sz w:val="20"/>
          <w:szCs w:val="20"/>
          <w:lang w:val="hy-AM"/>
        </w:rPr>
        <w:t>բժշկական նշանակության ապրանքների</w:t>
      </w:r>
      <w:r w:rsidRPr="003E2D06">
        <w:rPr>
          <w:rFonts w:ascii="GHEA Grapalat" w:eastAsia="Times New Roman" w:hAnsi="GHEA Grapalat" w:cs="Times New Roman"/>
          <w:sz w:val="20"/>
          <w:szCs w:val="20"/>
          <w:lang w:val="af-ZA"/>
        </w:rPr>
        <w:t xml:space="preserve">    մատակարարման պայմանագիր (այսուհետ` պայմանագիր)։ </w:t>
      </w:r>
    </w:p>
    <w:p w14:paraId="0DF43022" w14:textId="77777777" w:rsidR="003E2D06" w:rsidRPr="003E2D06" w:rsidRDefault="003E2D06" w:rsidP="003E2D06">
      <w:pPr>
        <w:spacing w:after="0" w:line="240" w:lineRule="auto"/>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BE7408C"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1A41D8B"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Ընտրված մասնակիցը որոշվում է </w:t>
      </w:r>
      <w:bookmarkStart w:id="2" w:name="_Hlk23167512"/>
      <w:r w:rsidRPr="003E2D06">
        <w:rPr>
          <w:rFonts w:ascii="GHEA Grapalat" w:eastAsia="Times New Roman" w:hAnsi="GHEA Grapalat" w:cs="Times New Roman"/>
          <w:sz w:val="20"/>
          <w:szCs w:val="20"/>
          <w:lang w:val="af-ZA"/>
        </w:rPr>
        <w:t xml:space="preserve">ոչ գնային պայմաններով բավարար գնահատված </w:t>
      </w:r>
      <w:bookmarkEnd w:id="2"/>
      <w:r w:rsidRPr="003E2D06">
        <w:rPr>
          <w:rFonts w:ascii="GHEA Grapalat" w:eastAsia="Times New Roman" w:hAnsi="GHEA Grapalat" w:cs="Times New Roman"/>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00E1984"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3E2D06">
        <w:rPr>
          <w:rFonts w:ascii="GHEA Grapalat" w:eastAsia="Times New Roman" w:hAnsi="GHEA Grapalat" w:cs="Times New Roman"/>
          <w:sz w:val="20"/>
          <w:szCs w:val="20"/>
          <w:u w:val="single"/>
          <w:lang w:val="hy-AM"/>
        </w:rPr>
        <w:t>7</w:t>
      </w:r>
      <w:r w:rsidRPr="003E2D06">
        <w:rPr>
          <w:rFonts w:ascii="GHEA Grapalat" w:eastAsia="Times New Roman" w:hAnsi="GHEA Grapalat" w:cs="Times New Roman"/>
          <w:sz w:val="20"/>
          <w:szCs w:val="20"/>
          <w:lang w:val="af-ZA"/>
        </w:rPr>
        <w:t xml:space="preserve">-րդ օրը ժամը </w:t>
      </w:r>
      <w:r w:rsidRPr="003E2D06">
        <w:rPr>
          <w:rFonts w:ascii="GHEA Grapalat" w:eastAsia="Times New Roman" w:hAnsi="GHEA Grapalat" w:cs="Times New Roman"/>
          <w:sz w:val="20"/>
          <w:szCs w:val="20"/>
          <w:lang w:val="hy-AM"/>
        </w:rPr>
        <w:t>16:00</w:t>
      </w:r>
      <w:r w:rsidRPr="003E2D06">
        <w:rPr>
          <w:rFonts w:ascii="GHEA Grapalat" w:eastAsia="Times New Roman" w:hAnsi="GHEA Grapalat" w:cs="Times New Roman"/>
          <w:sz w:val="20"/>
          <w:szCs w:val="2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14:paraId="27F5A363"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589DCEB"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Հրավեր չստանալը չի սահմանափակում մասնակցի` սույն ընթացակարգին մասնակցելու իրավունքը։ </w:t>
      </w:r>
    </w:p>
    <w:p w14:paraId="64ECCF94"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Սույն ընթացակարգին մասնակցության հայտերն անհրաժեշտ է ներկայացնել</w:t>
      </w:r>
      <w:r w:rsidRPr="003E2D06">
        <w:rPr>
          <w:rFonts w:ascii="GHEA Grapalat" w:eastAsia="Times New Roman" w:hAnsi="GHEA Grapalat" w:cs="Times New Roman"/>
          <w:sz w:val="20"/>
          <w:szCs w:val="20"/>
          <w:lang w:val="af-ZA" w:eastAsia="ru-RU"/>
        </w:rPr>
        <w:t xml:space="preserve">  </w:t>
      </w:r>
      <w:r w:rsidRPr="003E2D06">
        <w:rPr>
          <w:rFonts w:ascii="GHEA Grapalat" w:eastAsia="Times New Roman" w:hAnsi="GHEA Grapalat" w:cs="Times New Roman"/>
          <w:b/>
          <w:sz w:val="20"/>
          <w:szCs w:val="20"/>
          <w:lang w:val="hy-AM"/>
        </w:rPr>
        <w:t>ք.Երևան, Հերացի 5/1</w:t>
      </w:r>
      <w:r w:rsidRPr="003E2D06">
        <w:rPr>
          <w:rFonts w:ascii="GHEA Grapalat" w:eastAsia="Times New Roman" w:hAnsi="GHEA Grapalat" w:cs="Times New Roman"/>
          <w:sz w:val="20"/>
          <w:szCs w:val="20"/>
          <w:lang w:val="af-ZA"/>
        </w:rPr>
        <w:t xml:space="preserve"> հասցեով, փաստաթղթային ձևով</w:t>
      </w:r>
      <w:r w:rsidRPr="003E2D06">
        <w:rPr>
          <w:rFonts w:ascii="GHEA Grapalat" w:eastAsia="Times New Roman" w:hAnsi="GHEA Grapalat" w:cs="Times New Roman"/>
          <w:sz w:val="20"/>
          <w:szCs w:val="20"/>
          <w:lang w:val="af-ZA" w:eastAsia="ru-RU"/>
        </w:rPr>
        <w:t xml:space="preserve"> </w:t>
      </w:r>
      <w:r w:rsidRPr="003E2D06">
        <w:rPr>
          <w:rFonts w:ascii="GHEA Grapalat" w:eastAsia="Times New Roman" w:hAnsi="GHEA Grapalat" w:cs="Times New Roman"/>
          <w:sz w:val="20"/>
          <w:szCs w:val="20"/>
          <w:lang w:val="af-ZA"/>
        </w:rPr>
        <w:t xml:space="preserve">մինչև սույն հայտարարության հրապարակման օրվանից հաշված </w:t>
      </w:r>
      <w:r w:rsidRPr="003E2D06">
        <w:rPr>
          <w:rFonts w:ascii="GHEA Grapalat" w:eastAsia="Times New Roman" w:hAnsi="GHEA Grapalat" w:cs="Times New Roman"/>
          <w:sz w:val="20"/>
          <w:szCs w:val="20"/>
          <w:u w:val="single"/>
          <w:lang w:val="hy-AM"/>
        </w:rPr>
        <w:t>7</w:t>
      </w:r>
      <w:r w:rsidRPr="003E2D06">
        <w:rPr>
          <w:rFonts w:ascii="GHEA Grapalat" w:eastAsia="Times New Roman" w:hAnsi="GHEA Grapalat" w:cs="Times New Roman"/>
          <w:sz w:val="20"/>
          <w:szCs w:val="20"/>
          <w:lang w:val="af-ZA"/>
        </w:rPr>
        <w:t xml:space="preserve">-րդ օրվա ժամը </w:t>
      </w:r>
      <w:r w:rsidRPr="003E2D06">
        <w:rPr>
          <w:rFonts w:ascii="GHEA Grapalat" w:eastAsia="Times New Roman" w:hAnsi="GHEA Grapalat" w:cs="Times New Roman"/>
          <w:sz w:val="20"/>
          <w:szCs w:val="20"/>
          <w:u w:val="single"/>
          <w:lang w:val="hy-AM"/>
        </w:rPr>
        <w:t>16:00</w:t>
      </w:r>
      <w:r w:rsidRPr="003E2D06">
        <w:rPr>
          <w:rFonts w:ascii="GHEA Grapalat" w:eastAsia="Times New Roman" w:hAnsi="GHEA Grapalat" w:cs="Times New Roman"/>
          <w:sz w:val="20"/>
          <w:szCs w:val="20"/>
          <w:lang w:val="af-ZA"/>
        </w:rPr>
        <w:t xml:space="preserve">-ը: </w:t>
      </w:r>
    </w:p>
    <w:p w14:paraId="6BE4410C" w14:textId="77777777" w:rsidR="003E2D06" w:rsidRPr="003E2D06" w:rsidRDefault="003E2D06" w:rsidP="003E2D06">
      <w:pPr>
        <w:spacing w:after="0" w:line="240" w:lineRule="auto"/>
        <w:ind w:firstLine="708"/>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Հայտերը, հայերենից բացի, կարող են ներկայացվել նաև անգլերեն կամ ռուսերեն: </w:t>
      </w:r>
    </w:p>
    <w:p w14:paraId="2EA052DC" w14:textId="0251DEC2" w:rsidR="003E2D06" w:rsidRPr="003E2D06" w:rsidRDefault="003E2D06" w:rsidP="003E2D06">
      <w:pPr>
        <w:spacing w:after="0" w:line="240" w:lineRule="auto"/>
        <w:ind w:firstLine="708"/>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Հայտերի բացումը տեղի կունենա </w:t>
      </w:r>
      <w:r w:rsidRPr="003E2D06">
        <w:rPr>
          <w:rFonts w:ascii="GHEA Grapalat" w:eastAsia="Times New Roman" w:hAnsi="GHEA Grapalat" w:cs="Times New Roman"/>
          <w:b/>
          <w:sz w:val="20"/>
          <w:szCs w:val="20"/>
          <w:lang w:val="hy-AM"/>
        </w:rPr>
        <w:t>ք.Երևան, Հերացի 5/1</w:t>
      </w:r>
      <w:r w:rsidRPr="003E2D06">
        <w:rPr>
          <w:rFonts w:ascii="GHEA Grapalat" w:eastAsia="Times New Roman" w:hAnsi="GHEA Grapalat" w:cs="Times New Roman"/>
          <w:sz w:val="20"/>
          <w:szCs w:val="20"/>
          <w:lang w:val="af-ZA"/>
        </w:rPr>
        <w:t xml:space="preserve"> հասցեում,  </w:t>
      </w:r>
      <w:r w:rsidRPr="003E2D06">
        <w:rPr>
          <w:rFonts w:ascii="GHEA Grapalat" w:eastAsia="Times New Roman" w:hAnsi="GHEA Grapalat" w:cs="Times New Roman"/>
          <w:sz w:val="20"/>
          <w:szCs w:val="20"/>
          <w:lang w:val="hy-AM"/>
        </w:rPr>
        <w:t>2021 թ. ապրիլի 1</w:t>
      </w:r>
      <w:r w:rsidR="00614070">
        <w:rPr>
          <w:rFonts w:ascii="GHEA Grapalat" w:eastAsia="Times New Roman" w:hAnsi="GHEA Grapalat" w:cs="Times New Roman"/>
          <w:sz w:val="20"/>
          <w:szCs w:val="20"/>
          <w:lang w:val="hy-AM"/>
        </w:rPr>
        <w:t>5</w:t>
      </w:r>
      <w:r w:rsidRPr="003E2D06">
        <w:rPr>
          <w:rFonts w:ascii="GHEA Grapalat" w:eastAsia="Times New Roman" w:hAnsi="GHEA Grapalat" w:cs="Times New Roman"/>
          <w:sz w:val="20"/>
          <w:szCs w:val="20"/>
          <w:lang w:val="af-ZA"/>
        </w:rPr>
        <w:t xml:space="preserve">-ին ժամը </w:t>
      </w:r>
      <w:r w:rsidRPr="003E2D06">
        <w:rPr>
          <w:rFonts w:ascii="GHEA Grapalat" w:eastAsia="Times New Roman" w:hAnsi="GHEA Grapalat" w:cs="Times New Roman"/>
          <w:sz w:val="20"/>
          <w:szCs w:val="20"/>
          <w:lang w:val="hy-AM"/>
        </w:rPr>
        <w:t>16:00</w:t>
      </w:r>
      <w:r w:rsidRPr="003E2D06">
        <w:rPr>
          <w:rFonts w:ascii="GHEA Grapalat" w:eastAsia="Times New Roman" w:hAnsi="GHEA Grapalat" w:cs="Times New Roman"/>
          <w:sz w:val="20"/>
          <w:szCs w:val="20"/>
          <w:lang w:val="af-ZA"/>
        </w:rPr>
        <w:t xml:space="preserve">-ին։   </w:t>
      </w:r>
    </w:p>
    <w:p w14:paraId="5797922B"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14:paraId="6CCF6A10"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u w:val="single"/>
          <w:lang w:val="hy-AM"/>
        </w:rPr>
      </w:pPr>
      <w:r w:rsidRPr="003E2D06">
        <w:rPr>
          <w:rFonts w:ascii="GHEA Grapalat" w:eastAsia="Times New Roman" w:hAnsi="GHEA Grapalat" w:cs="Times New Roman"/>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b/>
          <w:sz w:val="20"/>
          <w:szCs w:val="20"/>
          <w:lang w:val="hy-AM"/>
        </w:rPr>
        <w:t>Ռ.Եգանյանին</w:t>
      </w:r>
    </w:p>
    <w:p w14:paraId="6C24DDF9"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af-ZA"/>
        </w:rPr>
        <w:t xml:space="preserve">Հեռախոս </w:t>
      </w:r>
      <w:bookmarkStart w:id="3" w:name="_Hlk25366179"/>
      <w:r w:rsidRPr="003E2D06">
        <w:rPr>
          <w:rFonts w:ascii="GHEA Grapalat" w:eastAsia="Times New Roman" w:hAnsi="GHEA Grapalat" w:cs="Times New Roman"/>
          <w:b/>
          <w:sz w:val="20"/>
          <w:szCs w:val="20"/>
          <w:lang w:val="hy-AM"/>
        </w:rPr>
        <w:t>+37491741410</w:t>
      </w:r>
      <w:bookmarkEnd w:id="3"/>
    </w:p>
    <w:p w14:paraId="5D648487"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Էլ. Փոստ</w:t>
      </w:r>
      <w:r w:rsidRPr="003E2D06">
        <w:rPr>
          <w:rFonts w:ascii="GHEA Grapalat" w:eastAsia="Times New Roman" w:hAnsi="GHEA Grapalat" w:cs="Times New Roman"/>
          <w:sz w:val="20"/>
          <w:szCs w:val="20"/>
          <w:lang w:val="hy-AM"/>
        </w:rPr>
        <w:t xml:space="preserve"> </w:t>
      </w:r>
      <w:bookmarkStart w:id="4" w:name="_Hlk25366190"/>
      <w:r w:rsidRPr="003E2D06">
        <w:rPr>
          <w:rFonts w:ascii="GHEA Grapalat" w:eastAsia="Times New Roman" w:hAnsi="GHEA Grapalat" w:cs="Times New Roman"/>
          <w:b/>
          <w:sz w:val="20"/>
          <w:szCs w:val="20"/>
          <w:lang w:val="af-ZA"/>
        </w:rPr>
        <w:fldChar w:fldCharType="begin"/>
      </w:r>
      <w:r w:rsidRPr="003E2D06">
        <w:rPr>
          <w:rFonts w:ascii="GHEA Grapalat" w:eastAsia="Times New Roman" w:hAnsi="GHEA Grapalat" w:cs="Times New Roman"/>
          <w:b/>
          <w:sz w:val="20"/>
          <w:szCs w:val="20"/>
          <w:lang w:val="af-ZA"/>
        </w:rPr>
        <w:instrText xml:space="preserve"> HYPERLINK "mailto:formed78@gmail.com" </w:instrText>
      </w:r>
      <w:r w:rsidRPr="003E2D06">
        <w:rPr>
          <w:rFonts w:ascii="GHEA Grapalat" w:eastAsia="Times New Roman" w:hAnsi="GHEA Grapalat" w:cs="Times New Roman"/>
          <w:b/>
          <w:sz w:val="20"/>
          <w:szCs w:val="20"/>
          <w:lang w:val="af-ZA"/>
        </w:rPr>
        <w:fldChar w:fldCharType="separate"/>
      </w:r>
      <w:r w:rsidRPr="003E2D06">
        <w:rPr>
          <w:rFonts w:ascii="GHEA Grapalat" w:eastAsia="Times New Roman" w:hAnsi="GHEA Grapalat" w:cs="Times New Roman"/>
          <w:b/>
          <w:sz w:val="20"/>
          <w:szCs w:val="20"/>
          <w:lang w:val="af-ZA"/>
        </w:rPr>
        <w:t>formed78@gmail.com</w:t>
      </w:r>
      <w:r w:rsidRPr="003E2D06">
        <w:rPr>
          <w:rFonts w:ascii="GHEA Grapalat" w:eastAsia="Times New Roman" w:hAnsi="GHEA Grapalat" w:cs="Times New Roman"/>
          <w:b/>
          <w:sz w:val="20"/>
          <w:szCs w:val="20"/>
          <w:lang w:val="af-ZA"/>
        </w:rPr>
        <w:fldChar w:fldCharType="end"/>
      </w:r>
      <w:bookmarkEnd w:id="4"/>
    </w:p>
    <w:p w14:paraId="743D1E9C"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Պատվիրատու</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b/>
          <w:sz w:val="20"/>
          <w:szCs w:val="20"/>
          <w:lang w:val="hy-AM"/>
        </w:rPr>
        <w:t>ՀՀ ԱՆ «Դատաբժշկական Գիտագործնական Կենտրոն» ՊՈԱԿ</w:t>
      </w:r>
    </w:p>
    <w:p w14:paraId="67CC3244"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p>
    <w:p w14:paraId="1FB1549D"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p>
    <w:p w14:paraId="7107D2D0"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p>
    <w:p w14:paraId="542F7637"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p>
    <w:p w14:paraId="3BD6F12D" w14:textId="77777777" w:rsidR="003E2D06" w:rsidRPr="003E2D06" w:rsidRDefault="003E2D06" w:rsidP="003E2D06">
      <w:pPr>
        <w:spacing w:after="0" w:line="240" w:lineRule="auto"/>
        <w:ind w:left="1404" w:firstLine="720"/>
        <w:jc w:val="both"/>
        <w:rPr>
          <w:rFonts w:ascii="GHEA Grapalat" w:eastAsia="Times New Roman" w:hAnsi="GHEA Grapalat" w:cs="Times New Roman"/>
          <w:sz w:val="20"/>
          <w:szCs w:val="20"/>
          <w:lang w:val="af-ZA"/>
        </w:rPr>
      </w:pPr>
    </w:p>
    <w:p w14:paraId="3FEF12FB" w14:textId="77777777" w:rsidR="003E2D06" w:rsidRPr="003E2D06" w:rsidRDefault="003E2D06" w:rsidP="003E2D06">
      <w:pPr>
        <w:spacing w:after="0" w:line="240" w:lineRule="auto"/>
        <w:ind w:left="1404" w:firstLine="720"/>
        <w:jc w:val="both"/>
        <w:rPr>
          <w:rFonts w:ascii="GHEA Grapalat" w:eastAsia="Times New Roman" w:hAnsi="GHEA Grapalat" w:cs="Times New Roman"/>
          <w:sz w:val="20"/>
          <w:szCs w:val="20"/>
          <w:lang w:val="af-ZA"/>
        </w:rPr>
      </w:pPr>
    </w:p>
    <w:p w14:paraId="51B7F389"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1906AC22"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30065444"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7DDB8C37"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6A9F202D" w14:textId="77777777" w:rsidR="003E2D06" w:rsidRPr="003E2D06" w:rsidRDefault="003E2D06" w:rsidP="003E2D06">
      <w:pPr>
        <w:spacing w:after="120" w:line="240" w:lineRule="auto"/>
        <w:ind w:right="-7"/>
        <w:rPr>
          <w:rFonts w:ascii="GHEA Grapalat" w:eastAsia="Times New Roman" w:hAnsi="GHEA Grapalat" w:cs="Sylfaen"/>
          <w:i/>
          <w:szCs w:val="24"/>
          <w:lang w:val="af-ZA"/>
        </w:rPr>
      </w:pPr>
    </w:p>
    <w:p w14:paraId="75A24479"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lastRenderedPageBreak/>
        <w:t>ABOUT REQUEST FOR QUOTATION</w:t>
      </w:r>
    </w:p>
    <w:p w14:paraId="6D29C5E6"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en-GB"/>
        </w:rPr>
      </w:pPr>
    </w:p>
    <w:p w14:paraId="7699F0C7"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This text of the announcement is approved by “</w:t>
      </w:r>
      <w:r w:rsidRPr="003E2D06">
        <w:rPr>
          <w:rFonts w:ascii="GHEA Grapalat" w:eastAsia="Times New Roman" w:hAnsi="GHEA Grapalat" w:cs="Times New Roman"/>
          <w:sz w:val="20"/>
          <w:szCs w:val="20"/>
        </w:rPr>
        <w:t>1</w:t>
      </w:r>
      <w:r w:rsidRPr="003E2D06">
        <w:rPr>
          <w:rFonts w:ascii="GHEA Grapalat" w:eastAsia="Times New Roman" w:hAnsi="GHEA Grapalat" w:cs="Times New Roman"/>
          <w:sz w:val="20"/>
          <w:szCs w:val="20"/>
          <w:lang w:val="en-GB"/>
        </w:rPr>
        <w:t>” order of the Commission of the Request for Quotation of “</w:t>
      </w:r>
      <w:r w:rsidRPr="003E2D06">
        <w:rPr>
          <w:rFonts w:ascii="GHEA Grapalat" w:eastAsia="Times New Roman" w:hAnsi="GHEA Grapalat" w:cs="Times New Roman"/>
          <w:sz w:val="20"/>
          <w:szCs w:val="20"/>
        </w:rPr>
        <w:t>6</w:t>
      </w:r>
      <w:r w:rsidRPr="003E2D06">
        <w:rPr>
          <w:rFonts w:ascii="GHEA Grapalat" w:eastAsia="Times New Roman" w:hAnsi="GHEA Grapalat" w:cs="Times New Roman"/>
          <w:sz w:val="20"/>
          <w:szCs w:val="20"/>
          <w:lang w:val="en-GB"/>
        </w:rPr>
        <w:t>”</w:t>
      </w:r>
      <w:r w:rsidRPr="003E2D06">
        <w:rPr>
          <w:rFonts w:ascii="GHEA Grapalat" w:eastAsia="Times New Roman" w:hAnsi="GHEA Grapalat" w:cs="Times New Roman"/>
          <w:sz w:val="20"/>
          <w:szCs w:val="20"/>
        </w:rPr>
        <w:t xml:space="preserve"> </w:t>
      </w:r>
      <w:r w:rsidRPr="003E2D06">
        <w:rPr>
          <w:rFonts w:ascii="GHEA Grapalat" w:eastAsia="Times New Roman" w:hAnsi="GHEA Grapalat" w:cs="Times New Roman"/>
          <w:sz w:val="20"/>
          <w:szCs w:val="20"/>
          <w:lang w:val="en-GB"/>
        </w:rPr>
        <w:t>“</w:t>
      </w:r>
      <w:r w:rsidRPr="003E2D06">
        <w:rPr>
          <w:rFonts w:ascii="GHEA Grapalat" w:eastAsia="Times New Roman" w:hAnsi="GHEA Grapalat" w:cs="Times New Roman"/>
          <w:sz w:val="20"/>
          <w:szCs w:val="20"/>
        </w:rPr>
        <w:t>april</w:t>
      </w:r>
      <w:r w:rsidRPr="003E2D06">
        <w:rPr>
          <w:rFonts w:ascii="GHEA Grapalat" w:eastAsia="Times New Roman" w:hAnsi="GHEA Grapalat" w:cs="Times New Roman"/>
          <w:sz w:val="20"/>
          <w:szCs w:val="20"/>
          <w:lang w:val="en-GB"/>
        </w:rPr>
        <w:t>” 2021, and is published according to the article 27 of the RA law on procurements.</w:t>
      </w:r>
    </w:p>
    <w:p w14:paraId="0AB6F59C"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en-GB"/>
        </w:rPr>
      </w:pPr>
    </w:p>
    <w:p w14:paraId="27F92A21"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u w:val="single"/>
          <w:lang w:val="hy-AM"/>
        </w:rPr>
      </w:pPr>
      <w:r w:rsidRPr="003E2D06">
        <w:rPr>
          <w:rFonts w:ascii="GHEA Grapalat" w:eastAsia="Times New Roman" w:hAnsi="GHEA Grapalat" w:cs="Times New Roman"/>
          <w:sz w:val="20"/>
          <w:szCs w:val="20"/>
          <w:lang w:val="en-GB"/>
        </w:rPr>
        <w:t xml:space="preserve">Request for quotation code </w:t>
      </w:r>
      <w:r w:rsidRPr="003E2D06">
        <w:rPr>
          <w:rFonts w:ascii="GHEA Grapalat" w:eastAsia="Times New Roman" w:hAnsi="GHEA Grapalat" w:cs="Times New Roman"/>
          <w:sz w:val="20"/>
          <w:szCs w:val="20"/>
          <w:u w:val="single"/>
          <w:lang w:val="hy-AM"/>
        </w:rPr>
        <w:t>ԳՀ</w:t>
      </w:r>
      <w:r w:rsidRPr="003E2D06">
        <w:rPr>
          <w:rFonts w:ascii="GHEA Grapalat" w:eastAsia="Times New Roman" w:hAnsi="GHEA Grapalat" w:cs="Times New Roman"/>
          <w:sz w:val="20"/>
          <w:szCs w:val="20"/>
          <w:u w:val="single"/>
          <w:lang w:val="af-ZA"/>
        </w:rPr>
        <w:t>ԱՊՁԲ</w:t>
      </w:r>
      <w:r w:rsidRPr="003E2D06">
        <w:rPr>
          <w:rFonts w:ascii="GHEA Grapalat" w:eastAsia="Times New Roman" w:hAnsi="GHEA Grapalat" w:cs="Times New Roman"/>
          <w:sz w:val="20"/>
          <w:szCs w:val="20"/>
          <w:u w:val="single"/>
          <w:lang w:val="hy-AM"/>
        </w:rPr>
        <w:t>-15</w:t>
      </w:r>
      <w:r w:rsidRPr="003E2D06">
        <w:rPr>
          <w:rFonts w:ascii="GHEA Grapalat" w:eastAsia="Times New Roman" w:hAnsi="GHEA Grapalat" w:cs="Times New Roman"/>
          <w:sz w:val="20"/>
          <w:szCs w:val="20"/>
          <w:u w:val="single"/>
          <w:lang w:val="af-ZA"/>
        </w:rPr>
        <w:t>/</w:t>
      </w:r>
      <w:r w:rsidRPr="003E2D06">
        <w:rPr>
          <w:rFonts w:ascii="GHEA Grapalat" w:eastAsia="Times New Roman" w:hAnsi="GHEA Grapalat" w:cs="Times New Roman"/>
          <w:sz w:val="20"/>
          <w:szCs w:val="20"/>
          <w:u w:val="single"/>
          <w:lang w:val="hy-AM"/>
        </w:rPr>
        <w:t>1</w:t>
      </w:r>
      <w:r w:rsidRPr="003E2D06">
        <w:rPr>
          <w:rFonts w:ascii="GHEA Grapalat" w:eastAsia="Times New Roman" w:hAnsi="GHEA Grapalat" w:cs="Times New Roman"/>
          <w:sz w:val="20"/>
          <w:szCs w:val="20"/>
          <w:u w:val="single"/>
        </w:rPr>
        <w:t>5</w:t>
      </w:r>
      <w:r w:rsidRPr="003E2D06">
        <w:rPr>
          <w:rFonts w:ascii="GHEA Grapalat" w:eastAsia="Times New Roman" w:hAnsi="GHEA Grapalat" w:cs="Times New Roman"/>
          <w:sz w:val="20"/>
          <w:szCs w:val="20"/>
          <w:u w:val="single"/>
          <w:lang w:val="hy-AM"/>
        </w:rPr>
        <w:t>-20</w:t>
      </w:r>
      <w:r w:rsidRPr="003E2D06">
        <w:rPr>
          <w:rFonts w:ascii="GHEA Grapalat" w:eastAsia="Times New Roman" w:hAnsi="GHEA Grapalat" w:cs="Times New Roman"/>
          <w:sz w:val="20"/>
          <w:szCs w:val="20"/>
          <w:u w:val="single"/>
        </w:rPr>
        <w:t>21-1</w:t>
      </w:r>
      <w:r w:rsidRPr="003E2D06">
        <w:rPr>
          <w:rFonts w:ascii="GHEA Grapalat" w:eastAsia="Times New Roman" w:hAnsi="GHEA Grapalat" w:cs="Times New Roman"/>
          <w:sz w:val="20"/>
          <w:szCs w:val="20"/>
          <w:u w:val="single"/>
          <w:lang w:val="hy-AM"/>
        </w:rPr>
        <w:t>-ԴԲԳԳԿ</w:t>
      </w:r>
    </w:p>
    <w:p w14:paraId="1CD20045" w14:textId="77777777" w:rsidR="003E2D06" w:rsidRPr="003E2D06" w:rsidRDefault="003E2D06" w:rsidP="003E2D06">
      <w:pPr>
        <w:spacing w:after="0" w:line="240" w:lineRule="auto"/>
        <w:ind w:firstLine="720"/>
        <w:jc w:val="center"/>
        <w:rPr>
          <w:rFonts w:ascii="GHEA Grapalat" w:eastAsia="Times New Roman" w:hAnsi="GHEA Grapalat" w:cs="Times New Roman"/>
          <w:sz w:val="20"/>
          <w:szCs w:val="20"/>
          <w:lang w:val="en-GB"/>
        </w:rPr>
      </w:pPr>
    </w:p>
    <w:p w14:paraId="3F610719" w14:textId="77777777" w:rsidR="003E2D06" w:rsidRPr="003E2D06" w:rsidRDefault="003E2D06" w:rsidP="003E2D06">
      <w:pPr>
        <w:spacing w:after="0" w:line="240" w:lineRule="auto"/>
        <w:ind w:firstLine="708"/>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Procuring entity Scientific-Practical Center of Forensic Medicine, RA , MOH, located in</w:t>
      </w:r>
      <w:r w:rsidRPr="003E2D06">
        <w:rPr>
          <w:rFonts w:ascii="GHEA Grapalat" w:eastAsia="Times New Roman" w:hAnsi="GHEA Grapalat" w:cs="Times New Roman"/>
          <w:sz w:val="20"/>
          <w:szCs w:val="20"/>
        </w:rPr>
        <w:t xml:space="preserve"> Heratsi 5/1, Yerevan, 0025, Armenia </w:t>
      </w:r>
      <w:r w:rsidRPr="003E2D06">
        <w:rPr>
          <w:rFonts w:ascii="GHEA Grapalat" w:eastAsia="Times New Roman" w:hAnsi="GHEA Grapalat" w:cs="Times New Roman"/>
          <w:sz w:val="20"/>
          <w:szCs w:val="20"/>
          <w:lang w:val="en-GB"/>
        </w:rPr>
        <w:t>address, announces a request for quotation, which is performed in one round.</w:t>
      </w:r>
    </w:p>
    <w:p w14:paraId="085A0E1F" w14:textId="77777777" w:rsidR="003E2D06" w:rsidRPr="003E2D06" w:rsidRDefault="003E2D06" w:rsidP="003E2D06">
      <w:pPr>
        <w:spacing w:after="0" w:line="240" w:lineRule="auto"/>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ab/>
        <w:t xml:space="preserve">The selected participant of the request for quotation, in a prescribed manner, will be offered to sign a contract of supply of </w:t>
      </w:r>
      <w:r w:rsidRPr="003E2D06">
        <w:rPr>
          <w:rFonts w:ascii="Arial" w:eastAsia="Times New Roman" w:hAnsi="Arial" w:cs="Arial"/>
          <w:b/>
          <w:sz w:val="20"/>
          <w:szCs w:val="20"/>
          <w:lang w:val="en-AU"/>
        </w:rPr>
        <w:t>medical procucts</w:t>
      </w:r>
      <w:r w:rsidRPr="003E2D06">
        <w:rPr>
          <w:rFonts w:ascii="GHEA Grapalat" w:eastAsia="Times New Roman" w:hAnsi="GHEA Grapalat" w:cs="Times New Roman"/>
          <w:sz w:val="20"/>
          <w:szCs w:val="20"/>
          <w:lang w:val="en-GB"/>
        </w:rPr>
        <w:t xml:space="preserve"> (hereinafter, contract).</w:t>
      </w:r>
    </w:p>
    <w:p w14:paraId="01DC6C0B" w14:textId="77777777" w:rsidR="003E2D06" w:rsidRPr="003E2D06" w:rsidRDefault="003E2D06" w:rsidP="003E2D06">
      <w:pPr>
        <w:spacing w:after="0" w:line="240" w:lineRule="auto"/>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ab/>
        <w:t>According to the article 7 of the RA law on procurements any person, regardless of being a foreign person, organization or stateless person, has an equal right to participate in the request for quotation.</w:t>
      </w:r>
    </w:p>
    <w:p w14:paraId="00299EFE"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14:paraId="57C52435"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The selected participant is determined from the number of the bidders meeting the requirements of the invitation and evaluated as satisfactory on the principle of giving preference to the participant offering the lowest bid. </w:t>
      </w:r>
    </w:p>
    <w:p w14:paraId="410ADCFD"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In order to receive the hard copy of the invitation of the request for quotation it is required to apply to the procuring entity before day </w:t>
      </w:r>
      <w:r w:rsidRPr="003E2D06">
        <w:rPr>
          <w:rFonts w:ascii="GHEA Grapalat" w:eastAsia="Times New Roman" w:hAnsi="GHEA Grapalat" w:cs="Times New Roman"/>
          <w:sz w:val="20"/>
          <w:szCs w:val="20"/>
          <w:u w:val="single"/>
        </w:rPr>
        <w:t>7</w:t>
      </w:r>
      <w:r w:rsidRPr="003E2D06">
        <w:rPr>
          <w:rFonts w:ascii="GHEA Grapalat" w:eastAsia="Times New Roman" w:hAnsi="GHEA Grapalat" w:cs="Times New Roman"/>
          <w:sz w:val="20"/>
          <w:szCs w:val="20"/>
          <w:u w:val="single"/>
          <w:lang w:val="en-GB"/>
        </w:rPr>
        <w:t xml:space="preserve">-th </w:t>
      </w:r>
      <w:r w:rsidRPr="003E2D06">
        <w:rPr>
          <w:rFonts w:ascii="GHEA Grapalat" w:eastAsia="Times New Roman" w:hAnsi="GHEA Grapalat" w:cs="Times New Roman"/>
          <w:sz w:val="20"/>
          <w:szCs w:val="20"/>
          <w:lang w:val="en-GB"/>
        </w:rPr>
        <w:t xml:space="preserve">after the publication of this announcement until </w:t>
      </w:r>
      <w:bookmarkStart w:id="5" w:name="_Hlk25366155"/>
      <w:r w:rsidRPr="003E2D06">
        <w:rPr>
          <w:rFonts w:ascii="GHEA Grapalat" w:eastAsia="Times New Roman" w:hAnsi="GHEA Grapalat" w:cs="Times New Roman"/>
          <w:sz w:val="20"/>
          <w:szCs w:val="20"/>
          <w:lang w:val="en-GB"/>
        </w:rPr>
        <w:t>1</w:t>
      </w:r>
      <w:r w:rsidRPr="003E2D06">
        <w:rPr>
          <w:rFonts w:ascii="GHEA Grapalat" w:eastAsia="Times New Roman" w:hAnsi="GHEA Grapalat" w:cs="Times New Roman"/>
          <w:sz w:val="20"/>
          <w:szCs w:val="20"/>
        </w:rPr>
        <w:t>6</w:t>
      </w:r>
      <w:r w:rsidRPr="003E2D06">
        <w:rPr>
          <w:rFonts w:ascii="GHEA Grapalat" w:eastAsia="Times New Roman" w:hAnsi="GHEA Grapalat" w:cs="Times New Roman"/>
          <w:sz w:val="20"/>
          <w:szCs w:val="20"/>
          <w:lang w:val="en-GB"/>
        </w:rPr>
        <w:t xml:space="preserve">:00 </w:t>
      </w:r>
      <w:bookmarkEnd w:id="5"/>
      <w:r w:rsidRPr="003E2D06">
        <w:rPr>
          <w:rFonts w:ascii="GHEA Grapalat" w:eastAsia="Times New Roman" w:hAnsi="GHEA Grapalat" w:cs="Times New Roman"/>
          <w:sz w:val="20"/>
          <w:szCs w:val="20"/>
          <w:lang w:val="en-GB"/>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14:paraId="58CCBA63"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In case of receiving a request to provide the invitation electronically, the procuring entity ensures the provision of the invitation electronically during the first work day following the receipt of such a request. </w:t>
      </w:r>
    </w:p>
    <w:p w14:paraId="4117580F"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Not receiving an invitation does not limit the right of the participant to participate in the request for quotation. </w:t>
      </w:r>
    </w:p>
    <w:p w14:paraId="379A0719"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The bids for the request for quotation must be presented at</w:t>
      </w:r>
      <w:r w:rsidRPr="003E2D06">
        <w:rPr>
          <w:rFonts w:ascii="GHEA Grapalat" w:eastAsia="Times New Roman" w:hAnsi="GHEA Grapalat" w:cs="Times New Roman"/>
          <w:sz w:val="20"/>
          <w:szCs w:val="20"/>
          <w:lang w:val="en-GB" w:eastAsia="ru-RU"/>
        </w:rPr>
        <w:t xml:space="preserve">   </w:t>
      </w:r>
      <w:r w:rsidRPr="003E2D06">
        <w:rPr>
          <w:rFonts w:ascii="GHEA Grapalat" w:eastAsia="Times New Roman" w:hAnsi="GHEA Grapalat" w:cs="Times New Roman"/>
          <w:sz w:val="20"/>
          <w:szCs w:val="20"/>
        </w:rPr>
        <w:t xml:space="preserve">Heratsi 5/1, Yerevan, 0025, Armenia </w:t>
      </w:r>
      <w:r w:rsidRPr="003E2D06">
        <w:rPr>
          <w:rFonts w:ascii="GHEA Grapalat" w:eastAsia="Times New Roman" w:hAnsi="GHEA Grapalat" w:cs="Times New Roman"/>
          <w:sz w:val="20"/>
          <w:szCs w:val="20"/>
          <w:lang w:val="en-GB"/>
        </w:rPr>
        <w:t xml:space="preserve">address in hard copies before day </w:t>
      </w:r>
      <w:r w:rsidRPr="003E2D06">
        <w:rPr>
          <w:rFonts w:ascii="GHEA Grapalat" w:eastAsia="Times New Roman" w:hAnsi="GHEA Grapalat" w:cs="Times New Roman"/>
          <w:sz w:val="20"/>
          <w:szCs w:val="20"/>
          <w:u w:val="single"/>
        </w:rPr>
        <w:t>7</w:t>
      </w:r>
      <w:r w:rsidRPr="003E2D06">
        <w:rPr>
          <w:rFonts w:ascii="GHEA Grapalat" w:eastAsia="Times New Roman" w:hAnsi="GHEA Grapalat" w:cs="Times New Roman"/>
          <w:sz w:val="20"/>
          <w:szCs w:val="20"/>
          <w:u w:val="single"/>
          <w:lang w:val="en-GB"/>
        </w:rPr>
        <w:t xml:space="preserve">-th </w:t>
      </w:r>
      <w:r w:rsidRPr="003E2D06">
        <w:rPr>
          <w:rFonts w:ascii="GHEA Grapalat" w:eastAsia="Times New Roman" w:hAnsi="GHEA Grapalat" w:cs="Times New Roman"/>
          <w:sz w:val="20"/>
          <w:szCs w:val="20"/>
          <w:lang w:val="en-GB"/>
        </w:rPr>
        <w:t>after the publication of this announcement until 1</w:t>
      </w:r>
      <w:r w:rsidRPr="003E2D06">
        <w:rPr>
          <w:rFonts w:ascii="GHEA Grapalat" w:eastAsia="Times New Roman" w:hAnsi="GHEA Grapalat" w:cs="Times New Roman"/>
          <w:sz w:val="20"/>
          <w:szCs w:val="20"/>
        </w:rPr>
        <w:t>6</w:t>
      </w:r>
      <w:r w:rsidRPr="003E2D06">
        <w:rPr>
          <w:rFonts w:ascii="GHEA Grapalat" w:eastAsia="Times New Roman" w:hAnsi="GHEA Grapalat" w:cs="Times New Roman"/>
          <w:sz w:val="20"/>
          <w:szCs w:val="20"/>
          <w:lang w:val="en-GB"/>
        </w:rPr>
        <w:t xml:space="preserve">:00 o’clock. Besides Armenian, the bids can be presented in English and Russian. </w:t>
      </w:r>
    </w:p>
    <w:p w14:paraId="2B0F2725" w14:textId="58577E79" w:rsidR="003E2D06" w:rsidRPr="003E2D06" w:rsidRDefault="003E2D06" w:rsidP="003E2D06">
      <w:pPr>
        <w:spacing w:after="0" w:line="240" w:lineRule="auto"/>
        <w:ind w:firstLine="708"/>
        <w:jc w:val="both"/>
        <w:rPr>
          <w:rFonts w:ascii="GHEA Grapalat" w:eastAsia="Times New Roman" w:hAnsi="GHEA Grapalat" w:cs="Times New Roman"/>
          <w:sz w:val="16"/>
          <w:szCs w:val="16"/>
          <w:lang w:val="en-GB"/>
        </w:rPr>
      </w:pPr>
      <w:r w:rsidRPr="003E2D06">
        <w:rPr>
          <w:rFonts w:ascii="GHEA Grapalat" w:eastAsia="Times New Roman" w:hAnsi="GHEA Grapalat" w:cs="Times New Roman"/>
          <w:sz w:val="20"/>
          <w:szCs w:val="20"/>
          <w:lang w:val="en-GB"/>
        </w:rPr>
        <w:t xml:space="preserve">The opening of the bids will take place at </w:t>
      </w:r>
      <w:r w:rsidRPr="003E2D06">
        <w:rPr>
          <w:rFonts w:ascii="GHEA Grapalat" w:eastAsia="Times New Roman" w:hAnsi="GHEA Grapalat" w:cs="Times New Roman"/>
          <w:sz w:val="20"/>
          <w:szCs w:val="20"/>
        </w:rPr>
        <w:t>Heratsi 5/1, Yerevan, 0025, Armenia</w:t>
      </w:r>
      <w:r w:rsidRPr="003E2D06">
        <w:rPr>
          <w:rFonts w:ascii="GHEA Grapalat" w:eastAsia="Times New Roman" w:hAnsi="GHEA Grapalat" w:cs="Times New Roman"/>
          <w:sz w:val="20"/>
          <w:szCs w:val="20"/>
          <w:lang w:val="en-GB"/>
        </w:rPr>
        <w:t xml:space="preserve"> address on “</w:t>
      </w:r>
      <w:r w:rsidRPr="003E2D06">
        <w:rPr>
          <w:rFonts w:ascii="GHEA Grapalat" w:eastAsia="Times New Roman" w:hAnsi="GHEA Grapalat" w:cs="Times New Roman"/>
          <w:sz w:val="20"/>
          <w:szCs w:val="20"/>
        </w:rPr>
        <w:t>1</w:t>
      </w:r>
      <w:r w:rsidR="00392B25" w:rsidRPr="00392B25">
        <w:rPr>
          <w:rFonts w:ascii="GHEA Grapalat" w:eastAsia="Times New Roman" w:hAnsi="GHEA Grapalat" w:cs="Times New Roman"/>
          <w:sz w:val="20"/>
          <w:szCs w:val="20"/>
        </w:rPr>
        <w:t>5</w:t>
      </w:r>
      <w:r w:rsidRPr="003E2D06">
        <w:rPr>
          <w:rFonts w:ascii="GHEA Grapalat" w:eastAsia="Times New Roman" w:hAnsi="GHEA Grapalat" w:cs="Times New Roman"/>
          <w:sz w:val="20"/>
          <w:szCs w:val="20"/>
          <w:lang w:val="en-GB"/>
        </w:rPr>
        <w:t>” “</w:t>
      </w:r>
      <w:r w:rsidRPr="003E2D06">
        <w:rPr>
          <w:rFonts w:ascii="GHEA Grapalat" w:eastAsia="Times New Roman" w:hAnsi="GHEA Grapalat" w:cs="Times New Roman"/>
          <w:sz w:val="20"/>
          <w:szCs w:val="20"/>
        </w:rPr>
        <w:t>april</w:t>
      </w:r>
      <w:r w:rsidRPr="003E2D06">
        <w:rPr>
          <w:rFonts w:ascii="GHEA Grapalat" w:eastAsia="Times New Roman" w:hAnsi="GHEA Grapalat" w:cs="Times New Roman"/>
          <w:sz w:val="20"/>
          <w:szCs w:val="20"/>
          <w:lang w:val="en-GB"/>
        </w:rPr>
        <w:t>” “2021” at 1</w:t>
      </w:r>
      <w:r w:rsidRPr="003E2D06">
        <w:rPr>
          <w:rFonts w:ascii="GHEA Grapalat" w:eastAsia="Times New Roman" w:hAnsi="GHEA Grapalat" w:cs="Times New Roman"/>
          <w:sz w:val="20"/>
          <w:szCs w:val="20"/>
        </w:rPr>
        <w:t>6</w:t>
      </w:r>
      <w:r w:rsidRPr="003E2D06">
        <w:rPr>
          <w:rFonts w:ascii="GHEA Grapalat" w:eastAsia="Times New Roman" w:hAnsi="GHEA Grapalat" w:cs="Times New Roman"/>
          <w:sz w:val="20"/>
          <w:szCs w:val="20"/>
          <w:lang w:val="en-GB"/>
        </w:rPr>
        <w:t>:00 o’clock</w:t>
      </w:r>
      <w:r w:rsidRPr="003E2D06">
        <w:rPr>
          <w:rFonts w:ascii="GHEA Grapalat" w:eastAsia="Times New Roman" w:hAnsi="GHEA Grapalat" w:cs="Times New Roman"/>
          <w:sz w:val="20"/>
          <w:szCs w:val="20"/>
          <w:lang w:val="en-GB" w:eastAsia="ru-RU"/>
        </w:rPr>
        <w:t>.</w:t>
      </w:r>
    </w:p>
    <w:p w14:paraId="7F5D80D7"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Appeals regarding this procedure must be submitted to the Procurement Appeals Board at 1 Melik-Adamyan St., Yerevan. The appeal is executed in accordance with the order prescribed in the invitation for the request for quotation.  For the submission of the appeal 30 000 (thirty thousand) AMD is required which must be transferred to «900008000482» treasury account opened under the name of the Ministry of Finance of the Republic of Armenia. </w:t>
      </w:r>
    </w:p>
    <w:p w14:paraId="4124C678"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p>
    <w:p w14:paraId="3ADEC7EE"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p>
    <w:p w14:paraId="0FA8C33D"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p>
    <w:p w14:paraId="5856C377"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Further information related to this announcement can be received from the secretary of the evaluation commission </w:t>
      </w:r>
      <w:r w:rsidRPr="003E2D06">
        <w:rPr>
          <w:rFonts w:ascii="GHEA Grapalat" w:eastAsia="Times New Roman" w:hAnsi="GHEA Grapalat" w:cs="Times New Roman"/>
          <w:sz w:val="20"/>
          <w:szCs w:val="20"/>
          <w:u w:val="single"/>
          <w:lang w:val="en-GB"/>
        </w:rPr>
        <w:t>Ruben Yeganyan</w:t>
      </w:r>
      <w:r w:rsidRPr="003E2D06">
        <w:rPr>
          <w:rFonts w:ascii="GHEA Grapalat" w:eastAsia="Times New Roman" w:hAnsi="GHEA Grapalat" w:cs="Times New Roman"/>
          <w:sz w:val="20"/>
          <w:szCs w:val="20"/>
          <w:lang w:val="en-GB"/>
        </w:rPr>
        <w:t xml:space="preserve"> </w:t>
      </w:r>
    </w:p>
    <w:p w14:paraId="139590F0" w14:textId="77777777" w:rsidR="003E2D06" w:rsidRPr="003E2D06" w:rsidRDefault="003E2D06" w:rsidP="003E2D06">
      <w:pPr>
        <w:spacing w:after="0" w:line="240" w:lineRule="auto"/>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ab/>
      </w:r>
      <w:r w:rsidRPr="003E2D06">
        <w:rPr>
          <w:rFonts w:ascii="GHEA Grapalat" w:eastAsia="Times New Roman" w:hAnsi="GHEA Grapalat" w:cs="Times New Roman"/>
          <w:sz w:val="20"/>
          <w:szCs w:val="20"/>
          <w:lang w:val="en-GB"/>
        </w:rPr>
        <w:tab/>
      </w:r>
    </w:p>
    <w:p w14:paraId="6BE5FF75" w14:textId="77777777" w:rsidR="003E2D06" w:rsidRPr="003E2D06" w:rsidRDefault="003E2D06" w:rsidP="003E2D06">
      <w:pPr>
        <w:spacing w:after="0" w:line="240" w:lineRule="auto"/>
        <w:jc w:val="both"/>
        <w:rPr>
          <w:rFonts w:ascii="GHEA Grapalat" w:eastAsia="Times New Roman" w:hAnsi="GHEA Grapalat" w:cs="Times New Roman"/>
          <w:i/>
          <w:sz w:val="20"/>
          <w:szCs w:val="20"/>
          <w:lang w:val="en-GB"/>
        </w:rPr>
      </w:pPr>
      <w:r w:rsidRPr="003E2D06">
        <w:rPr>
          <w:rFonts w:ascii="GHEA Grapalat" w:eastAsia="Times New Roman" w:hAnsi="GHEA Grapalat" w:cs="Times New Roman"/>
          <w:i/>
          <w:sz w:val="20"/>
          <w:szCs w:val="20"/>
          <w:lang w:val="en-GB"/>
        </w:rPr>
        <w:t>Telephone</w:t>
      </w:r>
      <w:r w:rsidRPr="003E2D06">
        <w:rPr>
          <w:rFonts w:ascii="GHEA Grapalat" w:eastAsia="Times New Roman" w:hAnsi="GHEA Grapalat" w:cs="Times New Roman"/>
          <w:b/>
          <w:sz w:val="20"/>
          <w:szCs w:val="20"/>
          <w:lang w:val="hy-AM"/>
        </w:rPr>
        <w:t>+37491741410</w:t>
      </w:r>
    </w:p>
    <w:p w14:paraId="71861526" w14:textId="77777777" w:rsidR="003E2D06" w:rsidRPr="003E2D06" w:rsidRDefault="003E2D06" w:rsidP="003E2D06">
      <w:pPr>
        <w:spacing w:after="0" w:line="240" w:lineRule="auto"/>
        <w:jc w:val="both"/>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 xml:space="preserve">Email </w:t>
      </w:r>
      <w:hyperlink r:id="rId7" w:history="1">
        <w:r w:rsidRPr="003E2D06">
          <w:rPr>
            <w:rFonts w:ascii="GHEA Grapalat" w:eastAsia="Times New Roman" w:hAnsi="GHEA Grapalat" w:cs="Times New Roman"/>
            <w:b/>
            <w:i/>
            <w:sz w:val="24"/>
            <w:szCs w:val="24"/>
            <w:lang w:val="af-ZA"/>
          </w:rPr>
          <w:t>formed78@gmail.com</w:t>
        </w:r>
      </w:hyperlink>
    </w:p>
    <w:p w14:paraId="3FE65781"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n-GB"/>
        </w:rPr>
      </w:pPr>
    </w:p>
    <w:p w14:paraId="02B7BDB8" w14:textId="77777777" w:rsidR="003E2D06" w:rsidRPr="003E2D06" w:rsidRDefault="003E2D06" w:rsidP="003E2D06">
      <w:pPr>
        <w:spacing w:after="0" w:line="240" w:lineRule="auto"/>
        <w:rPr>
          <w:rFonts w:ascii="GHEA Grapalat" w:eastAsia="Times New Roman" w:hAnsi="GHEA Grapalat" w:cs="Times New Roman"/>
          <w:sz w:val="20"/>
          <w:szCs w:val="20"/>
          <w:lang w:val="en-GB"/>
        </w:rPr>
      </w:pPr>
      <w:r w:rsidRPr="003E2D06">
        <w:rPr>
          <w:rFonts w:ascii="GHEA Grapalat" w:eastAsia="Times New Roman" w:hAnsi="GHEA Grapalat" w:cs="Times New Roman"/>
          <w:sz w:val="20"/>
          <w:szCs w:val="20"/>
          <w:lang w:val="en-GB"/>
        </w:rPr>
        <w:t>Procuring entity  Scientific-Practical Center of Forensic Medicine, RA , MOH</w:t>
      </w:r>
    </w:p>
    <w:p w14:paraId="5DF5E4C1"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en-GB"/>
        </w:rPr>
      </w:pPr>
    </w:p>
    <w:p w14:paraId="3D55A0B3"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1902C2AE"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19F343E9"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24810C0D"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05B8105D"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015877C3" w14:textId="77777777" w:rsidR="003E2D06" w:rsidRPr="003E2D06" w:rsidRDefault="003E2D06" w:rsidP="003E2D06">
      <w:pPr>
        <w:spacing w:after="120" w:line="240" w:lineRule="auto"/>
        <w:ind w:right="-7" w:firstLine="567"/>
        <w:jc w:val="right"/>
        <w:rPr>
          <w:rFonts w:ascii="GHEA Grapalat" w:eastAsia="Times New Roman" w:hAnsi="GHEA Grapalat" w:cs="Sylfaen"/>
          <w:i/>
          <w:szCs w:val="24"/>
          <w:lang w:val="af-ZA"/>
        </w:rPr>
      </w:pPr>
    </w:p>
    <w:p w14:paraId="39F71B41" w14:textId="77777777" w:rsidR="003E2D06" w:rsidRPr="003E2D06" w:rsidRDefault="003E2D06" w:rsidP="003E2D06">
      <w:pPr>
        <w:spacing w:after="0" w:line="240" w:lineRule="auto"/>
        <w:ind w:firstLine="567"/>
        <w:jc w:val="right"/>
        <w:rPr>
          <w:rFonts w:ascii="GHEA Grapalat" w:eastAsia="Times New Roman" w:hAnsi="GHEA Grapalat" w:cs="Sylfaen"/>
          <w:i/>
          <w:szCs w:val="24"/>
          <w:lang w:val="af-ZA"/>
        </w:rPr>
      </w:pPr>
    </w:p>
    <w:p w14:paraId="57DD54EB" w14:textId="77777777" w:rsidR="003E2D06" w:rsidRPr="003E2D06" w:rsidRDefault="003E2D06" w:rsidP="003E2D06">
      <w:pPr>
        <w:spacing w:after="0" w:line="240" w:lineRule="auto"/>
        <w:ind w:firstLine="567"/>
        <w:jc w:val="right"/>
        <w:rPr>
          <w:rFonts w:ascii="GHEA Grapalat" w:eastAsia="Times New Roman" w:hAnsi="GHEA Grapalat" w:cs="Sylfaen"/>
          <w:b/>
          <w:sz w:val="20"/>
          <w:szCs w:val="20"/>
        </w:rPr>
      </w:pPr>
    </w:p>
    <w:p w14:paraId="07B6A625" w14:textId="77777777" w:rsidR="00392B25" w:rsidRDefault="00392B25" w:rsidP="003E2D06">
      <w:pPr>
        <w:spacing w:after="0" w:line="240" w:lineRule="auto"/>
        <w:ind w:firstLine="567"/>
        <w:jc w:val="right"/>
        <w:rPr>
          <w:rFonts w:ascii="GHEA Grapalat" w:eastAsia="Times New Roman" w:hAnsi="GHEA Grapalat" w:cs="Sylfaen"/>
          <w:b/>
          <w:sz w:val="20"/>
          <w:szCs w:val="20"/>
        </w:rPr>
      </w:pPr>
    </w:p>
    <w:p w14:paraId="610FAB89" w14:textId="2F9BD13C" w:rsidR="003E2D06" w:rsidRPr="003E2D06" w:rsidRDefault="003E2D06" w:rsidP="003E2D06">
      <w:pPr>
        <w:spacing w:after="0" w:line="240" w:lineRule="auto"/>
        <w:ind w:firstLine="567"/>
        <w:jc w:val="right"/>
        <w:rPr>
          <w:rFonts w:ascii="GHEA Grapalat" w:eastAsia="Times New Roman" w:hAnsi="GHEA Grapalat" w:cs="Sylfaen"/>
          <w:b/>
          <w:sz w:val="20"/>
          <w:szCs w:val="20"/>
          <w:lang w:val="af-ZA"/>
        </w:rPr>
      </w:pPr>
      <w:r w:rsidRPr="003E2D06">
        <w:rPr>
          <w:rFonts w:ascii="GHEA Grapalat" w:eastAsia="Times New Roman" w:hAnsi="GHEA Grapalat" w:cs="Sylfaen"/>
          <w:b/>
          <w:sz w:val="20"/>
          <w:szCs w:val="20"/>
        </w:rPr>
        <w:lastRenderedPageBreak/>
        <w:t>Հաստատված</w:t>
      </w:r>
      <w:r w:rsidRPr="003E2D06">
        <w:rPr>
          <w:rFonts w:ascii="GHEA Grapalat" w:eastAsia="Times New Roman" w:hAnsi="GHEA Grapalat" w:cs="Times Armenian"/>
          <w:b/>
          <w:sz w:val="20"/>
          <w:szCs w:val="20"/>
          <w:lang w:val="af-ZA"/>
        </w:rPr>
        <w:t xml:space="preserve"> </w:t>
      </w:r>
      <w:r w:rsidRPr="003E2D06">
        <w:rPr>
          <w:rFonts w:ascii="GHEA Grapalat" w:eastAsia="Times New Roman" w:hAnsi="GHEA Grapalat" w:cs="Sylfaen"/>
          <w:b/>
          <w:sz w:val="20"/>
          <w:szCs w:val="20"/>
        </w:rPr>
        <w:t>է</w:t>
      </w:r>
    </w:p>
    <w:p w14:paraId="3134A3C0" w14:textId="77777777" w:rsidR="003E2D06" w:rsidRPr="003E2D06" w:rsidRDefault="003E2D06" w:rsidP="003E2D06">
      <w:pPr>
        <w:spacing w:after="0" w:line="240" w:lineRule="auto"/>
        <w:ind w:firstLine="567"/>
        <w:jc w:val="right"/>
        <w:rPr>
          <w:rFonts w:ascii="GHEA Grapalat" w:eastAsia="Times New Roman" w:hAnsi="GHEA Grapalat" w:cs="Sylfaen"/>
          <w:b/>
          <w:sz w:val="20"/>
          <w:szCs w:val="20"/>
          <w:lang w:val="af-ZA"/>
        </w:rPr>
      </w:pPr>
      <w:r w:rsidRPr="003E2D06">
        <w:rPr>
          <w:rFonts w:ascii="GHEA Grapalat" w:eastAsia="Times New Roman" w:hAnsi="GHEA Grapalat" w:cs="Times New Roman"/>
          <w:b/>
          <w:sz w:val="20"/>
          <w:szCs w:val="20"/>
          <w:lang w:val="af-ZA"/>
        </w:rPr>
        <w:t>&lt;&lt;</w:t>
      </w:r>
      <w:r w:rsidRPr="003E2D06">
        <w:rPr>
          <w:rFonts w:ascii="GHEA Grapalat" w:eastAsia="Times New Roman" w:hAnsi="GHEA Grapalat" w:cs="Times Armenian"/>
          <w:b/>
          <w:sz w:val="20"/>
          <w:szCs w:val="20"/>
          <w:lang w:val="hy-AM"/>
        </w:rPr>
        <w:t>ԳՀԱՊՁԲ-15/15-202</w:t>
      </w:r>
      <w:r w:rsidRPr="003E2D06">
        <w:rPr>
          <w:rFonts w:ascii="GHEA Grapalat" w:eastAsia="Times New Roman" w:hAnsi="GHEA Grapalat" w:cs="Times Armenian"/>
          <w:b/>
          <w:sz w:val="20"/>
          <w:szCs w:val="20"/>
        </w:rPr>
        <w:t>1</w:t>
      </w:r>
      <w:r w:rsidRPr="003E2D06">
        <w:rPr>
          <w:rFonts w:ascii="GHEA Grapalat" w:eastAsia="Times New Roman" w:hAnsi="GHEA Grapalat" w:cs="Times Armenian"/>
          <w:b/>
          <w:sz w:val="20"/>
          <w:szCs w:val="20"/>
          <w:lang w:val="hy-AM"/>
        </w:rPr>
        <w:t>-1-ԴԲԳԳԿ</w:t>
      </w:r>
      <w:r w:rsidRPr="003E2D06">
        <w:rPr>
          <w:rFonts w:ascii="GHEA Grapalat" w:eastAsia="Times New Roman" w:hAnsi="GHEA Grapalat" w:cs="Times Armenian"/>
          <w:b/>
          <w:sz w:val="20"/>
          <w:szCs w:val="20"/>
          <w:lang w:val="af-ZA"/>
        </w:rPr>
        <w:t>&gt;&gt;</w:t>
      </w:r>
      <w:r w:rsidRPr="003E2D06">
        <w:rPr>
          <w:rFonts w:ascii="GHEA Grapalat" w:eastAsia="Times New Roman" w:hAnsi="GHEA Grapalat" w:cs="Sylfaen"/>
          <w:b/>
          <w:sz w:val="20"/>
          <w:szCs w:val="20"/>
          <w:lang w:val="af-ZA"/>
        </w:rPr>
        <w:t xml:space="preserve"> </w:t>
      </w:r>
      <w:r w:rsidRPr="003E2D06">
        <w:rPr>
          <w:rFonts w:ascii="GHEA Grapalat" w:eastAsia="Times New Roman" w:hAnsi="GHEA Grapalat" w:cs="Sylfaen"/>
          <w:b/>
          <w:sz w:val="20"/>
          <w:szCs w:val="20"/>
        </w:rPr>
        <w:t>ծածկա</w:t>
      </w:r>
      <w:r w:rsidRPr="003E2D06">
        <w:rPr>
          <w:rFonts w:ascii="GHEA Grapalat" w:eastAsia="Times New Roman" w:hAnsi="GHEA Grapalat" w:cs="Times Armenian"/>
          <w:b/>
          <w:sz w:val="20"/>
          <w:szCs w:val="20"/>
        </w:rPr>
        <w:t>գ</w:t>
      </w:r>
      <w:r w:rsidRPr="003E2D06">
        <w:rPr>
          <w:rFonts w:ascii="GHEA Grapalat" w:eastAsia="Times New Roman" w:hAnsi="GHEA Grapalat" w:cs="Sylfaen"/>
          <w:b/>
          <w:sz w:val="20"/>
          <w:szCs w:val="20"/>
        </w:rPr>
        <w:t>րով</w:t>
      </w:r>
      <w:r w:rsidRPr="003E2D06">
        <w:rPr>
          <w:rFonts w:ascii="GHEA Grapalat" w:eastAsia="Times New Roman" w:hAnsi="GHEA Grapalat" w:cs="Times Armenian"/>
          <w:b/>
          <w:sz w:val="20"/>
          <w:szCs w:val="20"/>
          <w:lang w:val="af-ZA"/>
        </w:rPr>
        <w:t xml:space="preserve"> </w:t>
      </w:r>
    </w:p>
    <w:p w14:paraId="4B7AD5B1" w14:textId="77777777" w:rsidR="003E2D06" w:rsidRPr="003E2D06" w:rsidRDefault="003E2D06" w:rsidP="003E2D06">
      <w:pPr>
        <w:spacing w:after="0" w:line="240" w:lineRule="auto"/>
        <w:ind w:firstLine="567"/>
        <w:jc w:val="right"/>
        <w:rPr>
          <w:rFonts w:ascii="GHEA Grapalat" w:eastAsia="Times New Roman" w:hAnsi="GHEA Grapalat" w:cs="Times Armenian"/>
          <w:b/>
          <w:sz w:val="20"/>
          <w:szCs w:val="20"/>
          <w:lang w:val="af-ZA"/>
        </w:rPr>
      </w:pPr>
      <w:r w:rsidRPr="003E2D06">
        <w:rPr>
          <w:rFonts w:ascii="GHEA Grapalat" w:eastAsia="Times New Roman" w:hAnsi="GHEA Grapalat" w:cs="Sylfaen"/>
          <w:b/>
          <w:sz w:val="20"/>
          <w:szCs w:val="20"/>
          <w:lang w:val="hy-AM"/>
        </w:rPr>
        <w:t>գնանշման հարցման</w:t>
      </w:r>
      <w:r w:rsidRPr="003E2D06">
        <w:rPr>
          <w:rFonts w:ascii="GHEA Grapalat" w:eastAsia="Times New Roman" w:hAnsi="GHEA Grapalat" w:cs="Times Armenian"/>
          <w:b/>
          <w:sz w:val="20"/>
          <w:szCs w:val="20"/>
          <w:lang w:val="af-ZA"/>
        </w:rPr>
        <w:t xml:space="preserve"> գնահատող </w:t>
      </w:r>
      <w:r w:rsidRPr="003E2D06">
        <w:rPr>
          <w:rFonts w:ascii="GHEA Grapalat" w:eastAsia="Times New Roman" w:hAnsi="GHEA Grapalat" w:cs="Sylfaen"/>
          <w:b/>
          <w:sz w:val="20"/>
          <w:szCs w:val="20"/>
        </w:rPr>
        <w:t>հանձնաժողովի</w:t>
      </w:r>
    </w:p>
    <w:p w14:paraId="4264B214" w14:textId="77777777" w:rsidR="003E2D06" w:rsidRPr="003E2D06" w:rsidRDefault="003E2D06" w:rsidP="003E2D06">
      <w:pPr>
        <w:spacing w:after="0" w:line="240" w:lineRule="auto"/>
        <w:ind w:firstLine="567"/>
        <w:jc w:val="right"/>
        <w:rPr>
          <w:rFonts w:ascii="GHEA Grapalat" w:eastAsia="Times New Roman" w:hAnsi="GHEA Grapalat" w:cs="Times New Roman"/>
          <w:b/>
          <w:sz w:val="20"/>
          <w:szCs w:val="20"/>
          <w:lang w:val="af-ZA"/>
        </w:rPr>
      </w:pPr>
      <w:r w:rsidRPr="003E2D06">
        <w:rPr>
          <w:rFonts w:ascii="GHEA Grapalat" w:eastAsia="Times New Roman" w:hAnsi="GHEA Grapalat" w:cs="Sylfaen"/>
          <w:b/>
          <w:sz w:val="20"/>
          <w:szCs w:val="20"/>
          <w:lang w:val="af-ZA"/>
        </w:rPr>
        <w:t xml:space="preserve"> 20</w:t>
      </w:r>
      <w:r w:rsidRPr="003E2D06">
        <w:rPr>
          <w:rFonts w:ascii="GHEA Grapalat" w:eastAsia="Times New Roman" w:hAnsi="GHEA Grapalat" w:cs="Sylfaen"/>
          <w:b/>
          <w:sz w:val="20"/>
          <w:szCs w:val="20"/>
          <w:lang w:val="hy-AM"/>
        </w:rPr>
        <w:t>2</w:t>
      </w:r>
      <w:r w:rsidRPr="003E2D06">
        <w:rPr>
          <w:rFonts w:ascii="GHEA Grapalat" w:eastAsia="Times New Roman" w:hAnsi="GHEA Grapalat" w:cs="Sylfaen"/>
          <w:b/>
          <w:sz w:val="20"/>
          <w:szCs w:val="20"/>
          <w:lang w:val="af-ZA"/>
        </w:rPr>
        <w:t>1</w:t>
      </w:r>
      <w:r w:rsidRPr="003E2D06">
        <w:rPr>
          <w:rFonts w:ascii="GHEA Grapalat" w:eastAsia="Times New Roman" w:hAnsi="GHEA Grapalat" w:cs="Sylfaen"/>
          <w:b/>
          <w:sz w:val="20"/>
          <w:szCs w:val="20"/>
        </w:rPr>
        <w:t>թ</w:t>
      </w:r>
      <w:r w:rsidRPr="003E2D06">
        <w:rPr>
          <w:rFonts w:ascii="GHEA Grapalat" w:eastAsia="Times New Roman" w:hAnsi="GHEA Grapalat" w:cs="Times Armenian"/>
          <w:b/>
          <w:sz w:val="20"/>
          <w:szCs w:val="20"/>
          <w:lang w:val="af-ZA"/>
        </w:rPr>
        <w:t xml:space="preserve">. </w:t>
      </w:r>
      <w:r w:rsidRPr="003E2D06">
        <w:rPr>
          <w:rFonts w:ascii="GHEA Grapalat" w:eastAsia="Times New Roman" w:hAnsi="GHEA Grapalat" w:cs="Times Armenian"/>
          <w:b/>
          <w:sz w:val="20"/>
          <w:szCs w:val="20"/>
          <w:lang w:val="hy-AM"/>
        </w:rPr>
        <w:t>ապրիլի 6</w:t>
      </w:r>
      <w:r w:rsidRPr="003E2D06">
        <w:rPr>
          <w:rFonts w:ascii="GHEA Grapalat" w:eastAsia="Times New Roman" w:hAnsi="GHEA Grapalat" w:cs="Times Armenian"/>
          <w:b/>
          <w:sz w:val="20"/>
          <w:szCs w:val="20"/>
          <w:lang w:val="af-ZA"/>
        </w:rPr>
        <w:t xml:space="preserve">-ի </w:t>
      </w:r>
      <w:r w:rsidRPr="003E2D06">
        <w:rPr>
          <w:rFonts w:ascii="GHEA Grapalat" w:eastAsia="Times New Roman" w:hAnsi="GHEA Grapalat" w:cs="Times Armenian"/>
          <w:b/>
          <w:sz w:val="20"/>
          <w:szCs w:val="20"/>
          <w:vertAlign w:val="subscript"/>
          <w:lang w:val="af-ZA"/>
        </w:rPr>
        <w:t xml:space="preserve"> </w:t>
      </w:r>
      <w:r w:rsidRPr="003E2D06">
        <w:rPr>
          <w:rFonts w:ascii="GHEA Grapalat" w:eastAsia="Times New Roman" w:hAnsi="GHEA Grapalat" w:cs="Times Armenian"/>
          <w:b/>
          <w:sz w:val="20"/>
          <w:szCs w:val="20"/>
          <w:lang w:val="af-ZA"/>
        </w:rPr>
        <w:t xml:space="preserve">N </w:t>
      </w:r>
      <w:r w:rsidRPr="003E2D06">
        <w:rPr>
          <w:rFonts w:ascii="GHEA Grapalat" w:eastAsia="Times New Roman" w:hAnsi="GHEA Grapalat" w:cs="Times Armenian"/>
          <w:b/>
          <w:sz w:val="20"/>
          <w:szCs w:val="20"/>
          <w:lang w:val="hy-AM"/>
        </w:rPr>
        <w:t xml:space="preserve">1 </w:t>
      </w:r>
      <w:r w:rsidRPr="003E2D06">
        <w:rPr>
          <w:rFonts w:ascii="GHEA Grapalat" w:eastAsia="Times New Roman" w:hAnsi="GHEA Grapalat" w:cs="Sylfaen"/>
          <w:b/>
          <w:sz w:val="20"/>
          <w:szCs w:val="20"/>
        </w:rPr>
        <w:t>որոշմամբ</w:t>
      </w:r>
    </w:p>
    <w:p w14:paraId="2C108DBF" w14:textId="77777777" w:rsidR="003E2D06" w:rsidRPr="003E2D06" w:rsidRDefault="003E2D06" w:rsidP="003E2D06">
      <w:pPr>
        <w:spacing w:after="0" w:line="240" w:lineRule="auto"/>
        <w:ind w:right="-7" w:firstLine="567"/>
        <w:jc w:val="center"/>
        <w:rPr>
          <w:rFonts w:ascii="GHEA Grapalat" w:eastAsia="Times New Roman" w:hAnsi="GHEA Grapalat" w:cs="Times New Roman"/>
          <w:sz w:val="24"/>
          <w:szCs w:val="24"/>
          <w:lang w:val="af-ZA"/>
        </w:rPr>
      </w:pPr>
    </w:p>
    <w:p w14:paraId="121AA21F" w14:textId="77777777" w:rsidR="003E2D06" w:rsidRPr="003E2D06" w:rsidRDefault="003E2D06" w:rsidP="003E2D06">
      <w:pPr>
        <w:spacing w:after="0" w:line="240" w:lineRule="auto"/>
        <w:ind w:right="-7" w:firstLine="567"/>
        <w:jc w:val="center"/>
        <w:rPr>
          <w:rFonts w:ascii="GHEA Grapalat" w:eastAsia="Times New Roman" w:hAnsi="GHEA Grapalat" w:cs="Times New Roman"/>
          <w:sz w:val="24"/>
          <w:szCs w:val="24"/>
          <w:lang w:val="af-ZA"/>
        </w:rPr>
      </w:pPr>
    </w:p>
    <w:p w14:paraId="22CA288D" w14:textId="77777777" w:rsidR="003E2D06" w:rsidRPr="003E2D06" w:rsidRDefault="003E2D06" w:rsidP="003E2D06">
      <w:pPr>
        <w:spacing w:after="0" w:line="240" w:lineRule="auto"/>
        <w:ind w:right="-7" w:firstLine="567"/>
        <w:jc w:val="center"/>
        <w:rPr>
          <w:rFonts w:ascii="GHEA Grapalat" w:eastAsia="Times New Roman" w:hAnsi="GHEA Grapalat" w:cs="Times New Roman"/>
          <w:sz w:val="24"/>
          <w:szCs w:val="24"/>
          <w:lang w:val="af-ZA"/>
        </w:rPr>
      </w:pPr>
    </w:p>
    <w:p w14:paraId="40825FEC" w14:textId="77777777" w:rsidR="003E2D06" w:rsidRPr="009E4123" w:rsidRDefault="003E2D06" w:rsidP="003E2D06">
      <w:pPr>
        <w:spacing w:after="0" w:line="240" w:lineRule="auto"/>
        <w:ind w:right="-7" w:firstLine="567"/>
        <w:jc w:val="center"/>
        <w:rPr>
          <w:rFonts w:ascii="GHEA Grapalat" w:eastAsia="Times New Roman" w:hAnsi="GHEA Grapalat" w:cs="Times New Roman"/>
          <w:sz w:val="24"/>
          <w:szCs w:val="24"/>
        </w:rPr>
      </w:pPr>
    </w:p>
    <w:p w14:paraId="64A6AB23" w14:textId="77777777" w:rsidR="003E2D06" w:rsidRPr="003E2D06" w:rsidRDefault="003E2D06" w:rsidP="003E2D06">
      <w:pPr>
        <w:spacing w:after="0" w:line="240" w:lineRule="auto"/>
        <w:ind w:right="-7" w:firstLine="567"/>
        <w:jc w:val="center"/>
        <w:rPr>
          <w:rFonts w:ascii="GHEA Grapalat" w:eastAsia="Times New Roman" w:hAnsi="GHEA Grapalat" w:cs="Times New Roman"/>
          <w:sz w:val="24"/>
          <w:szCs w:val="24"/>
          <w:lang w:val="af-ZA"/>
        </w:rPr>
      </w:pPr>
    </w:p>
    <w:p w14:paraId="690045B7" w14:textId="77777777" w:rsidR="003E2D06" w:rsidRPr="003E2D06" w:rsidRDefault="003E2D06" w:rsidP="003E2D06">
      <w:pPr>
        <w:tabs>
          <w:tab w:val="left" w:pos="5968"/>
        </w:tabs>
        <w:spacing w:after="0" w:line="240" w:lineRule="auto"/>
        <w:ind w:right="-7" w:firstLine="567"/>
        <w:jc w:val="center"/>
        <w:rPr>
          <w:rFonts w:ascii="GHEA Grapalat" w:eastAsia="Times New Roman" w:hAnsi="GHEA Grapalat" w:cs="Times New Roman"/>
          <w:b/>
          <w:sz w:val="24"/>
          <w:szCs w:val="24"/>
          <w:lang w:val="af-ZA"/>
        </w:rPr>
      </w:pPr>
      <w:r w:rsidRPr="003E2D06">
        <w:rPr>
          <w:rFonts w:ascii="GHEA Grapalat" w:eastAsia="Times New Roman" w:hAnsi="GHEA Grapalat" w:cs="Times New Roman"/>
          <w:b/>
          <w:iCs/>
          <w:sz w:val="24"/>
          <w:szCs w:val="24"/>
          <w:lang w:val="hy-AM"/>
        </w:rPr>
        <w:t>ՀՀ ԱՆ «Դատաբժշկական Գիտագործնական Կենտրոն» ՊՈԱԿ</w:t>
      </w:r>
    </w:p>
    <w:p w14:paraId="4A7F5BD1" w14:textId="77777777" w:rsidR="003E2D06" w:rsidRPr="003E2D06" w:rsidRDefault="003E2D06" w:rsidP="003E2D06">
      <w:pPr>
        <w:spacing w:after="0" w:line="240" w:lineRule="auto"/>
        <w:ind w:right="-7" w:firstLine="567"/>
        <w:jc w:val="center"/>
        <w:rPr>
          <w:rFonts w:ascii="GHEA Grapalat" w:eastAsia="Times New Roman" w:hAnsi="GHEA Grapalat" w:cs="Times New Roman"/>
          <w:sz w:val="24"/>
          <w:szCs w:val="24"/>
          <w:lang w:val="af-ZA"/>
        </w:rPr>
      </w:pPr>
    </w:p>
    <w:p w14:paraId="12F22EB4" w14:textId="77777777" w:rsidR="003E2D06" w:rsidRPr="003E2D06" w:rsidRDefault="003E2D06" w:rsidP="003E2D06">
      <w:pPr>
        <w:spacing w:after="0" w:line="240" w:lineRule="auto"/>
        <w:ind w:right="-7" w:firstLine="567"/>
        <w:jc w:val="center"/>
        <w:rPr>
          <w:rFonts w:ascii="GHEA Grapalat" w:eastAsia="Times New Roman" w:hAnsi="GHEA Grapalat" w:cs="Times New Roman"/>
          <w:sz w:val="24"/>
          <w:szCs w:val="24"/>
          <w:lang w:val="af-ZA"/>
        </w:rPr>
      </w:pPr>
    </w:p>
    <w:p w14:paraId="6FF677B2" w14:textId="77777777" w:rsidR="003E2D06" w:rsidRPr="003E2D06" w:rsidRDefault="003E2D06" w:rsidP="003E2D06">
      <w:pPr>
        <w:spacing w:after="0" w:line="240" w:lineRule="auto"/>
        <w:ind w:right="-7" w:firstLine="567"/>
        <w:jc w:val="center"/>
        <w:rPr>
          <w:rFonts w:ascii="GHEA Grapalat" w:eastAsia="Times New Roman" w:hAnsi="GHEA Grapalat" w:cs="Times New Roman"/>
          <w:sz w:val="24"/>
          <w:szCs w:val="24"/>
          <w:lang w:val="af-ZA"/>
        </w:rPr>
      </w:pPr>
    </w:p>
    <w:p w14:paraId="5D5ACC5E" w14:textId="77777777" w:rsidR="003E2D06" w:rsidRPr="003E2D06" w:rsidRDefault="003E2D06" w:rsidP="003E2D06">
      <w:pPr>
        <w:spacing w:after="0" w:line="240" w:lineRule="auto"/>
        <w:ind w:right="-7" w:firstLine="567"/>
        <w:jc w:val="center"/>
        <w:rPr>
          <w:rFonts w:ascii="GHEA Grapalat" w:eastAsia="Times New Roman" w:hAnsi="GHEA Grapalat" w:cs="Times New Roman"/>
          <w:sz w:val="24"/>
          <w:szCs w:val="24"/>
          <w:lang w:val="af-ZA"/>
        </w:rPr>
      </w:pPr>
    </w:p>
    <w:p w14:paraId="7F5F10C8" w14:textId="77777777" w:rsidR="003E2D06" w:rsidRPr="003E2D06" w:rsidRDefault="003E2D06" w:rsidP="003E2D06">
      <w:pPr>
        <w:spacing w:after="0" w:line="240" w:lineRule="auto"/>
        <w:ind w:right="-7" w:firstLine="567"/>
        <w:jc w:val="center"/>
        <w:rPr>
          <w:rFonts w:ascii="GHEA Grapalat" w:eastAsia="Times New Roman" w:hAnsi="GHEA Grapalat" w:cs="Sylfaen"/>
          <w:b/>
          <w:sz w:val="24"/>
          <w:szCs w:val="24"/>
          <w:lang w:val="af-ZA"/>
        </w:rPr>
      </w:pPr>
      <w:r w:rsidRPr="003E2D06">
        <w:rPr>
          <w:rFonts w:ascii="GHEA Grapalat" w:eastAsia="Times New Roman" w:hAnsi="GHEA Grapalat" w:cs="Sylfaen"/>
          <w:b/>
          <w:sz w:val="24"/>
          <w:szCs w:val="24"/>
        </w:rPr>
        <w:t>Հ</w:t>
      </w:r>
      <w:r w:rsidRPr="003E2D06">
        <w:rPr>
          <w:rFonts w:ascii="GHEA Grapalat" w:eastAsia="Times New Roman" w:hAnsi="GHEA Grapalat" w:cs="Times Armenian"/>
          <w:b/>
          <w:sz w:val="24"/>
          <w:szCs w:val="24"/>
          <w:lang w:val="af-ZA"/>
        </w:rPr>
        <w:t xml:space="preserve"> </w:t>
      </w:r>
      <w:r w:rsidRPr="003E2D06">
        <w:rPr>
          <w:rFonts w:ascii="GHEA Grapalat" w:eastAsia="Times New Roman" w:hAnsi="GHEA Grapalat" w:cs="Sylfaen"/>
          <w:b/>
          <w:sz w:val="24"/>
          <w:szCs w:val="24"/>
        </w:rPr>
        <w:t>Ր</w:t>
      </w:r>
      <w:r w:rsidRPr="003E2D06">
        <w:rPr>
          <w:rFonts w:ascii="GHEA Grapalat" w:eastAsia="Times New Roman" w:hAnsi="GHEA Grapalat" w:cs="Times Armenian"/>
          <w:b/>
          <w:sz w:val="24"/>
          <w:szCs w:val="24"/>
          <w:lang w:val="af-ZA"/>
        </w:rPr>
        <w:t xml:space="preserve"> </w:t>
      </w:r>
      <w:r w:rsidRPr="003E2D06">
        <w:rPr>
          <w:rFonts w:ascii="GHEA Grapalat" w:eastAsia="Times New Roman" w:hAnsi="GHEA Grapalat" w:cs="Sylfaen"/>
          <w:b/>
          <w:sz w:val="24"/>
          <w:szCs w:val="24"/>
        </w:rPr>
        <w:t>Ա</w:t>
      </w:r>
      <w:r w:rsidRPr="003E2D06">
        <w:rPr>
          <w:rFonts w:ascii="GHEA Grapalat" w:eastAsia="Times New Roman" w:hAnsi="GHEA Grapalat" w:cs="Times Armenian"/>
          <w:b/>
          <w:sz w:val="24"/>
          <w:szCs w:val="24"/>
          <w:lang w:val="af-ZA"/>
        </w:rPr>
        <w:t xml:space="preserve"> </w:t>
      </w:r>
      <w:r w:rsidRPr="003E2D06">
        <w:rPr>
          <w:rFonts w:ascii="GHEA Grapalat" w:eastAsia="Times New Roman" w:hAnsi="GHEA Grapalat" w:cs="Sylfaen"/>
          <w:b/>
          <w:sz w:val="24"/>
          <w:szCs w:val="24"/>
        </w:rPr>
        <w:t>Վ</w:t>
      </w:r>
      <w:r w:rsidRPr="003E2D06">
        <w:rPr>
          <w:rFonts w:ascii="GHEA Grapalat" w:eastAsia="Times New Roman" w:hAnsi="GHEA Grapalat" w:cs="Times Armenian"/>
          <w:b/>
          <w:sz w:val="24"/>
          <w:szCs w:val="24"/>
          <w:lang w:val="af-ZA"/>
        </w:rPr>
        <w:t xml:space="preserve"> </w:t>
      </w:r>
      <w:r w:rsidRPr="003E2D06">
        <w:rPr>
          <w:rFonts w:ascii="GHEA Grapalat" w:eastAsia="Times New Roman" w:hAnsi="GHEA Grapalat" w:cs="Sylfaen"/>
          <w:b/>
          <w:sz w:val="24"/>
          <w:szCs w:val="24"/>
        </w:rPr>
        <w:t>Ե</w:t>
      </w:r>
      <w:r w:rsidRPr="003E2D06">
        <w:rPr>
          <w:rFonts w:ascii="GHEA Grapalat" w:eastAsia="Times New Roman" w:hAnsi="GHEA Grapalat" w:cs="Times Armenian"/>
          <w:b/>
          <w:sz w:val="24"/>
          <w:szCs w:val="24"/>
          <w:lang w:val="af-ZA"/>
        </w:rPr>
        <w:t xml:space="preserve"> </w:t>
      </w:r>
      <w:r w:rsidRPr="003E2D06">
        <w:rPr>
          <w:rFonts w:ascii="GHEA Grapalat" w:eastAsia="Times New Roman" w:hAnsi="GHEA Grapalat" w:cs="Sylfaen"/>
          <w:b/>
          <w:sz w:val="24"/>
          <w:szCs w:val="24"/>
        </w:rPr>
        <w:t>Ր</w:t>
      </w:r>
    </w:p>
    <w:p w14:paraId="7D13B24D" w14:textId="77777777" w:rsidR="003E2D06" w:rsidRPr="003E2D06" w:rsidRDefault="003E2D06" w:rsidP="003E2D06">
      <w:pPr>
        <w:spacing w:after="0" w:line="240" w:lineRule="auto"/>
        <w:ind w:right="-7" w:firstLine="567"/>
        <w:jc w:val="center"/>
        <w:rPr>
          <w:rFonts w:ascii="GHEA Grapalat" w:eastAsia="Times New Roman" w:hAnsi="GHEA Grapalat" w:cs="Sylfaen"/>
          <w:sz w:val="24"/>
          <w:szCs w:val="24"/>
          <w:lang w:val="af-ZA"/>
        </w:rPr>
      </w:pPr>
    </w:p>
    <w:p w14:paraId="77AC38AB" w14:textId="77777777" w:rsidR="003E2D06" w:rsidRPr="003E2D06" w:rsidRDefault="003E2D06" w:rsidP="003E2D06">
      <w:pPr>
        <w:spacing w:after="0" w:line="240" w:lineRule="auto"/>
        <w:ind w:right="-7" w:firstLine="567"/>
        <w:jc w:val="center"/>
        <w:rPr>
          <w:rFonts w:ascii="GHEA Grapalat" w:eastAsia="Times New Roman" w:hAnsi="GHEA Grapalat" w:cs="Sylfaen"/>
          <w:sz w:val="24"/>
          <w:szCs w:val="24"/>
          <w:lang w:val="af-ZA"/>
        </w:rPr>
      </w:pPr>
    </w:p>
    <w:p w14:paraId="2506EC56" w14:textId="77777777" w:rsidR="003E2D06" w:rsidRPr="003E2D06" w:rsidRDefault="003E2D06" w:rsidP="003E2D06">
      <w:pPr>
        <w:spacing w:after="0" w:line="240" w:lineRule="auto"/>
        <w:ind w:right="-7"/>
        <w:jc w:val="center"/>
        <w:rPr>
          <w:rFonts w:ascii="GHEA Grapalat" w:eastAsia="Times New Roman" w:hAnsi="GHEA Grapalat" w:cs="Times New Roman"/>
          <w:b/>
          <w:sz w:val="24"/>
          <w:lang w:val="af-ZA"/>
        </w:rPr>
      </w:pPr>
      <w:r w:rsidRPr="003E2D06">
        <w:rPr>
          <w:rFonts w:ascii="GHEA Grapalat" w:eastAsia="Times New Roman" w:hAnsi="GHEA Grapalat" w:cs="Sylfaen"/>
          <w:b/>
          <w:sz w:val="24"/>
          <w:szCs w:val="24"/>
          <w:lang w:val="hy-AM"/>
        </w:rPr>
        <w:t>ՀՀ ԱՆ «ԴԱՏԱԲԺՇԿԱԿԱՆ ԳԻՏԱԳՈՐԾՆԱԿԱՆ ԿԵՆՏՐՈՆ» ՊՈԱԿ</w:t>
      </w:r>
      <w:r w:rsidRPr="003E2D06">
        <w:rPr>
          <w:rFonts w:ascii="GHEA Grapalat" w:eastAsia="Times New Roman" w:hAnsi="GHEA Grapalat" w:cs="Sylfaen"/>
          <w:b/>
          <w:sz w:val="24"/>
          <w:szCs w:val="24"/>
          <w:lang w:val="af-ZA"/>
        </w:rPr>
        <w:t>-</w:t>
      </w:r>
      <w:r w:rsidRPr="003E2D06">
        <w:rPr>
          <w:rFonts w:ascii="GHEA Grapalat" w:eastAsia="Times New Roman" w:hAnsi="GHEA Grapalat" w:cs="Sylfaen"/>
          <w:b/>
          <w:sz w:val="24"/>
          <w:szCs w:val="24"/>
        </w:rPr>
        <w:t>Ի</w:t>
      </w:r>
      <w:r w:rsidRPr="003E2D06">
        <w:rPr>
          <w:rFonts w:ascii="GHEA Grapalat" w:eastAsia="Times New Roman" w:hAnsi="GHEA Grapalat" w:cs="Sylfaen"/>
          <w:b/>
          <w:sz w:val="24"/>
          <w:szCs w:val="24"/>
          <w:lang w:val="af-ZA"/>
        </w:rPr>
        <w:t xml:space="preserve"> </w:t>
      </w:r>
      <w:r w:rsidRPr="003E2D06">
        <w:rPr>
          <w:rFonts w:ascii="GHEA Grapalat" w:eastAsia="Times New Roman" w:hAnsi="GHEA Grapalat" w:cs="Sylfaen"/>
          <w:b/>
          <w:sz w:val="24"/>
          <w:szCs w:val="24"/>
        </w:rPr>
        <w:t>ԿԱՐԻՔՆԵՐԻ</w:t>
      </w:r>
      <w:r w:rsidRPr="003E2D06">
        <w:rPr>
          <w:rFonts w:ascii="GHEA Grapalat" w:eastAsia="Times New Roman" w:hAnsi="GHEA Grapalat" w:cs="Times Armenian"/>
          <w:b/>
          <w:sz w:val="24"/>
          <w:szCs w:val="24"/>
          <w:lang w:val="af-ZA"/>
        </w:rPr>
        <w:t xml:space="preserve"> </w:t>
      </w:r>
      <w:r w:rsidRPr="003E2D06">
        <w:rPr>
          <w:rFonts w:ascii="GHEA Grapalat" w:eastAsia="Times New Roman" w:hAnsi="GHEA Grapalat" w:cs="Sylfaen"/>
          <w:b/>
          <w:sz w:val="24"/>
          <w:szCs w:val="24"/>
        </w:rPr>
        <w:t>ՀԱՄԱՐ</w:t>
      </w:r>
      <w:r w:rsidRPr="003E2D06">
        <w:rPr>
          <w:rFonts w:ascii="GHEA Grapalat" w:eastAsia="Times New Roman" w:hAnsi="GHEA Grapalat" w:cs="Times Armenian"/>
          <w:b/>
          <w:sz w:val="24"/>
          <w:szCs w:val="24"/>
          <w:lang w:val="af-ZA"/>
        </w:rPr>
        <w:t xml:space="preserve">` </w:t>
      </w:r>
      <w:r w:rsidRPr="003E2D06">
        <w:rPr>
          <w:rFonts w:ascii="GHEA Grapalat" w:eastAsia="Times New Roman" w:hAnsi="GHEA Grapalat" w:cs="Times Armenian"/>
          <w:b/>
          <w:sz w:val="24"/>
          <w:szCs w:val="24"/>
          <w:lang w:val="hy-AM"/>
        </w:rPr>
        <w:t>ԲԺՇԿԱԿԱՆ ՆՇԱՆԱԿՈՒԹՅԱՆ ԱՊՐԱՆՔԻ</w:t>
      </w:r>
      <w:r w:rsidRPr="003E2D06">
        <w:rPr>
          <w:rFonts w:ascii="GHEA Grapalat" w:eastAsia="Times New Roman" w:hAnsi="GHEA Grapalat" w:cs="Sylfaen"/>
          <w:b/>
          <w:sz w:val="24"/>
          <w:szCs w:val="24"/>
          <w:lang w:val="af-ZA"/>
        </w:rPr>
        <w:t xml:space="preserve"> </w:t>
      </w:r>
      <w:r w:rsidRPr="003E2D06">
        <w:rPr>
          <w:rFonts w:ascii="GHEA Grapalat" w:eastAsia="Times New Roman" w:hAnsi="GHEA Grapalat" w:cs="Sylfaen"/>
          <w:b/>
          <w:sz w:val="24"/>
          <w:szCs w:val="24"/>
        </w:rPr>
        <w:t>ՁԵՌՔԲԵՐՄԱՆ</w:t>
      </w:r>
      <w:r w:rsidRPr="003E2D06">
        <w:rPr>
          <w:rFonts w:ascii="GHEA Grapalat" w:eastAsia="Times New Roman" w:hAnsi="GHEA Grapalat" w:cs="Times Armenian"/>
          <w:b/>
          <w:sz w:val="24"/>
          <w:szCs w:val="24"/>
          <w:lang w:val="af-ZA"/>
        </w:rPr>
        <w:t xml:space="preserve"> </w:t>
      </w:r>
      <w:r w:rsidRPr="003E2D06">
        <w:rPr>
          <w:rFonts w:ascii="GHEA Grapalat" w:eastAsia="Times New Roman" w:hAnsi="GHEA Grapalat" w:cs="Sylfaen"/>
          <w:b/>
          <w:sz w:val="24"/>
          <w:szCs w:val="24"/>
        </w:rPr>
        <w:t>ՆՊԱՏԱԿՈՎ</w:t>
      </w:r>
      <w:r w:rsidRPr="003E2D06">
        <w:rPr>
          <w:rFonts w:ascii="GHEA Grapalat" w:eastAsia="Times New Roman" w:hAnsi="GHEA Grapalat" w:cs="Sylfaen"/>
          <w:b/>
          <w:sz w:val="24"/>
          <w:szCs w:val="24"/>
          <w:lang w:val="af-ZA"/>
        </w:rPr>
        <w:t xml:space="preserve"> </w:t>
      </w:r>
      <w:r w:rsidRPr="003E2D06">
        <w:rPr>
          <w:rFonts w:ascii="GHEA Grapalat" w:eastAsia="Times New Roman" w:hAnsi="GHEA Grapalat" w:cs="Times Armenian"/>
          <w:b/>
          <w:sz w:val="24"/>
          <w:szCs w:val="24"/>
          <w:lang w:val="af-ZA"/>
        </w:rPr>
        <w:t xml:space="preserve"> </w:t>
      </w:r>
      <w:r w:rsidRPr="003E2D06">
        <w:rPr>
          <w:rFonts w:ascii="GHEA Grapalat" w:eastAsia="Times New Roman" w:hAnsi="GHEA Grapalat" w:cs="Sylfaen"/>
          <w:b/>
          <w:sz w:val="24"/>
          <w:szCs w:val="24"/>
        </w:rPr>
        <w:t>ՀԱՅՏԱՐԱՐՎԱԾ</w:t>
      </w:r>
      <w:r w:rsidRPr="003E2D06">
        <w:rPr>
          <w:rFonts w:ascii="GHEA Grapalat" w:eastAsia="Times New Roman" w:hAnsi="GHEA Grapalat" w:cs="Times Armenian"/>
          <w:b/>
          <w:sz w:val="24"/>
          <w:szCs w:val="24"/>
          <w:lang w:val="af-ZA"/>
        </w:rPr>
        <w:t xml:space="preserve"> </w:t>
      </w:r>
      <w:r w:rsidRPr="003E2D06">
        <w:rPr>
          <w:rFonts w:ascii="GHEA Grapalat" w:eastAsia="Times New Roman" w:hAnsi="GHEA Grapalat" w:cs="Times Armenian"/>
          <w:b/>
          <w:sz w:val="24"/>
          <w:szCs w:val="24"/>
          <w:lang w:val="hy-AM"/>
        </w:rPr>
        <w:t>ԳՆԱՆՇՄԱՆ ՀԱՐՑՄԱՆ</w:t>
      </w:r>
    </w:p>
    <w:p w14:paraId="15A56E98" w14:textId="77777777" w:rsidR="003E2D06" w:rsidRPr="003E2D06" w:rsidRDefault="003E2D06" w:rsidP="003E2D06">
      <w:pPr>
        <w:spacing w:after="0" w:line="240" w:lineRule="auto"/>
        <w:ind w:right="-7" w:firstLine="567"/>
        <w:jc w:val="center"/>
        <w:rPr>
          <w:rFonts w:ascii="GHEA Grapalat" w:eastAsia="Times New Roman" w:hAnsi="GHEA Grapalat" w:cs="Times New Roman"/>
          <w:sz w:val="24"/>
          <w:szCs w:val="24"/>
          <w:lang w:val="af-ZA"/>
        </w:rPr>
      </w:pPr>
    </w:p>
    <w:p w14:paraId="06907E69" w14:textId="77777777" w:rsidR="003E2D06" w:rsidRPr="003E2D06" w:rsidRDefault="003E2D06" w:rsidP="003E2D06">
      <w:pPr>
        <w:spacing w:after="0" w:line="240" w:lineRule="auto"/>
        <w:ind w:right="-7" w:firstLine="567"/>
        <w:jc w:val="center"/>
        <w:rPr>
          <w:rFonts w:ascii="GHEA Grapalat" w:eastAsia="Times New Roman" w:hAnsi="GHEA Grapalat" w:cs="Times New Roman"/>
          <w:sz w:val="24"/>
          <w:szCs w:val="24"/>
          <w:lang w:val="af-ZA"/>
        </w:rPr>
      </w:pPr>
    </w:p>
    <w:p w14:paraId="704E36AB" w14:textId="77777777" w:rsidR="003E2D06" w:rsidRPr="003E2D06" w:rsidRDefault="003E2D06" w:rsidP="003E2D06">
      <w:pPr>
        <w:spacing w:after="120" w:line="240" w:lineRule="auto"/>
        <w:ind w:right="-7"/>
        <w:jc w:val="center"/>
        <w:rPr>
          <w:rFonts w:ascii="GHEA Grapalat" w:eastAsia="Times New Roman" w:hAnsi="GHEA Grapalat" w:cs="Times New Roman"/>
          <w:sz w:val="24"/>
          <w:lang w:val="af-ZA"/>
        </w:rPr>
      </w:pPr>
    </w:p>
    <w:p w14:paraId="039424A1"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654DD42E"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75D1E28B"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0FECD5AD"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0BCE05F9"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79C7D6CE"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02888344"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4A2086DE"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5CE2D135"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0480D7F1"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5DE8EB6D"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4B9C9B40"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51FCBA3E"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6781CE1D" w14:textId="77777777" w:rsidR="003E2D06" w:rsidRPr="003E2D06" w:rsidRDefault="003E2D06" w:rsidP="003E2D06">
      <w:pPr>
        <w:spacing w:after="120" w:line="240" w:lineRule="auto"/>
        <w:ind w:right="-7" w:firstLine="567"/>
        <w:jc w:val="center"/>
        <w:rPr>
          <w:rFonts w:ascii="GHEA Grapalat" w:eastAsia="Times New Roman" w:hAnsi="GHEA Grapalat" w:cs="Times New Roman"/>
          <w:sz w:val="24"/>
          <w:szCs w:val="24"/>
          <w:lang w:val="af-ZA"/>
        </w:rPr>
      </w:pPr>
    </w:p>
    <w:p w14:paraId="79CD1675" w14:textId="77777777" w:rsidR="003E2D06" w:rsidRPr="003E2D06" w:rsidRDefault="003E2D06" w:rsidP="003E2D06">
      <w:pPr>
        <w:spacing w:after="0" w:line="240" w:lineRule="auto"/>
        <w:ind w:firstLine="567"/>
        <w:jc w:val="both"/>
        <w:rPr>
          <w:rFonts w:ascii="GHEA Grapalat" w:eastAsia="Times New Roman" w:hAnsi="GHEA Grapalat" w:cs="Sylfaen"/>
          <w:i/>
          <w:lang w:val="af-ZA"/>
        </w:rPr>
      </w:pPr>
      <w:r w:rsidRPr="003E2D06">
        <w:rPr>
          <w:rFonts w:ascii="GHEA Grapalat" w:eastAsia="Times New Roman" w:hAnsi="GHEA Grapalat" w:cs="Sylfaen"/>
          <w:i/>
          <w:lang w:val="af-ZA"/>
        </w:rPr>
        <w:br w:type="page"/>
      </w:r>
      <w:r w:rsidRPr="003E2D06">
        <w:rPr>
          <w:rFonts w:ascii="GHEA Grapalat" w:eastAsia="Times New Roman" w:hAnsi="GHEA Grapalat" w:cs="Sylfaen"/>
          <w:i/>
        </w:rPr>
        <w:lastRenderedPageBreak/>
        <w:t>Հարգելի</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մասնակից</w:t>
      </w:r>
      <w:r w:rsidRPr="003E2D06">
        <w:rPr>
          <w:rFonts w:ascii="GHEA Grapalat" w:eastAsia="Times New Roman" w:hAnsi="GHEA Grapalat" w:cs="Sylfaen"/>
          <w:i/>
          <w:lang w:val="af-ZA"/>
        </w:rPr>
        <w:t xml:space="preserve"> </w:t>
      </w:r>
      <w:r w:rsidRPr="003E2D06">
        <w:rPr>
          <w:rFonts w:ascii="GHEA Grapalat" w:eastAsia="Times New Roman" w:hAnsi="GHEA Grapalat" w:cs="Sylfaen"/>
          <w:i/>
        </w:rPr>
        <w:t>նախքան</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հայտ</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կազմելը</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և</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ներկայացնելը</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խնդրում</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ենք</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մանրամասնորեն</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ուսումնասիրել</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սույն</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հրավերը</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քանի</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որ</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հրավերին</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չհամապատասխանող</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հայտերը</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ենթակա</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են</w:t>
      </w:r>
      <w:r w:rsidRPr="003E2D06">
        <w:rPr>
          <w:rFonts w:ascii="GHEA Grapalat" w:eastAsia="Times New Roman" w:hAnsi="GHEA Grapalat" w:cs="Times Armenian"/>
          <w:i/>
          <w:lang w:val="af-ZA"/>
        </w:rPr>
        <w:t xml:space="preserve"> </w:t>
      </w:r>
      <w:r w:rsidRPr="003E2D06">
        <w:rPr>
          <w:rFonts w:ascii="GHEA Grapalat" w:eastAsia="Times New Roman" w:hAnsi="GHEA Grapalat" w:cs="Sylfaen"/>
          <w:i/>
        </w:rPr>
        <w:t>մերժման</w:t>
      </w:r>
      <w:r w:rsidRPr="003E2D06">
        <w:rPr>
          <w:rFonts w:ascii="GHEA Grapalat" w:eastAsia="Times New Roman" w:hAnsi="GHEA Grapalat" w:cs="Sylfaen"/>
          <w:i/>
          <w:lang w:val="af-ZA"/>
        </w:rPr>
        <w:t xml:space="preserve">: </w:t>
      </w:r>
    </w:p>
    <w:p w14:paraId="4BE3843C" w14:textId="77777777" w:rsidR="003E2D06" w:rsidRPr="003E2D06" w:rsidRDefault="003E2D06" w:rsidP="003E2D06">
      <w:pPr>
        <w:spacing w:after="0" w:line="240" w:lineRule="auto"/>
        <w:ind w:firstLine="567"/>
        <w:jc w:val="center"/>
        <w:rPr>
          <w:rFonts w:ascii="GHEA Grapalat" w:eastAsia="Times New Roman" w:hAnsi="GHEA Grapalat" w:cs="Times New Roman"/>
          <w:b/>
          <w:sz w:val="20"/>
          <w:lang w:val="af-ZA"/>
        </w:rPr>
      </w:pPr>
    </w:p>
    <w:p w14:paraId="7254C3D7" w14:textId="77777777" w:rsidR="003E2D06" w:rsidRPr="003E2D06" w:rsidRDefault="003E2D06" w:rsidP="003E2D06">
      <w:pPr>
        <w:spacing w:after="0" w:line="240" w:lineRule="auto"/>
        <w:ind w:firstLine="567"/>
        <w:jc w:val="center"/>
        <w:rPr>
          <w:rFonts w:ascii="GHEA Grapalat" w:eastAsia="Times New Roman" w:hAnsi="GHEA Grapalat" w:cs="Times New Roman"/>
          <w:b/>
          <w:sz w:val="20"/>
          <w:szCs w:val="20"/>
          <w:lang w:val="af-ZA"/>
        </w:rPr>
      </w:pPr>
      <w:r w:rsidRPr="003E2D06">
        <w:rPr>
          <w:rFonts w:ascii="GHEA Grapalat" w:eastAsia="Times New Roman" w:hAnsi="GHEA Grapalat" w:cs="Sylfaen"/>
          <w:b/>
          <w:sz w:val="20"/>
          <w:szCs w:val="20"/>
        </w:rPr>
        <w:t>ԲՈՎԱՆԴԱԿՈւԹՅՈւՆ</w:t>
      </w:r>
    </w:p>
    <w:p w14:paraId="38EA0B56" w14:textId="77777777" w:rsidR="003E2D06" w:rsidRPr="003E2D06" w:rsidRDefault="003E2D06" w:rsidP="003E2D06">
      <w:pPr>
        <w:spacing w:after="0" w:line="240" w:lineRule="auto"/>
        <w:ind w:firstLine="567"/>
        <w:jc w:val="center"/>
        <w:rPr>
          <w:rFonts w:ascii="GHEA Grapalat" w:eastAsia="Times New Roman" w:hAnsi="GHEA Grapalat" w:cs="Times New Roman"/>
          <w:i/>
          <w:sz w:val="20"/>
          <w:szCs w:val="24"/>
          <w:lang w:val="af-ZA"/>
        </w:rPr>
      </w:pPr>
    </w:p>
    <w:p w14:paraId="05C1C261" w14:textId="77777777" w:rsidR="003E2D06" w:rsidRPr="003E2D06" w:rsidRDefault="003E2D06" w:rsidP="003E2D06">
      <w:pPr>
        <w:spacing w:after="0" w:line="240" w:lineRule="auto"/>
        <w:ind w:firstLine="567"/>
        <w:jc w:val="center"/>
        <w:rPr>
          <w:rFonts w:ascii="GHEA Grapalat" w:eastAsia="Times New Roman" w:hAnsi="GHEA Grapalat" w:cs="Times New Roman"/>
          <w:i/>
          <w:sz w:val="20"/>
          <w:szCs w:val="24"/>
          <w:lang w:val="af-ZA"/>
        </w:rPr>
      </w:pPr>
      <w:r w:rsidRPr="003E2D06">
        <w:rPr>
          <w:rFonts w:ascii="GHEA Grapalat" w:eastAsia="Times New Roman" w:hAnsi="GHEA Grapalat" w:cs="Times New Roman"/>
          <w:b/>
          <w:sz w:val="20"/>
          <w:szCs w:val="24"/>
          <w:lang w:val="af-ZA"/>
        </w:rPr>
        <w:t>ՀՀ ԱՆ «ԴԱՏԱԲԺՇԿԱԿԱՆ ԳԻՏԱԳՈՐԾՆԱԿԱՆ ԿԵՆՏՐՈՆ» ՊՈԱԿ</w:t>
      </w:r>
      <w:r w:rsidRPr="003E2D06">
        <w:rPr>
          <w:rFonts w:ascii="GHEA Grapalat" w:eastAsia="Times New Roman" w:hAnsi="GHEA Grapalat" w:cs="Times New Roman"/>
          <w:b/>
          <w:sz w:val="20"/>
          <w:szCs w:val="24"/>
          <w:lang w:val="hy-AM"/>
        </w:rPr>
        <w:t>-Ի</w:t>
      </w:r>
      <w:r w:rsidRPr="003E2D06">
        <w:rPr>
          <w:rFonts w:ascii="GHEA Grapalat" w:eastAsia="Times New Roman" w:hAnsi="GHEA Grapalat" w:cs="Times New Roman"/>
          <w:sz w:val="20"/>
          <w:szCs w:val="24"/>
          <w:lang w:val="af-ZA"/>
        </w:rPr>
        <w:t xml:space="preserve"> </w:t>
      </w:r>
      <w:r w:rsidRPr="003E2D06">
        <w:rPr>
          <w:rFonts w:ascii="GHEA Grapalat" w:eastAsia="Times New Roman" w:hAnsi="GHEA Grapalat" w:cs="Times New Roman"/>
          <w:b/>
          <w:sz w:val="20"/>
          <w:szCs w:val="24"/>
          <w:lang w:val="af-ZA"/>
        </w:rPr>
        <w:t>ԿԱՐԻՔՆԵՐԻ ՀԱՄԱՐ</w:t>
      </w:r>
      <w:r w:rsidRPr="003E2D06">
        <w:rPr>
          <w:rFonts w:ascii="GHEA Grapalat" w:eastAsia="Times New Roman" w:hAnsi="GHEA Grapalat" w:cs="Times New Roman"/>
          <w:b/>
          <w:sz w:val="20"/>
          <w:szCs w:val="24"/>
          <w:lang w:val="hy-AM"/>
        </w:rPr>
        <w:t xml:space="preserve"> ԲԺՇԿԱԿԱՆ ՆՇԱՆԱԿՈՒԹՅԱՆ ԱՊՐԱՆՔԻ </w:t>
      </w:r>
      <w:r w:rsidRPr="003E2D06">
        <w:rPr>
          <w:rFonts w:ascii="GHEA Grapalat" w:eastAsia="Times New Roman" w:hAnsi="GHEA Grapalat" w:cs="Times New Roman"/>
          <w:b/>
          <w:sz w:val="20"/>
          <w:szCs w:val="24"/>
          <w:lang w:val="af-ZA"/>
        </w:rPr>
        <w:t xml:space="preserve">ՁԵՌՔԲԵՐՄԱՆ ՆՊԱՏԱԿՈՎ ՀԱՅՏԱՐԱՐՎԱԾ </w:t>
      </w:r>
      <w:r w:rsidRPr="003E2D06">
        <w:rPr>
          <w:rFonts w:ascii="GHEA Grapalat" w:eastAsia="Times New Roman" w:hAnsi="GHEA Grapalat" w:cs="Times New Roman"/>
          <w:b/>
          <w:sz w:val="20"/>
          <w:szCs w:val="24"/>
          <w:lang w:val="hy-AM"/>
        </w:rPr>
        <w:t>ԳՆԱՆՇՄԱՆ ՀԱՐՑՄԱՆ</w:t>
      </w:r>
      <w:r w:rsidRPr="003E2D06">
        <w:rPr>
          <w:rFonts w:ascii="GHEA Grapalat" w:eastAsia="Times New Roman" w:hAnsi="GHEA Grapalat" w:cs="Times New Roman"/>
          <w:b/>
          <w:sz w:val="20"/>
          <w:szCs w:val="24"/>
          <w:lang w:val="af-ZA"/>
        </w:rPr>
        <w:t xml:space="preserve"> ՀՐԱՎԵՐԻ</w:t>
      </w:r>
    </w:p>
    <w:p w14:paraId="754AB86F" w14:textId="77777777" w:rsidR="003E2D06" w:rsidRPr="003E2D06" w:rsidRDefault="003E2D06" w:rsidP="003E2D06">
      <w:pPr>
        <w:spacing w:after="0" w:line="240" w:lineRule="auto"/>
        <w:ind w:firstLine="567"/>
        <w:jc w:val="center"/>
        <w:rPr>
          <w:rFonts w:ascii="GHEA Grapalat" w:eastAsia="Times New Roman" w:hAnsi="GHEA Grapalat" w:cs="Sylfaen"/>
          <w:b/>
          <w:sz w:val="20"/>
          <w:lang w:val="af-ZA"/>
        </w:rPr>
      </w:pPr>
    </w:p>
    <w:p w14:paraId="4E92792D" w14:textId="77777777" w:rsidR="003E2D06" w:rsidRPr="003E2D06" w:rsidRDefault="003E2D06" w:rsidP="003E2D06">
      <w:pPr>
        <w:spacing w:after="0" w:line="240" w:lineRule="auto"/>
        <w:ind w:firstLine="567"/>
        <w:jc w:val="center"/>
        <w:rPr>
          <w:rFonts w:ascii="GHEA Grapalat" w:eastAsia="Times New Roman" w:hAnsi="GHEA Grapalat" w:cs="Sylfaen"/>
          <w:b/>
          <w:sz w:val="20"/>
          <w:lang w:val="af-ZA"/>
        </w:rPr>
      </w:pPr>
    </w:p>
    <w:p w14:paraId="643FA11E" w14:textId="77777777" w:rsidR="003E2D06" w:rsidRPr="003E2D06" w:rsidRDefault="003E2D06" w:rsidP="003E2D06">
      <w:pPr>
        <w:spacing w:after="0" w:line="240" w:lineRule="auto"/>
        <w:ind w:firstLine="567"/>
        <w:jc w:val="center"/>
        <w:rPr>
          <w:rFonts w:ascii="GHEA Grapalat" w:eastAsia="Times New Roman" w:hAnsi="GHEA Grapalat" w:cs="Times New Roman"/>
          <w:sz w:val="20"/>
          <w:szCs w:val="24"/>
          <w:lang w:val="af-ZA"/>
        </w:rPr>
      </w:pPr>
      <w:r w:rsidRPr="003E2D06">
        <w:rPr>
          <w:rFonts w:ascii="GHEA Grapalat" w:eastAsia="Times New Roman" w:hAnsi="GHEA Grapalat" w:cs="Sylfaen"/>
          <w:b/>
          <w:sz w:val="20"/>
        </w:rPr>
        <w:t>ՄԱՍ</w:t>
      </w:r>
      <w:r w:rsidRPr="003E2D06">
        <w:rPr>
          <w:rFonts w:ascii="GHEA Grapalat" w:eastAsia="Times New Roman" w:hAnsi="GHEA Grapalat" w:cs="Times Armenian"/>
          <w:b/>
          <w:sz w:val="20"/>
          <w:lang w:val="af-ZA"/>
        </w:rPr>
        <w:t xml:space="preserve">  I.</w:t>
      </w:r>
    </w:p>
    <w:p w14:paraId="7814D9B5"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4"/>
          <w:lang w:val="af-ZA"/>
        </w:rPr>
      </w:pPr>
    </w:p>
    <w:p w14:paraId="52F0DE7A" w14:textId="77777777" w:rsidR="003E2D06" w:rsidRPr="003E2D06" w:rsidRDefault="003E2D06" w:rsidP="003E2D06">
      <w:pPr>
        <w:spacing w:after="0" w:line="240" w:lineRule="auto"/>
        <w:ind w:firstLine="1134"/>
        <w:jc w:val="both"/>
        <w:rPr>
          <w:rFonts w:ascii="GHEA Grapalat" w:eastAsia="Times New Roman" w:hAnsi="GHEA Grapalat" w:cs="Times New Roman"/>
          <w:sz w:val="20"/>
          <w:szCs w:val="24"/>
          <w:lang w:val="af-ZA"/>
        </w:rPr>
      </w:pPr>
      <w:r w:rsidRPr="003E2D06">
        <w:rPr>
          <w:rFonts w:ascii="GHEA Grapalat" w:eastAsia="Times New Roman" w:hAnsi="GHEA Grapalat" w:cs="Times New Roman"/>
          <w:sz w:val="20"/>
          <w:szCs w:val="24"/>
          <w:lang w:val="af-ZA"/>
        </w:rPr>
        <w:t xml:space="preserve">1.  </w:t>
      </w:r>
      <w:r w:rsidRPr="003E2D06">
        <w:rPr>
          <w:rFonts w:ascii="GHEA Grapalat" w:eastAsia="Times New Roman" w:hAnsi="GHEA Grapalat" w:cs="Sylfaen"/>
          <w:sz w:val="20"/>
          <w:szCs w:val="24"/>
        </w:rPr>
        <w:t>Գնման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առարկայի</w:t>
      </w:r>
      <w:r w:rsidRPr="003E2D06">
        <w:rPr>
          <w:rFonts w:ascii="GHEA Grapalat" w:eastAsia="Times New Roman" w:hAnsi="GHEA Grapalat" w:cs="Times New Roman"/>
          <w:sz w:val="20"/>
          <w:szCs w:val="24"/>
          <w:lang w:val="af-ZA"/>
        </w:rPr>
        <w:t xml:space="preserve"> </w:t>
      </w:r>
      <w:r w:rsidRPr="003E2D06">
        <w:rPr>
          <w:rFonts w:ascii="GHEA Grapalat" w:eastAsia="Times New Roman" w:hAnsi="GHEA Grapalat" w:cs="Sylfaen"/>
          <w:sz w:val="20"/>
          <w:szCs w:val="24"/>
        </w:rPr>
        <w:t>բնութա</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իրը</w:t>
      </w:r>
      <w:r w:rsidRPr="003E2D06">
        <w:rPr>
          <w:rFonts w:ascii="GHEA Grapalat" w:eastAsia="Times New Roman" w:hAnsi="GHEA Grapalat" w:cs="Times Armenian"/>
          <w:sz w:val="20"/>
          <w:szCs w:val="24"/>
          <w:lang w:val="af-ZA"/>
        </w:rPr>
        <w:tab/>
        <w:t xml:space="preserve"> </w:t>
      </w:r>
    </w:p>
    <w:p w14:paraId="7D93D38C" w14:textId="77777777" w:rsidR="003E2D06" w:rsidRPr="003E2D06" w:rsidRDefault="003E2D06" w:rsidP="003E2D06">
      <w:pPr>
        <w:spacing w:after="0" w:line="240" w:lineRule="auto"/>
        <w:ind w:firstLine="1134"/>
        <w:jc w:val="both"/>
        <w:rPr>
          <w:rFonts w:ascii="GHEA Grapalat" w:eastAsia="Times New Roman" w:hAnsi="GHEA Grapalat" w:cs="Times New Roman"/>
          <w:sz w:val="20"/>
          <w:szCs w:val="24"/>
          <w:lang w:val="af-ZA"/>
        </w:rPr>
      </w:pPr>
      <w:r w:rsidRPr="003E2D06">
        <w:rPr>
          <w:rFonts w:ascii="GHEA Grapalat" w:eastAsia="Times New Roman" w:hAnsi="GHEA Grapalat" w:cs="Times New Roman"/>
          <w:sz w:val="20"/>
          <w:szCs w:val="24"/>
          <w:lang w:val="af-ZA"/>
        </w:rPr>
        <w:t xml:space="preserve">2. </w:t>
      </w:r>
      <w:r w:rsidRPr="003E2D06">
        <w:rPr>
          <w:rFonts w:ascii="GHEA Grapalat" w:eastAsia="Times New Roman" w:hAnsi="GHEA Grapalat" w:cs="Sylfaen"/>
          <w:sz w:val="20"/>
          <w:szCs w:val="24"/>
        </w:rPr>
        <w:t>Մասնակցի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մասնակցության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իրավունքի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պահանջները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դրանց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գնահատման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կարգը</w:t>
      </w:r>
      <w:r w:rsidRPr="003E2D06">
        <w:rPr>
          <w:rFonts w:ascii="GHEA Grapalat" w:eastAsia="Times New Roman" w:hAnsi="GHEA Grapalat" w:cs="Times Armenian"/>
          <w:sz w:val="20"/>
          <w:szCs w:val="24"/>
          <w:lang w:val="af-ZA"/>
        </w:rPr>
        <w:t xml:space="preserve">, ընտրված մասնակից ճանաչվելու դեպքում </w:t>
      </w:r>
      <w:r w:rsidRPr="003E2D06">
        <w:rPr>
          <w:rFonts w:ascii="GHEA Grapalat" w:eastAsia="Times New Roman" w:hAnsi="GHEA Grapalat" w:cs="Sylfaen"/>
          <w:sz w:val="20"/>
          <w:szCs w:val="24"/>
        </w:rPr>
        <w:t>որակավորման</w:t>
      </w:r>
      <w:r w:rsidRPr="003E2D06">
        <w:rPr>
          <w:rFonts w:ascii="GHEA Grapalat" w:eastAsia="Times New Roman" w:hAnsi="GHEA Grapalat" w:cs="Times Armenian"/>
          <w:sz w:val="20"/>
          <w:szCs w:val="24"/>
          <w:lang w:val="af-ZA"/>
        </w:rPr>
        <w:t xml:space="preserve"> ապահովում ներկայացնելու պայմանները </w:t>
      </w:r>
    </w:p>
    <w:p w14:paraId="2B278AE9" w14:textId="77777777" w:rsidR="003E2D06" w:rsidRPr="003E2D06" w:rsidRDefault="003E2D06" w:rsidP="003E2D06">
      <w:pPr>
        <w:spacing w:after="0" w:line="240" w:lineRule="auto"/>
        <w:ind w:firstLine="1134"/>
        <w:jc w:val="both"/>
        <w:rPr>
          <w:rFonts w:ascii="GHEA Grapalat" w:eastAsia="Times New Roman" w:hAnsi="GHEA Grapalat" w:cs="Times New Roman"/>
          <w:sz w:val="20"/>
          <w:szCs w:val="24"/>
          <w:lang w:val="af-ZA"/>
        </w:rPr>
      </w:pPr>
      <w:r w:rsidRPr="003E2D06">
        <w:rPr>
          <w:rFonts w:ascii="GHEA Grapalat" w:eastAsia="Times New Roman" w:hAnsi="GHEA Grapalat" w:cs="Times New Roman"/>
          <w:sz w:val="20"/>
          <w:szCs w:val="24"/>
          <w:lang w:val="af-ZA"/>
        </w:rPr>
        <w:t xml:space="preserve">3. </w:t>
      </w:r>
      <w:r w:rsidRPr="003E2D06">
        <w:rPr>
          <w:rFonts w:ascii="GHEA Grapalat" w:eastAsia="Times New Roman" w:hAnsi="GHEA Grapalat" w:cs="Sylfaen"/>
          <w:sz w:val="20"/>
          <w:szCs w:val="24"/>
        </w:rPr>
        <w:t>Հրավերի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պարզաբանումը</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հրավերում</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փոփոխություն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կատարելու</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ը</w:t>
      </w:r>
      <w:r w:rsidRPr="003E2D06">
        <w:rPr>
          <w:rFonts w:ascii="GHEA Grapalat" w:eastAsia="Times New Roman" w:hAnsi="GHEA Grapalat" w:cs="Times Armenian"/>
          <w:sz w:val="20"/>
          <w:szCs w:val="24"/>
          <w:lang w:val="af-ZA"/>
        </w:rPr>
        <w:tab/>
      </w:r>
    </w:p>
    <w:p w14:paraId="2708D999" w14:textId="77777777" w:rsidR="003E2D06" w:rsidRPr="003E2D06" w:rsidRDefault="003E2D06" w:rsidP="003E2D06">
      <w:pPr>
        <w:spacing w:after="0" w:line="240" w:lineRule="auto"/>
        <w:ind w:firstLine="1134"/>
        <w:jc w:val="both"/>
        <w:rPr>
          <w:rFonts w:ascii="GHEA Grapalat" w:eastAsia="Times New Roman" w:hAnsi="GHEA Grapalat" w:cs="Sylfaen"/>
          <w:sz w:val="20"/>
          <w:szCs w:val="24"/>
          <w:lang w:val="af-ZA"/>
        </w:rPr>
      </w:pPr>
      <w:r w:rsidRPr="003E2D06">
        <w:rPr>
          <w:rFonts w:ascii="GHEA Grapalat" w:eastAsia="Times New Roman" w:hAnsi="GHEA Grapalat" w:cs="Times New Roman"/>
          <w:sz w:val="20"/>
          <w:szCs w:val="24"/>
          <w:lang w:val="af-ZA"/>
        </w:rPr>
        <w:t xml:space="preserve">4. </w:t>
      </w:r>
      <w:r w:rsidRPr="003E2D06">
        <w:rPr>
          <w:rFonts w:ascii="GHEA Grapalat" w:eastAsia="Times New Roman" w:hAnsi="GHEA Grapalat" w:cs="Sylfaen"/>
          <w:sz w:val="20"/>
          <w:szCs w:val="24"/>
        </w:rPr>
        <w:t>Հայտը</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ներկայացնելու</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ը</w:t>
      </w:r>
    </w:p>
    <w:p w14:paraId="19908AF7" w14:textId="77777777" w:rsidR="003E2D06" w:rsidRPr="003E2D06" w:rsidRDefault="003E2D06" w:rsidP="003E2D06">
      <w:pPr>
        <w:spacing w:after="0" w:line="240" w:lineRule="auto"/>
        <w:ind w:firstLine="1134"/>
        <w:jc w:val="both"/>
        <w:rPr>
          <w:rFonts w:ascii="GHEA Grapalat" w:eastAsia="Times New Roman" w:hAnsi="GHEA Grapalat" w:cs="Times New Roman"/>
          <w:sz w:val="20"/>
          <w:szCs w:val="24"/>
          <w:lang w:val="af-ZA"/>
        </w:rPr>
      </w:pPr>
      <w:r w:rsidRPr="003E2D06">
        <w:rPr>
          <w:rFonts w:ascii="GHEA Grapalat" w:eastAsia="Times New Roman" w:hAnsi="GHEA Grapalat" w:cs="Times New Roman"/>
          <w:sz w:val="20"/>
          <w:szCs w:val="24"/>
          <w:lang w:val="af-ZA"/>
        </w:rPr>
        <w:t>5.</w:t>
      </w:r>
      <w:r w:rsidRPr="003E2D06">
        <w:rPr>
          <w:rFonts w:ascii="GHEA Grapalat" w:eastAsia="Times New Roman" w:hAnsi="GHEA Grapalat" w:cs="Times New Roman"/>
          <w:sz w:val="20"/>
          <w:szCs w:val="24"/>
          <w:lang w:val="af-ZA"/>
        </w:rPr>
        <w:tab/>
      </w:r>
      <w:r w:rsidRPr="003E2D06">
        <w:rPr>
          <w:rFonts w:ascii="GHEA Grapalat" w:eastAsia="Times New Roman" w:hAnsi="GHEA Grapalat" w:cs="Sylfaen"/>
          <w:sz w:val="20"/>
          <w:szCs w:val="24"/>
        </w:rPr>
        <w:t>Հայտի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նային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առաջարկը</w:t>
      </w:r>
      <w:r w:rsidRPr="003E2D06">
        <w:rPr>
          <w:rFonts w:ascii="GHEA Grapalat" w:eastAsia="Times New Roman" w:hAnsi="GHEA Grapalat" w:cs="Times Armenian"/>
          <w:sz w:val="20"/>
          <w:szCs w:val="24"/>
          <w:lang w:val="af-ZA"/>
        </w:rPr>
        <w:tab/>
        <w:t xml:space="preserve"> </w:t>
      </w:r>
    </w:p>
    <w:p w14:paraId="592FEB0A" w14:textId="77777777" w:rsidR="003E2D06" w:rsidRPr="003E2D06" w:rsidRDefault="003E2D06" w:rsidP="003E2D06">
      <w:pPr>
        <w:spacing w:after="0" w:line="240" w:lineRule="auto"/>
        <w:ind w:firstLine="1134"/>
        <w:jc w:val="both"/>
        <w:rPr>
          <w:rFonts w:ascii="GHEA Grapalat" w:eastAsia="Times New Roman" w:hAnsi="GHEA Grapalat" w:cs="Times New Roman"/>
          <w:sz w:val="20"/>
          <w:szCs w:val="24"/>
          <w:lang w:val="af-ZA"/>
        </w:rPr>
      </w:pPr>
      <w:r w:rsidRPr="003E2D06">
        <w:rPr>
          <w:rFonts w:ascii="GHEA Grapalat" w:eastAsia="Times New Roman" w:hAnsi="GHEA Grapalat" w:cs="Times New Roman"/>
          <w:sz w:val="20"/>
          <w:szCs w:val="24"/>
          <w:lang w:val="af-ZA"/>
        </w:rPr>
        <w:t xml:space="preserve">6. </w:t>
      </w:r>
      <w:r w:rsidRPr="003E2D06">
        <w:rPr>
          <w:rFonts w:ascii="GHEA Grapalat" w:eastAsia="Times New Roman" w:hAnsi="GHEA Grapalat" w:cs="Sylfaen"/>
          <w:sz w:val="20"/>
          <w:szCs w:val="24"/>
        </w:rPr>
        <w:t>Հայտի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ործողության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ժամկետը</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հայտերում</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փոփոխություն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կատարելու</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դրանք</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հետ</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վերցնելու</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ը</w:t>
      </w:r>
      <w:r w:rsidRPr="003E2D06">
        <w:rPr>
          <w:rFonts w:ascii="GHEA Grapalat" w:eastAsia="Times New Roman" w:hAnsi="GHEA Grapalat" w:cs="Times Armenian"/>
          <w:sz w:val="20"/>
          <w:szCs w:val="24"/>
          <w:lang w:val="af-ZA"/>
        </w:rPr>
        <w:tab/>
        <w:t xml:space="preserve"> </w:t>
      </w:r>
      <w:r w:rsidRPr="003E2D06">
        <w:rPr>
          <w:rFonts w:ascii="GHEA Grapalat" w:eastAsia="Times New Roman" w:hAnsi="GHEA Grapalat" w:cs="Times Armenian"/>
          <w:sz w:val="20"/>
          <w:szCs w:val="24"/>
          <w:lang w:val="af-ZA"/>
        </w:rPr>
        <w:tab/>
        <w:t xml:space="preserve"> </w:t>
      </w:r>
    </w:p>
    <w:p w14:paraId="1E58B926" w14:textId="77777777" w:rsidR="003E2D06" w:rsidRPr="003E2D06" w:rsidRDefault="003E2D06" w:rsidP="003E2D06">
      <w:pPr>
        <w:spacing w:after="0" w:line="240" w:lineRule="auto"/>
        <w:ind w:firstLine="1134"/>
        <w:jc w:val="both"/>
        <w:rPr>
          <w:rFonts w:ascii="GHEA Grapalat" w:eastAsia="Times New Roman" w:hAnsi="GHEA Grapalat" w:cs="Sylfaen"/>
          <w:sz w:val="20"/>
          <w:szCs w:val="24"/>
          <w:lang w:val="af-ZA"/>
        </w:rPr>
      </w:pPr>
      <w:r w:rsidRPr="003E2D06">
        <w:rPr>
          <w:rFonts w:ascii="GHEA Grapalat" w:eastAsia="Times New Roman" w:hAnsi="GHEA Grapalat" w:cs="Times New Roman"/>
          <w:sz w:val="20"/>
          <w:szCs w:val="24"/>
          <w:lang w:val="af-ZA"/>
        </w:rPr>
        <w:t>8. Հ</w:t>
      </w:r>
      <w:r w:rsidRPr="003E2D06">
        <w:rPr>
          <w:rFonts w:ascii="GHEA Grapalat" w:eastAsia="Times New Roman" w:hAnsi="GHEA Grapalat" w:cs="Sylfaen"/>
          <w:sz w:val="20"/>
          <w:szCs w:val="24"/>
        </w:rPr>
        <w:t>այտերի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բացումը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գնահատումը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արդյունքների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ամփոփումը</w:t>
      </w:r>
      <w:r w:rsidRPr="003E2D06">
        <w:rPr>
          <w:rFonts w:ascii="GHEA Grapalat" w:eastAsia="Times New Roman" w:hAnsi="GHEA Grapalat" w:cs="Sylfaen"/>
          <w:sz w:val="20"/>
          <w:szCs w:val="24"/>
          <w:lang w:val="af-ZA"/>
        </w:rPr>
        <w:tab/>
      </w:r>
    </w:p>
    <w:p w14:paraId="4CC3AA77" w14:textId="77777777" w:rsidR="003E2D06" w:rsidRPr="003E2D06" w:rsidRDefault="003E2D06" w:rsidP="003E2D06">
      <w:pPr>
        <w:spacing w:after="0" w:line="240" w:lineRule="auto"/>
        <w:ind w:firstLine="1134"/>
        <w:jc w:val="both"/>
        <w:rPr>
          <w:rFonts w:ascii="GHEA Grapalat" w:eastAsia="Times New Roman" w:hAnsi="GHEA Grapalat" w:cs="Times New Roman"/>
          <w:sz w:val="20"/>
          <w:szCs w:val="24"/>
          <w:lang w:val="af-ZA"/>
        </w:rPr>
      </w:pPr>
      <w:r w:rsidRPr="003E2D06">
        <w:rPr>
          <w:rFonts w:ascii="GHEA Grapalat" w:eastAsia="Times New Roman" w:hAnsi="GHEA Grapalat" w:cs="Times New Roman"/>
          <w:sz w:val="20"/>
          <w:szCs w:val="24"/>
          <w:lang w:val="af-ZA"/>
        </w:rPr>
        <w:t xml:space="preserve">9. </w:t>
      </w:r>
      <w:r w:rsidRPr="003E2D06">
        <w:rPr>
          <w:rFonts w:ascii="GHEA Grapalat" w:eastAsia="Times New Roman" w:hAnsi="GHEA Grapalat" w:cs="Sylfaen"/>
          <w:sz w:val="20"/>
          <w:szCs w:val="24"/>
        </w:rPr>
        <w:t>Պայմանա</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րի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կնքումը</w:t>
      </w:r>
      <w:r w:rsidRPr="003E2D06">
        <w:rPr>
          <w:rFonts w:ascii="GHEA Grapalat" w:eastAsia="Times New Roman" w:hAnsi="GHEA Grapalat" w:cs="Times Armenian"/>
          <w:sz w:val="20"/>
          <w:szCs w:val="24"/>
          <w:lang w:val="af-ZA"/>
        </w:rPr>
        <w:tab/>
      </w:r>
    </w:p>
    <w:p w14:paraId="096F71E6" w14:textId="77777777" w:rsidR="003E2D06" w:rsidRPr="003E2D06" w:rsidRDefault="003E2D06" w:rsidP="003E2D06">
      <w:pPr>
        <w:spacing w:after="0" w:line="240" w:lineRule="auto"/>
        <w:ind w:firstLine="1134"/>
        <w:jc w:val="both"/>
        <w:rPr>
          <w:rFonts w:ascii="GHEA Grapalat" w:eastAsia="Times New Roman" w:hAnsi="GHEA Grapalat" w:cs="Times New Roman"/>
          <w:sz w:val="20"/>
          <w:szCs w:val="24"/>
          <w:lang w:val="af-ZA"/>
        </w:rPr>
      </w:pPr>
      <w:r w:rsidRPr="003E2D06">
        <w:rPr>
          <w:rFonts w:ascii="GHEA Grapalat" w:eastAsia="Times New Roman" w:hAnsi="GHEA Grapalat" w:cs="Times New Roman"/>
          <w:sz w:val="20"/>
          <w:szCs w:val="24"/>
          <w:lang w:val="af-ZA"/>
        </w:rPr>
        <w:t xml:space="preserve">10. Որակավորման և </w:t>
      </w:r>
      <w:r w:rsidRPr="003E2D06">
        <w:rPr>
          <w:rFonts w:ascii="GHEA Grapalat" w:eastAsia="Times New Roman" w:hAnsi="GHEA Grapalat" w:cs="Sylfaen"/>
          <w:sz w:val="20"/>
          <w:szCs w:val="24"/>
        </w:rPr>
        <w:t>պայմանա</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րի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ապահովումները</w:t>
      </w:r>
      <w:r w:rsidRPr="003E2D06">
        <w:rPr>
          <w:rFonts w:ascii="GHEA Grapalat" w:eastAsia="Times New Roman" w:hAnsi="GHEA Grapalat" w:cs="Times Armenian"/>
          <w:sz w:val="20"/>
          <w:szCs w:val="24"/>
          <w:lang w:val="af-ZA"/>
        </w:rPr>
        <w:tab/>
        <w:t xml:space="preserve"> </w:t>
      </w:r>
    </w:p>
    <w:p w14:paraId="13712FCB" w14:textId="77777777" w:rsidR="003E2D06" w:rsidRPr="003E2D06" w:rsidRDefault="003E2D06" w:rsidP="003E2D06">
      <w:pPr>
        <w:spacing w:after="0" w:line="240" w:lineRule="auto"/>
        <w:ind w:firstLine="1134"/>
        <w:jc w:val="both"/>
        <w:rPr>
          <w:rFonts w:ascii="GHEA Grapalat" w:eastAsia="Times New Roman" w:hAnsi="GHEA Grapalat" w:cs="Times New Roman"/>
          <w:sz w:val="20"/>
          <w:szCs w:val="24"/>
          <w:lang w:val="af-ZA"/>
        </w:rPr>
      </w:pPr>
      <w:r w:rsidRPr="003E2D06">
        <w:rPr>
          <w:rFonts w:ascii="GHEA Grapalat" w:eastAsia="Times New Roman" w:hAnsi="GHEA Grapalat" w:cs="Times New Roman"/>
          <w:sz w:val="20"/>
          <w:szCs w:val="24"/>
          <w:lang w:val="af-ZA"/>
        </w:rPr>
        <w:t xml:space="preserve">11. </w:t>
      </w:r>
      <w:r w:rsidRPr="003E2D06">
        <w:rPr>
          <w:rFonts w:ascii="GHEA Grapalat" w:eastAsia="Times New Roman" w:hAnsi="GHEA Grapalat" w:cs="Sylfaen"/>
          <w:sz w:val="20"/>
          <w:szCs w:val="24"/>
        </w:rPr>
        <w:t>Ընթացակար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ը</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չկայացած</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հայտարարելը</w:t>
      </w:r>
      <w:r w:rsidRPr="003E2D06">
        <w:rPr>
          <w:rFonts w:ascii="GHEA Grapalat" w:eastAsia="Times New Roman" w:hAnsi="GHEA Grapalat" w:cs="Times Armenian"/>
          <w:sz w:val="20"/>
          <w:szCs w:val="24"/>
          <w:lang w:val="af-ZA"/>
        </w:rPr>
        <w:tab/>
        <w:t xml:space="preserve"> </w:t>
      </w:r>
    </w:p>
    <w:p w14:paraId="78432ACD" w14:textId="77777777" w:rsidR="003E2D06" w:rsidRPr="003E2D06" w:rsidRDefault="003E2D06" w:rsidP="003E2D06">
      <w:pPr>
        <w:spacing w:after="0" w:line="240" w:lineRule="auto"/>
        <w:ind w:firstLine="1134"/>
        <w:jc w:val="both"/>
        <w:rPr>
          <w:rFonts w:ascii="GHEA Grapalat" w:eastAsia="Times New Roman" w:hAnsi="GHEA Grapalat" w:cs="Times New Roman"/>
          <w:sz w:val="20"/>
          <w:szCs w:val="24"/>
          <w:lang w:val="af-ZA"/>
        </w:rPr>
      </w:pPr>
      <w:r w:rsidRPr="003E2D06">
        <w:rPr>
          <w:rFonts w:ascii="GHEA Grapalat" w:eastAsia="Times New Roman" w:hAnsi="GHEA Grapalat" w:cs="Times New Roman"/>
          <w:sz w:val="20"/>
          <w:szCs w:val="24"/>
          <w:lang w:val="af-ZA"/>
        </w:rPr>
        <w:t xml:space="preserve">12. </w:t>
      </w:r>
      <w:r w:rsidRPr="003E2D06">
        <w:rPr>
          <w:rFonts w:ascii="GHEA Grapalat" w:eastAsia="Times New Roman" w:hAnsi="GHEA Grapalat" w:cs="Sylfaen"/>
          <w:sz w:val="20"/>
          <w:szCs w:val="24"/>
        </w:rPr>
        <w:t>Գնման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ործընթացի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հետ</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կապված</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ործողությունները</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կամ</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ընդունված</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որոշումները</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բողոքարկելու</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մասնակցի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իրավունքը</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ը</w:t>
      </w:r>
      <w:r w:rsidRPr="003E2D06">
        <w:rPr>
          <w:rFonts w:ascii="GHEA Grapalat" w:eastAsia="Times New Roman" w:hAnsi="GHEA Grapalat" w:cs="Times Armenian"/>
          <w:sz w:val="20"/>
          <w:szCs w:val="24"/>
          <w:lang w:val="af-ZA"/>
        </w:rPr>
        <w:tab/>
      </w:r>
    </w:p>
    <w:p w14:paraId="43CDF32F"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4"/>
          <w:lang w:val="af-ZA"/>
        </w:rPr>
      </w:pPr>
    </w:p>
    <w:p w14:paraId="4EF71D87"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4"/>
          <w:lang w:val="af-ZA"/>
        </w:rPr>
      </w:pPr>
    </w:p>
    <w:p w14:paraId="79349A82" w14:textId="77777777" w:rsidR="003E2D06" w:rsidRPr="003E2D06" w:rsidRDefault="003E2D06" w:rsidP="003E2D06">
      <w:pPr>
        <w:spacing w:after="0" w:line="240" w:lineRule="auto"/>
        <w:ind w:firstLine="567"/>
        <w:jc w:val="center"/>
        <w:rPr>
          <w:rFonts w:ascii="GHEA Grapalat" w:eastAsia="Times New Roman" w:hAnsi="GHEA Grapalat" w:cs="Times New Roman"/>
          <w:b/>
          <w:sz w:val="20"/>
          <w:szCs w:val="24"/>
          <w:lang w:val="af-ZA"/>
        </w:rPr>
      </w:pPr>
      <w:r w:rsidRPr="003E2D06">
        <w:rPr>
          <w:rFonts w:ascii="GHEA Grapalat" w:eastAsia="Times New Roman" w:hAnsi="GHEA Grapalat" w:cs="Sylfaen"/>
          <w:b/>
          <w:sz w:val="20"/>
          <w:szCs w:val="24"/>
        </w:rPr>
        <w:t>ՄԱՍ</w:t>
      </w:r>
      <w:r w:rsidRPr="003E2D06">
        <w:rPr>
          <w:rFonts w:ascii="GHEA Grapalat" w:eastAsia="Times New Roman" w:hAnsi="GHEA Grapalat" w:cs="Times Armenian"/>
          <w:b/>
          <w:sz w:val="20"/>
          <w:szCs w:val="24"/>
          <w:lang w:val="af-ZA"/>
        </w:rPr>
        <w:t xml:space="preserve">  II.  </w:t>
      </w:r>
      <w:r w:rsidRPr="003E2D06">
        <w:rPr>
          <w:rFonts w:ascii="GHEA Grapalat" w:eastAsia="Times New Roman" w:hAnsi="GHEA Grapalat" w:cs="Sylfaen"/>
          <w:b/>
          <w:sz w:val="20"/>
          <w:szCs w:val="24"/>
          <w:lang w:val="hy-AM"/>
        </w:rPr>
        <w:t>ԳՆԱՆՇՄԱՆ ՀԱՐՑՄԱՆ</w:t>
      </w:r>
      <w:r w:rsidRPr="003E2D06">
        <w:rPr>
          <w:rFonts w:ascii="GHEA Grapalat" w:eastAsia="Times New Roman" w:hAnsi="GHEA Grapalat" w:cs="Times Armenian"/>
          <w:b/>
          <w:sz w:val="20"/>
          <w:szCs w:val="24"/>
          <w:lang w:val="af-ZA"/>
        </w:rPr>
        <w:t xml:space="preserve">  </w:t>
      </w:r>
      <w:r w:rsidRPr="003E2D06">
        <w:rPr>
          <w:rFonts w:ascii="GHEA Grapalat" w:eastAsia="Times New Roman" w:hAnsi="GHEA Grapalat" w:cs="Sylfaen"/>
          <w:b/>
          <w:sz w:val="20"/>
          <w:szCs w:val="24"/>
        </w:rPr>
        <w:t>ՀԱՅՏԸ</w:t>
      </w:r>
      <w:r w:rsidRPr="003E2D06">
        <w:rPr>
          <w:rFonts w:ascii="GHEA Grapalat" w:eastAsia="Times New Roman" w:hAnsi="GHEA Grapalat" w:cs="Times Armenian"/>
          <w:b/>
          <w:sz w:val="20"/>
          <w:szCs w:val="24"/>
          <w:lang w:val="af-ZA"/>
        </w:rPr>
        <w:t xml:space="preserve">  </w:t>
      </w:r>
      <w:r w:rsidRPr="003E2D06">
        <w:rPr>
          <w:rFonts w:ascii="GHEA Grapalat" w:eastAsia="Times New Roman" w:hAnsi="GHEA Grapalat" w:cs="Sylfaen"/>
          <w:b/>
          <w:sz w:val="20"/>
          <w:szCs w:val="24"/>
        </w:rPr>
        <w:t>ՊԱՏՐԱՍՏԵԼՈՒ</w:t>
      </w:r>
      <w:r w:rsidRPr="003E2D06">
        <w:rPr>
          <w:rFonts w:ascii="GHEA Grapalat" w:eastAsia="Times New Roman" w:hAnsi="GHEA Grapalat" w:cs="Times Armenian"/>
          <w:b/>
          <w:sz w:val="20"/>
          <w:szCs w:val="24"/>
          <w:lang w:val="af-ZA"/>
        </w:rPr>
        <w:t xml:space="preserve">  </w:t>
      </w:r>
      <w:r w:rsidRPr="003E2D06">
        <w:rPr>
          <w:rFonts w:ascii="GHEA Grapalat" w:eastAsia="Times New Roman" w:hAnsi="GHEA Grapalat" w:cs="Sylfaen"/>
          <w:b/>
          <w:sz w:val="20"/>
          <w:szCs w:val="24"/>
        </w:rPr>
        <w:t>ՀՐԱՀԱՆԳ</w:t>
      </w:r>
    </w:p>
    <w:p w14:paraId="72185E97"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4"/>
          <w:lang w:val="af-ZA"/>
        </w:rPr>
      </w:pPr>
    </w:p>
    <w:p w14:paraId="2BF1C051" w14:textId="77777777" w:rsidR="003E2D06" w:rsidRPr="003E2D06" w:rsidRDefault="003E2D06" w:rsidP="003E2D06">
      <w:pPr>
        <w:spacing w:after="0" w:line="240" w:lineRule="auto"/>
        <w:ind w:firstLine="1134"/>
        <w:jc w:val="both"/>
        <w:rPr>
          <w:rFonts w:ascii="GHEA Grapalat" w:eastAsia="Times New Roman" w:hAnsi="GHEA Grapalat" w:cs="Times New Roman"/>
          <w:sz w:val="20"/>
          <w:szCs w:val="24"/>
          <w:lang w:val="af-ZA"/>
        </w:rPr>
      </w:pPr>
      <w:r w:rsidRPr="003E2D06">
        <w:rPr>
          <w:rFonts w:ascii="GHEA Grapalat" w:eastAsia="Times New Roman" w:hAnsi="GHEA Grapalat" w:cs="Times New Roman"/>
          <w:sz w:val="20"/>
          <w:szCs w:val="24"/>
          <w:lang w:val="af-ZA"/>
        </w:rPr>
        <w:t>1.</w:t>
      </w:r>
      <w:r w:rsidRPr="003E2D06">
        <w:rPr>
          <w:rFonts w:ascii="GHEA Grapalat" w:eastAsia="Times New Roman" w:hAnsi="GHEA Grapalat" w:cs="Times New Roman"/>
          <w:sz w:val="20"/>
          <w:szCs w:val="24"/>
          <w:lang w:val="af-ZA"/>
        </w:rPr>
        <w:tab/>
      </w:r>
      <w:r w:rsidRPr="003E2D06">
        <w:rPr>
          <w:rFonts w:ascii="GHEA Grapalat" w:eastAsia="Times New Roman" w:hAnsi="GHEA Grapalat" w:cs="Sylfaen"/>
          <w:sz w:val="20"/>
          <w:szCs w:val="24"/>
        </w:rPr>
        <w:t>Ընդհանուր</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դրույթներ</w:t>
      </w:r>
      <w:r w:rsidRPr="003E2D06">
        <w:rPr>
          <w:rFonts w:ascii="GHEA Grapalat" w:eastAsia="Times New Roman" w:hAnsi="GHEA Grapalat" w:cs="Times Armenian"/>
          <w:sz w:val="20"/>
          <w:szCs w:val="24"/>
          <w:lang w:val="af-ZA"/>
        </w:rPr>
        <w:tab/>
      </w:r>
    </w:p>
    <w:p w14:paraId="746BA7D5" w14:textId="77777777" w:rsidR="003E2D06" w:rsidRPr="003E2D06" w:rsidRDefault="003E2D06" w:rsidP="003E2D06">
      <w:pPr>
        <w:spacing w:after="0" w:line="240" w:lineRule="auto"/>
        <w:ind w:firstLine="1134"/>
        <w:jc w:val="both"/>
        <w:rPr>
          <w:rFonts w:ascii="GHEA Grapalat" w:eastAsia="Times New Roman" w:hAnsi="GHEA Grapalat" w:cs="Times New Roman"/>
          <w:sz w:val="20"/>
          <w:szCs w:val="24"/>
          <w:lang w:val="af-ZA"/>
        </w:rPr>
      </w:pPr>
      <w:r w:rsidRPr="003E2D06">
        <w:rPr>
          <w:rFonts w:ascii="GHEA Grapalat" w:eastAsia="Times New Roman" w:hAnsi="GHEA Grapalat" w:cs="Times New Roman"/>
          <w:sz w:val="20"/>
          <w:szCs w:val="24"/>
          <w:lang w:val="af-ZA"/>
        </w:rPr>
        <w:t>2.</w:t>
      </w:r>
      <w:r w:rsidRPr="003E2D06">
        <w:rPr>
          <w:rFonts w:ascii="GHEA Grapalat" w:eastAsia="Times New Roman" w:hAnsi="GHEA Grapalat" w:cs="Times New Roman"/>
          <w:sz w:val="20"/>
          <w:szCs w:val="24"/>
          <w:lang w:val="af-ZA"/>
        </w:rPr>
        <w:tab/>
      </w:r>
      <w:r w:rsidRPr="003E2D06">
        <w:rPr>
          <w:rFonts w:ascii="GHEA Grapalat" w:eastAsia="Times New Roman" w:hAnsi="GHEA Grapalat" w:cs="Sylfaen"/>
          <w:sz w:val="20"/>
          <w:szCs w:val="24"/>
        </w:rPr>
        <w:t>Ընթացակար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հայտը</w:t>
      </w:r>
      <w:r w:rsidRPr="003E2D06">
        <w:rPr>
          <w:rFonts w:ascii="GHEA Grapalat" w:eastAsia="Times New Roman" w:hAnsi="GHEA Grapalat" w:cs="Times Armenian"/>
          <w:sz w:val="20"/>
          <w:szCs w:val="24"/>
          <w:lang w:val="af-ZA"/>
        </w:rPr>
        <w:tab/>
      </w:r>
    </w:p>
    <w:p w14:paraId="6112905C" w14:textId="77777777" w:rsidR="003E2D06" w:rsidRPr="003E2D06" w:rsidRDefault="003E2D06" w:rsidP="003E2D06">
      <w:pPr>
        <w:spacing w:after="0" w:line="240" w:lineRule="auto"/>
        <w:ind w:firstLine="1134"/>
        <w:jc w:val="both"/>
        <w:rPr>
          <w:rFonts w:ascii="GHEA Grapalat" w:eastAsia="Times New Roman" w:hAnsi="GHEA Grapalat" w:cs="Times Armenian"/>
          <w:sz w:val="20"/>
          <w:szCs w:val="24"/>
          <w:lang w:val="af-ZA"/>
        </w:rPr>
      </w:pPr>
      <w:r w:rsidRPr="003E2D06">
        <w:rPr>
          <w:rFonts w:ascii="GHEA Grapalat" w:eastAsia="Times New Roman" w:hAnsi="GHEA Grapalat" w:cs="Times New Roman"/>
          <w:sz w:val="20"/>
          <w:szCs w:val="24"/>
          <w:lang w:val="af-ZA"/>
        </w:rPr>
        <w:t>3.</w:t>
      </w:r>
      <w:r w:rsidRPr="003E2D06">
        <w:rPr>
          <w:rFonts w:ascii="GHEA Grapalat" w:eastAsia="Times New Roman" w:hAnsi="GHEA Grapalat" w:cs="Times New Roman"/>
          <w:sz w:val="20"/>
          <w:szCs w:val="24"/>
          <w:lang w:val="af-ZA"/>
        </w:rPr>
        <w:tab/>
      </w:r>
      <w:r w:rsidRPr="003E2D06">
        <w:rPr>
          <w:rFonts w:ascii="GHEA Grapalat" w:eastAsia="Times New Roman" w:hAnsi="GHEA Grapalat" w:cs="Sylfaen"/>
          <w:sz w:val="20"/>
          <w:szCs w:val="24"/>
        </w:rPr>
        <w:t>Հավելվածներ</w:t>
      </w:r>
      <w:r w:rsidRPr="003E2D06">
        <w:rPr>
          <w:rFonts w:ascii="GHEA Grapalat" w:eastAsia="Times New Roman" w:hAnsi="GHEA Grapalat" w:cs="Times Armenian"/>
          <w:sz w:val="20"/>
          <w:szCs w:val="24"/>
          <w:lang w:val="af-ZA"/>
        </w:rPr>
        <w:t xml:space="preserve"> 1-6</w:t>
      </w:r>
      <w:r w:rsidRPr="003E2D06">
        <w:rPr>
          <w:rFonts w:ascii="GHEA Grapalat" w:eastAsia="Times New Roman" w:hAnsi="GHEA Grapalat" w:cs="Times Armenian"/>
          <w:sz w:val="20"/>
          <w:szCs w:val="24"/>
          <w:lang w:val="af-ZA"/>
        </w:rPr>
        <w:tab/>
      </w:r>
    </w:p>
    <w:p w14:paraId="20390E89" w14:textId="77777777" w:rsidR="003E2D06" w:rsidRPr="003E2D06" w:rsidRDefault="003E2D06" w:rsidP="003E2D06">
      <w:pPr>
        <w:spacing w:after="0" w:line="240" w:lineRule="auto"/>
        <w:ind w:firstLine="1134"/>
        <w:jc w:val="both"/>
        <w:rPr>
          <w:rFonts w:ascii="GHEA Grapalat" w:eastAsia="Times New Roman" w:hAnsi="GHEA Grapalat" w:cs="Times Armenian"/>
          <w:sz w:val="20"/>
          <w:szCs w:val="24"/>
          <w:lang w:val="af-ZA"/>
        </w:rPr>
      </w:pPr>
    </w:p>
    <w:p w14:paraId="47EF73F0" w14:textId="77777777" w:rsidR="003E2D06" w:rsidRPr="003E2D06" w:rsidRDefault="003E2D06" w:rsidP="003E2D06">
      <w:pPr>
        <w:spacing w:after="0" w:line="240" w:lineRule="auto"/>
        <w:ind w:firstLine="1134"/>
        <w:jc w:val="both"/>
        <w:rPr>
          <w:rFonts w:ascii="GHEA Grapalat" w:eastAsia="Times New Roman" w:hAnsi="GHEA Grapalat" w:cs="Times Armenian"/>
          <w:sz w:val="20"/>
          <w:szCs w:val="24"/>
          <w:lang w:val="af-ZA"/>
        </w:rPr>
      </w:pPr>
    </w:p>
    <w:p w14:paraId="483F93AE" w14:textId="77777777" w:rsidR="003E2D06" w:rsidRPr="003E2D06" w:rsidRDefault="003E2D06" w:rsidP="003E2D06">
      <w:pPr>
        <w:spacing w:after="0" w:line="240" w:lineRule="auto"/>
        <w:ind w:firstLine="1134"/>
        <w:jc w:val="both"/>
        <w:rPr>
          <w:rFonts w:ascii="GHEA Grapalat" w:eastAsia="Times New Roman" w:hAnsi="GHEA Grapalat" w:cs="Times Armenian"/>
          <w:sz w:val="20"/>
          <w:szCs w:val="24"/>
          <w:lang w:val="af-ZA"/>
        </w:rPr>
      </w:pPr>
    </w:p>
    <w:p w14:paraId="4A115DB7" w14:textId="77777777" w:rsidR="003E2D06" w:rsidRPr="003E2D06" w:rsidRDefault="003E2D06" w:rsidP="003E2D06">
      <w:pPr>
        <w:spacing w:after="0" w:line="240" w:lineRule="auto"/>
        <w:ind w:firstLine="1134"/>
        <w:jc w:val="both"/>
        <w:rPr>
          <w:rFonts w:ascii="GHEA Grapalat" w:eastAsia="Times New Roman" w:hAnsi="GHEA Grapalat" w:cs="Times Armenian"/>
          <w:sz w:val="20"/>
          <w:szCs w:val="24"/>
          <w:lang w:val="af-ZA"/>
        </w:rPr>
      </w:pPr>
    </w:p>
    <w:p w14:paraId="174517B7" w14:textId="77777777" w:rsidR="003E2D06" w:rsidRPr="003E2D06" w:rsidRDefault="003E2D06" w:rsidP="003E2D06">
      <w:pPr>
        <w:spacing w:after="0" w:line="240" w:lineRule="auto"/>
        <w:ind w:firstLine="1134"/>
        <w:jc w:val="both"/>
        <w:rPr>
          <w:rFonts w:ascii="GHEA Grapalat" w:eastAsia="Times New Roman" w:hAnsi="GHEA Grapalat" w:cs="Times Armenian"/>
          <w:sz w:val="20"/>
          <w:szCs w:val="24"/>
          <w:lang w:val="af-ZA"/>
        </w:rPr>
      </w:pPr>
    </w:p>
    <w:p w14:paraId="50AB7FFA" w14:textId="77777777" w:rsidR="003E2D06" w:rsidRPr="003E2D06" w:rsidRDefault="003E2D06" w:rsidP="003E2D06">
      <w:pPr>
        <w:spacing w:after="0" w:line="240" w:lineRule="auto"/>
        <w:ind w:firstLine="1134"/>
        <w:jc w:val="both"/>
        <w:rPr>
          <w:rFonts w:ascii="GHEA Grapalat" w:eastAsia="Times New Roman" w:hAnsi="GHEA Grapalat" w:cs="Times Armenian"/>
          <w:sz w:val="20"/>
          <w:szCs w:val="24"/>
          <w:lang w:val="af-ZA"/>
        </w:rPr>
      </w:pPr>
    </w:p>
    <w:p w14:paraId="5E597202" w14:textId="77777777" w:rsidR="003E2D06" w:rsidRPr="003E2D06" w:rsidRDefault="003E2D06" w:rsidP="003E2D06">
      <w:pPr>
        <w:spacing w:after="0" w:line="240" w:lineRule="auto"/>
        <w:ind w:firstLine="1134"/>
        <w:jc w:val="both"/>
        <w:rPr>
          <w:rFonts w:ascii="GHEA Grapalat" w:eastAsia="Times New Roman" w:hAnsi="GHEA Grapalat" w:cs="Times Armenian"/>
          <w:sz w:val="20"/>
          <w:szCs w:val="24"/>
          <w:lang w:val="af-ZA"/>
        </w:rPr>
      </w:pP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Times Armenian"/>
          <w:sz w:val="20"/>
          <w:szCs w:val="24"/>
          <w:lang w:val="af-ZA"/>
        </w:rPr>
        <w:br w:type="page"/>
      </w:r>
      <w:r w:rsidRPr="003E2D06">
        <w:rPr>
          <w:rFonts w:ascii="GHEA Grapalat" w:eastAsia="Times New Roman" w:hAnsi="GHEA Grapalat" w:cs="Times Armenian"/>
          <w:sz w:val="20"/>
          <w:szCs w:val="24"/>
          <w:lang w:val="af-ZA"/>
        </w:rPr>
        <w:lastRenderedPageBreak/>
        <w:tab/>
      </w:r>
    </w:p>
    <w:p w14:paraId="2877AEEA" w14:textId="77777777" w:rsidR="003E2D06" w:rsidRPr="003E2D06" w:rsidRDefault="003E2D06" w:rsidP="003E2D06">
      <w:pPr>
        <w:spacing w:after="0" w:line="240" w:lineRule="auto"/>
        <w:jc w:val="both"/>
        <w:rPr>
          <w:rFonts w:ascii="GHEA Grapalat" w:eastAsia="Times New Roman" w:hAnsi="GHEA Grapalat" w:cs="Times New Roman"/>
          <w:sz w:val="20"/>
          <w:szCs w:val="24"/>
          <w:lang w:val="af-ZA"/>
        </w:rPr>
      </w:pPr>
      <w:r w:rsidRPr="003E2D06">
        <w:rPr>
          <w:rFonts w:ascii="GHEA Grapalat" w:eastAsia="Times New Roman" w:hAnsi="GHEA Grapalat" w:cs="Times New Roman"/>
          <w:sz w:val="20"/>
          <w:szCs w:val="24"/>
          <w:lang w:val="af-ZA"/>
        </w:rPr>
        <w:t xml:space="preserve">          </w:t>
      </w:r>
      <w:r w:rsidRPr="003E2D06">
        <w:rPr>
          <w:rFonts w:ascii="GHEA Grapalat" w:eastAsia="Times New Roman" w:hAnsi="GHEA Grapalat" w:cs="Sylfaen"/>
          <w:sz w:val="20"/>
          <w:szCs w:val="24"/>
        </w:rPr>
        <w:t>Սույն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հրավերը</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տրամադրվում</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լրումն</w:t>
      </w:r>
      <w:r w:rsidRPr="003E2D06">
        <w:rPr>
          <w:rFonts w:ascii="GHEA Grapalat" w:eastAsia="Times New Roman" w:hAnsi="GHEA Grapalat" w:cs="Times New Roman"/>
          <w:sz w:val="20"/>
          <w:szCs w:val="24"/>
          <w:lang w:val="af-ZA"/>
        </w:rPr>
        <w:t xml:space="preserve"> </w:t>
      </w:r>
      <w:r w:rsidRPr="003E2D06">
        <w:rPr>
          <w:rFonts w:ascii="GHEA Grapalat" w:eastAsia="Times New Roman" w:hAnsi="GHEA Grapalat" w:cs="Times New Roman"/>
          <w:b/>
          <w:sz w:val="20"/>
          <w:szCs w:val="20"/>
          <w:lang w:val="af-ZA"/>
        </w:rPr>
        <w:t>&lt;&lt;</w:t>
      </w:r>
      <w:r w:rsidRPr="003E2D06">
        <w:rPr>
          <w:rFonts w:ascii="GHEA Grapalat" w:eastAsia="Times New Roman" w:hAnsi="GHEA Grapalat" w:cs="Times Armenian"/>
          <w:b/>
          <w:sz w:val="20"/>
          <w:szCs w:val="20"/>
          <w:lang w:val="hy-AM"/>
        </w:rPr>
        <w:t>ԳՀԱՊՁԲ-15/15-2021-1-ԴԲԳԳԿ</w:t>
      </w:r>
      <w:r w:rsidRPr="003E2D06">
        <w:rPr>
          <w:rFonts w:ascii="GHEA Grapalat" w:eastAsia="Times New Roman" w:hAnsi="GHEA Grapalat" w:cs="Times Armenian"/>
          <w:b/>
          <w:sz w:val="20"/>
          <w:szCs w:val="20"/>
          <w:lang w:val="af-ZA"/>
        </w:rPr>
        <w:t>&gt;&gt;</w:t>
      </w:r>
      <w:r w:rsidRPr="003E2D06">
        <w:rPr>
          <w:rFonts w:ascii="GHEA Grapalat" w:eastAsia="Times New Roman" w:hAnsi="GHEA Grapalat" w:cs="Times Armenian"/>
          <w:b/>
          <w:sz w:val="20"/>
          <w:szCs w:val="20"/>
          <w:lang w:val="hy-AM"/>
        </w:rPr>
        <w:t xml:space="preserve"> </w:t>
      </w:r>
      <w:r w:rsidRPr="003E2D06">
        <w:rPr>
          <w:rFonts w:ascii="GHEA Grapalat" w:eastAsia="Times New Roman" w:hAnsi="GHEA Grapalat" w:cs="Sylfaen"/>
          <w:sz w:val="20"/>
          <w:szCs w:val="24"/>
        </w:rPr>
        <w:t>ծածկա</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րով</w:t>
      </w:r>
      <w:r w:rsidRPr="003E2D06">
        <w:rPr>
          <w:rFonts w:ascii="GHEA Grapalat" w:eastAsia="Times New Roman" w:hAnsi="GHEA Grapalat" w:cs="Times New Roman"/>
          <w:sz w:val="20"/>
          <w:szCs w:val="24"/>
          <w:lang w:val="af-ZA"/>
        </w:rPr>
        <w:t xml:space="preserve"> </w:t>
      </w:r>
      <w:r w:rsidRPr="003E2D06">
        <w:rPr>
          <w:rFonts w:ascii="GHEA Grapalat" w:eastAsia="Times New Roman" w:hAnsi="GHEA Grapalat" w:cs="Sylfaen"/>
          <w:sz w:val="20"/>
          <w:szCs w:val="24"/>
        </w:rPr>
        <w:t>անցկացվող</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b/>
          <w:sz w:val="20"/>
          <w:szCs w:val="24"/>
          <w:lang w:val="hy-AM"/>
        </w:rPr>
        <w:t>գնանշման հարցման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այսուհետև</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ընթացակար</w:t>
      </w:r>
      <w:r w:rsidRPr="003E2D06">
        <w:rPr>
          <w:rFonts w:ascii="GHEA Grapalat" w:eastAsia="Times New Roman" w:hAnsi="GHEA Grapalat" w:cs="Times Armenian"/>
          <w:sz w:val="20"/>
          <w:szCs w:val="24"/>
        </w:rPr>
        <w:t>գ</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հայտարարության</w:t>
      </w:r>
      <w:r w:rsidRPr="003E2D06">
        <w:rPr>
          <w:rFonts w:ascii="GHEA Grapalat" w:eastAsia="Times New Roman" w:hAnsi="GHEA Grapalat" w:cs="Times Armenian"/>
          <w:sz w:val="20"/>
          <w:szCs w:val="24"/>
          <w:lang w:val="af-ZA"/>
        </w:rPr>
        <w:t>։</w:t>
      </w:r>
    </w:p>
    <w:p w14:paraId="127E07F9"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4"/>
          <w:lang w:val="af-ZA"/>
        </w:rPr>
      </w:pPr>
      <w:r w:rsidRPr="003E2D06">
        <w:rPr>
          <w:rFonts w:ascii="GHEA Grapalat" w:eastAsia="Times New Roman" w:hAnsi="GHEA Grapalat" w:cs="Sylfaen"/>
          <w:sz w:val="20"/>
          <w:szCs w:val="24"/>
        </w:rPr>
        <w:t>Սույն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հրավերը</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կազմվել</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նումների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մասին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ՀՀ</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օրենսդրության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այդ</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թվում</w:t>
      </w:r>
      <w:r w:rsidRPr="003E2D06">
        <w:rPr>
          <w:rFonts w:ascii="GHEA Grapalat" w:eastAsia="Times New Roman" w:hAnsi="GHEA Grapalat" w:cs="Times Armenian"/>
          <w:sz w:val="20"/>
          <w:szCs w:val="24"/>
          <w:lang w:val="af-ZA"/>
        </w:rPr>
        <w:t>`</w:t>
      </w:r>
      <w:r w:rsidRPr="003E2D06">
        <w:rPr>
          <w:rFonts w:ascii="GHEA Grapalat" w:eastAsia="Times New Roman" w:hAnsi="GHEA Grapalat" w:cs="Times New Roman"/>
          <w:sz w:val="20"/>
          <w:szCs w:val="24"/>
          <w:lang w:val="af-ZA"/>
        </w:rPr>
        <w:t xml:space="preserve"> «</w:t>
      </w:r>
      <w:r w:rsidRPr="003E2D06">
        <w:rPr>
          <w:rFonts w:ascii="GHEA Grapalat" w:eastAsia="Times New Roman" w:hAnsi="GHEA Grapalat" w:cs="Sylfaen"/>
          <w:sz w:val="20"/>
          <w:szCs w:val="24"/>
        </w:rPr>
        <w:t>Գնումների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մասին</w:t>
      </w:r>
      <w:r w:rsidRPr="003E2D06">
        <w:rPr>
          <w:rFonts w:ascii="GHEA Grapalat" w:eastAsia="Times New Roman" w:hAnsi="GHEA Grapalat" w:cs="Times New Roman"/>
          <w:sz w:val="20"/>
          <w:szCs w:val="24"/>
          <w:lang w:val="af-ZA"/>
        </w:rPr>
        <w:t xml:space="preserve">» </w:t>
      </w:r>
      <w:r w:rsidRPr="003E2D06">
        <w:rPr>
          <w:rFonts w:ascii="GHEA Grapalat" w:eastAsia="Times New Roman" w:hAnsi="GHEA Grapalat" w:cs="Sylfaen"/>
          <w:sz w:val="20"/>
          <w:szCs w:val="24"/>
        </w:rPr>
        <w:t>ՀՀ</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օրենքի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այսուհետ</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Օրենք</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ՀՀ</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կառավարության</w:t>
      </w:r>
      <w:r w:rsidRPr="003E2D06">
        <w:rPr>
          <w:rFonts w:ascii="GHEA Grapalat" w:eastAsia="Times New Roman" w:hAnsi="GHEA Grapalat" w:cs="Times Armenian"/>
          <w:sz w:val="20"/>
          <w:szCs w:val="24"/>
          <w:lang w:val="af-ZA"/>
        </w:rPr>
        <w:t xml:space="preserve"> 2017</w:t>
      </w:r>
      <w:r w:rsidRPr="003E2D06">
        <w:rPr>
          <w:rFonts w:ascii="GHEA Grapalat" w:eastAsia="Times New Roman" w:hAnsi="GHEA Grapalat" w:cs="Sylfaen"/>
          <w:sz w:val="20"/>
          <w:szCs w:val="24"/>
        </w:rPr>
        <w:t>թ</w:t>
      </w:r>
      <w:r w:rsidRPr="003E2D06">
        <w:rPr>
          <w:rFonts w:ascii="GHEA Grapalat" w:eastAsia="Times New Roman" w:hAnsi="GHEA Grapalat" w:cs="Times Armenian"/>
          <w:sz w:val="20"/>
          <w:szCs w:val="24"/>
          <w:lang w:val="af-ZA"/>
        </w:rPr>
        <w:t>. մայիսի 4-ի N 526-</w:t>
      </w:r>
      <w:r w:rsidRPr="003E2D06">
        <w:rPr>
          <w:rFonts w:ascii="GHEA Grapalat" w:eastAsia="Times New Roman" w:hAnsi="GHEA Grapalat" w:cs="Sylfaen"/>
          <w:sz w:val="20"/>
          <w:szCs w:val="24"/>
        </w:rPr>
        <w:t>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որոշմամբ</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հաստատված</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Գնումների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ործընթացի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կազմակերպման</w:t>
      </w:r>
      <w:r w:rsidRPr="003E2D06">
        <w:rPr>
          <w:rFonts w:ascii="GHEA Grapalat" w:eastAsia="Times New Roman" w:hAnsi="GHEA Grapalat" w:cs="Times New Roman"/>
          <w:sz w:val="20"/>
          <w:szCs w:val="24"/>
          <w:lang w:val="af-ZA"/>
        </w:rPr>
        <w:t xml:space="preserve">» </w:t>
      </w:r>
      <w:r w:rsidRPr="003E2D06">
        <w:rPr>
          <w:rFonts w:ascii="GHEA Grapalat" w:eastAsia="Times New Roman" w:hAnsi="GHEA Grapalat" w:cs="Sylfaen"/>
          <w:sz w:val="20"/>
          <w:szCs w:val="24"/>
        </w:rPr>
        <w:t>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այսուհետ</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Կար</w:t>
      </w:r>
      <w:r w:rsidRPr="003E2D06">
        <w:rPr>
          <w:rFonts w:ascii="GHEA Grapalat" w:eastAsia="Times New Roman" w:hAnsi="GHEA Grapalat" w:cs="Times Armenian"/>
          <w:sz w:val="20"/>
          <w:szCs w:val="24"/>
        </w:rPr>
        <w:t>գ</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այլ</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իրավական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ակտերի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պահանջներին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համապատասխան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նպատակ</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ունի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b/>
          <w:sz w:val="20"/>
          <w:szCs w:val="24"/>
        </w:rPr>
        <w:t>ՀՀ</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rPr>
        <w:t>ԱՆ</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rPr>
        <w:t>Դատաբժշկական</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rPr>
        <w:t>Գիտագործնական</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rPr>
        <w:t>Կենտրոն</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rPr>
        <w:t>ՊՈԱԿ</w:t>
      </w:r>
      <w:r w:rsidRPr="003E2D06">
        <w:rPr>
          <w:rFonts w:ascii="GHEA Grapalat" w:eastAsia="Times New Roman" w:hAnsi="GHEA Grapalat" w:cs="Sylfaen"/>
          <w:b/>
          <w:sz w:val="20"/>
          <w:szCs w:val="24"/>
          <w:lang w:val="af-ZA"/>
        </w:rPr>
        <w:t>-</w:t>
      </w:r>
      <w:r w:rsidRPr="003E2D06">
        <w:rPr>
          <w:rFonts w:ascii="GHEA Grapalat" w:eastAsia="Times New Roman" w:hAnsi="GHEA Grapalat" w:cs="Sylfaen"/>
          <w:b/>
          <w:sz w:val="20"/>
          <w:szCs w:val="24"/>
        </w:rPr>
        <w:t>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այսուհետ</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պատվիրատու</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կողմից</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հայտարարված</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ընթացակար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մասնակցելու</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մտադրություն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ունեցող</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անձանց</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այսուհետ</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մասնակից</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տեղեկացնելու</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ընթացակար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պայմանների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նման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առարկայի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ընթացակար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անցկացման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lang w:val="hy-AM"/>
        </w:rPr>
        <w:t>ընտրված մասնակցին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որոշելու</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նրա</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հետ</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պայմանա</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իր</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կնքելու</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մասին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ինչպես</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նաև</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օժանդակելու</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ընթացակար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հայտը</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պատրաստելիս</w:t>
      </w:r>
      <w:r w:rsidRPr="003E2D06">
        <w:rPr>
          <w:rFonts w:ascii="GHEA Grapalat" w:eastAsia="Times New Roman" w:hAnsi="GHEA Grapalat" w:cs="Times Armenian"/>
          <w:sz w:val="20"/>
          <w:szCs w:val="24"/>
          <w:lang w:val="af-ZA"/>
        </w:rPr>
        <w:t>։</w:t>
      </w:r>
    </w:p>
    <w:p w14:paraId="0804A172"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4"/>
          <w:lang w:val="af-ZA"/>
        </w:rPr>
      </w:pPr>
      <w:r w:rsidRPr="003E2D06">
        <w:rPr>
          <w:rFonts w:ascii="GHEA Grapalat" w:eastAsia="Times New Roman" w:hAnsi="GHEA Grapalat" w:cs="Sylfaen"/>
          <w:sz w:val="20"/>
          <w:szCs w:val="24"/>
        </w:rPr>
        <w:t>Հայտեր</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կարող</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են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ներկայացնել</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բոլոր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անձիք</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անկախ</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նրանց</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օտարերկրյա</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ֆիզիկական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անձ</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կազմակերպություն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քաղաքացիություն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չունեցող</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անձ</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լինելու</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հան</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ամանքից</w:t>
      </w:r>
      <w:r w:rsidRPr="003E2D06">
        <w:rPr>
          <w:rFonts w:ascii="GHEA Grapalat" w:eastAsia="Times New Roman" w:hAnsi="GHEA Grapalat" w:cs="Times Armenian"/>
          <w:sz w:val="20"/>
          <w:szCs w:val="24"/>
          <w:lang w:val="af-ZA"/>
        </w:rPr>
        <w:t>։</w:t>
      </w:r>
    </w:p>
    <w:p w14:paraId="34B2388E" w14:textId="77777777" w:rsidR="003E2D06" w:rsidRPr="003E2D06" w:rsidRDefault="003E2D06" w:rsidP="003E2D06">
      <w:pPr>
        <w:spacing w:after="0" w:line="240" w:lineRule="auto"/>
        <w:ind w:firstLine="567"/>
        <w:jc w:val="both"/>
        <w:rPr>
          <w:rFonts w:ascii="GHEA Grapalat" w:eastAsia="Times New Roman" w:hAnsi="GHEA Grapalat" w:cs="Times Armenian"/>
          <w:sz w:val="20"/>
          <w:szCs w:val="24"/>
          <w:lang w:val="af-ZA"/>
        </w:rPr>
      </w:pPr>
      <w:r w:rsidRPr="003E2D06">
        <w:rPr>
          <w:rFonts w:ascii="GHEA Grapalat" w:eastAsia="Times New Roman" w:hAnsi="GHEA Grapalat" w:cs="Sylfaen"/>
          <w:sz w:val="20"/>
          <w:szCs w:val="24"/>
        </w:rPr>
        <w:t>Սույն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ընթացակար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հետ</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կապված</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հարաբերությունների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նկատմամբ</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կիրառվում</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Հայաստանի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Հանրապետության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իրավունքը</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Սույն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ընթացակար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հետ</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կապված</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վեճերը</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ենթակա</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են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քննության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Հայաստանի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Հանրապետության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դատարաններում</w:t>
      </w:r>
      <w:r w:rsidRPr="003E2D06">
        <w:rPr>
          <w:rFonts w:ascii="GHEA Grapalat" w:eastAsia="Times New Roman" w:hAnsi="GHEA Grapalat" w:cs="Times Armenian"/>
          <w:sz w:val="20"/>
          <w:szCs w:val="24"/>
          <w:lang w:val="af-ZA"/>
        </w:rPr>
        <w:t xml:space="preserve">։ </w:t>
      </w:r>
    </w:p>
    <w:p w14:paraId="34306485"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Գնահատող հանձնաժողովի քարտուղարի էլեկտրոնային փոստի հասցեն է` </w:t>
      </w:r>
      <w:hyperlink r:id="rId8" w:history="1">
        <w:r w:rsidRPr="003E2D06">
          <w:rPr>
            <w:rFonts w:ascii="GHEA Grapalat" w:eastAsia="Times New Roman" w:hAnsi="GHEA Grapalat" w:cs="Times New Roman"/>
            <w:b/>
            <w:sz w:val="20"/>
            <w:szCs w:val="20"/>
            <w:lang w:val="af-ZA"/>
          </w:rPr>
          <w:t>formed78@gmail.com</w:t>
        </w:r>
      </w:hyperlink>
    </w:p>
    <w:p w14:paraId="3F8D205A"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af-ZA"/>
        </w:rPr>
      </w:pPr>
    </w:p>
    <w:p w14:paraId="241EF4F6" w14:textId="77777777" w:rsidR="003E2D06" w:rsidRPr="003E2D06" w:rsidRDefault="003E2D06" w:rsidP="003E2D06">
      <w:pPr>
        <w:spacing w:after="0" w:line="240" w:lineRule="auto"/>
        <w:jc w:val="center"/>
        <w:rPr>
          <w:rFonts w:ascii="GHEA Grapalat" w:eastAsia="Times New Roman" w:hAnsi="GHEA Grapalat" w:cs="Times New Roman"/>
          <w:sz w:val="24"/>
          <w:lang w:val="af-ZA"/>
        </w:rPr>
      </w:pPr>
      <w:r w:rsidRPr="003E2D06">
        <w:rPr>
          <w:rFonts w:ascii="GHEA Grapalat" w:eastAsia="Times New Roman" w:hAnsi="GHEA Grapalat" w:cs="Times New Roman"/>
          <w:sz w:val="16"/>
          <w:szCs w:val="16"/>
          <w:lang w:val="af-ZA"/>
        </w:rPr>
        <w:br w:type="page"/>
      </w:r>
      <w:r w:rsidRPr="003E2D06">
        <w:rPr>
          <w:rFonts w:ascii="GHEA Grapalat" w:eastAsia="Times New Roman" w:hAnsi="GHEA Grapalat" w:cs="Sylfaen"/>
          <w:sz w:val="24"/>
        </w:rPr>
        <w:lastRenderedPageBreak/>
        <w:t>ՄԱՍ</w:t>
      </w:r>
      <w:r w:rsidRPr="003E2D06">
        <w:rPr>
          <w:rFonts w:ascii="GHEA Grapalat" w:eastAsia="Times New Roman" w:hAnsi="GHEA Grapalat" w:cs="Times Armenian"/>
          <w:sz w:val="24"/>
          <w:lang w:val="af-ZA"/>
        </w:rPr>
        <w:t xml:space="preserve">  I</w:t>
      </w:r>
    </w:p>
    <w:p w14:paraId="52A85A28" w14:textId="77777777" w:rsidR="003E2D06" w:rsidRPr="003E2D06" w:rsidRDefault="003E2D06" w:rsidP="003E2D06">
      <w:pPr>
        <w:keepNext/>
        <w:spacing w:after="0" w:line="240" w:lineRule="auto"/>
        <w:ind w:firstLine="567"/>
        <w:jc w:val="center"/>
        <w:outlineLvl w:val="2"/>
        <w:rPr>
          <w:rFonts w:ascii="GHEA Grapalat" w:eastAsia="Times New Roman" w:hAnsi="GHEA Grapalat" w:cs="Times New Roman"/>
          <w:i/>
          <w:sz w:val="24"/>
          <w:lang w:val="af-ZA"/>
        </w:rPr>
      </w:pPr>
    </w:p>
    <w:p w14:paraId="1F9793BD" w14:textId="77777777" w:rsidR="003E2D06" w:rsidRPr="003E2D06" w:rsidRDefault="003E2D06" w:rsidP="003E2D06">
      <w:pPr>
        <w:numPr>
          <w:ilvl w:val="0"/>
          <w:numId w:val="3"/>
        </w:numPr>
        <w:spacing w:after="0" w:line="240" w:lineRule="auto"/>
        <w:jc w:val="center"/>
        <w:rPr>
          <w:rFonts w:ascii="GHEA Grapalat" w:eastAsia="Times New Roman" w:hAnsi="GHEA Grapalat" w:cs="Sylfaen"/>
          <w:b/>
          <w:sz w:val="20"/>
          <w:szCs w:val="24"/>
        </w:rPr>
      </w:pPr>
      <w:r w:rsidRPr="003E2D06">
        <w:rPr>
          <w:rFonts w:ascii="GHEA Grapalat" w:eastAsia="Times New Roman" w:hAnsi="GHEA Grapalat" w:cs="Sylfaen"/>
          <w:b/>
          <w:sz w:val="20"/>
          <w:szCs w:val="24"/>
        </w:rPr>
        <w:t>ԳՆՄԱՆ  ԱՌԱՐԿԱՅԻ  ԲՆՈՒԹԱԳԻՐԸ</w:t>
      </w:r>
    </w:p>
    <w:p w14:paraId="150B8005" w14:textId="77777777" w:rsidR="003E2D06" w:rsidRPr="003E2D06" w:rsidRDefault="003E2D06" w:rsidP="003E2D06">
      <w:pPr>
        <w:spacing w:after="0" w:line="240" w:lineRule="auto"/>
        <w:ind w:left="360"/>
        <w:jc w:val="center"/>
        <w:rPr>
          <w:rFonts w:ascii="GHEA Grapalat" w:eastAsia="Times New Roman" w:hAnsi="GHEA Grapalat" w:cs="Sylfaen"/>
          <w:b/>
          <w:sz w:val="20"/>
          <w:szCs w:val="24"/>
        </w:rPr>
      </w:pPr>
    </w:p>
    <w:p w14:paraId="753B08CB" w14:textId="77777777" w:rsidR="003E2D06" w:rsidRPr="003E2D06" w:rsidRDefault="003E2D06" w:rsidP="003E2D06">
      <w:pPr>
        <w:keepNext/>
        <w:numPr>
          <w:ilvl w:val="1"/>
          <w:numId w:val="28"/>
        </w:numPr>
        <w:spacing w:after="0" w:line="240" w:lineRule="auto"/>
        <w:jc w:val="both"/>
        <w:outlineLvl w:val="2"/>
        <w:rPr>
          <w:rFonts w:ascii="GHEA Grapalat" w:eastAsia="Times New Roman" w:hAnsi="GHEA Grapalat" w:cs="Times Armenian"/>
          <w:sz w:val="20"/>
          <w:szCs w:val="20"/>
          <w:lang w:val="af-ZA"/>
        </w:rPr>
      </w:pPr>
      <w:r w:rsidRPr="003E2D06">
        <w:rPr>
          <w:rFonts w:ascii="GHEA Grapalat" w:eastAsia="Times New Roman" w:hAnsi="GHEA Grapalat" w:cs="Sylfaen"/>
          <w:sz w:val="20"/>
          <w:szCs w:val="20"/>
          <w:lang w:val="en-AU"/>
        </w:rPr>
        <w:t>1.1 Գնման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en-AU"/>
        </w:rPr>
        <w:t>առարկա</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en-A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en-AU"/>
        </w:rPr>
        <w:t>հանդիսանում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b/>
          <w:sz w:val="20"/>
          <w:szCs w:val="20"/>
          <w:lang w:val="en-AU"/>
        </w:rPr>
        <w:t>ՀՀ ԱՆ «Դատաբժշկական Գիտագործնական Կենտրոն» ՊՈԱԿ-ի</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lang w:val="en-AU"/>
        </w:rPr>
        <w:t>կարիքների</w:t>
      </w:r>
      <w:r w:rsidRPr="003E2D06">
        <w:rPr>
          <w:rFonts w:ascii="GHEA Grapalat" w:eastAsia="Times New Roman" w:hAnsi="GHEA Grapalat" w:cs="Times Armenian"/>
          <w:sz w:val="20"/>
          <w:szCs w:val="20"/>
          <w:lang w:val="af-ZA"/>
        </w:rPr>
        <w:t xml:space="preserve"> </w:t>
      </w:r>
      <w:r w:rsidRPr="003E2D06">
        <w:rPr>
          <w:rFonts w:ascii="GHEA Grapalat" w:eastAsia="Times New Roman" w:hAnsi="GHEA Grapalat" w:cs="Sylfaen"/>
          <w:sz w:val="20"/>
          <w:szCs w:val="20"/>
          <w:lang w:val="en-AU"/>
        </w:rPr>
        <w:t>համար</w:t>
      </w:r>
      <w:r w:rsidRPr="003E2D06">
        <w:rPr>
          <w:rFonts w:ascii="GHEA Grapalat" w:eastAsia="Times New Roman" w:hAnsi="GHEA Grapalat" w:cs="Times Armenian"/>
          <w:sz w:val="20"/>
          <w:szCs w:val="20"/>
          <w:lang w:val="af-ZA"/>
        </w:rPr>
        <w:t xml:space="preserve">` </w:t>
      </w:r>
      <w:r w:rsidRPr="003E2D06">
        <w:rPr>
          <w:rFonts w:ascii="GHEA Grapalat" w:eastAsia="Times New Roman" w:hAnsi="GHEA Grapalat" w:cs="Times New Roman"/>
          <w:b/>
          <w:sz w:val="20"/>
          <w:szCs w:val="20"/>
          <w:lang w:val="hy-AM"/>
        </w:rPr>
        <w:t>բժշկական նշանակության ապրանքի</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lang w:val="en-AU"/>
        </w:rPr>
        <w:t>ձեռքբերումը (այսուհետ` նաև ապրանք)</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lang w:val="en-AU"/>
        </w:rPr>
        <w:t>որ</w:t>
      </w:r>
      <w:r w:rsidRPr="003E2D06">
        <w:rPr>
          <w:rFonts w:ascii="GHEA Grapalat" w:eastAsia="Times New Roman" w:hAnsi="GHEA Grapalat" w:cs="Times New Roman"/>
          <w:sz w:val="20"/>
          <w:szCs w:val="20"/>
          <w:lang w:val="hy-AM"/>
        </w:rPr>
        <w:t>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lang w:val="en-AU"/>
        </w:rPr>
        <w:t>խմբավորված</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lang w:val="hy-AM"/>
        </w:rPr>
        <w:t xml:space="preserve">է </w:t>
      </w:r>
      <w:r w:rsidRPr="003E2D06">
        <w:rPr>
          <w:rFonts w:ascii="GHEA Grapalat" w:eastAsia="Times New Roman" w:hAnsi="GHEA Grapalat" w:cs="Times New Roman"/>
          <w:b/>
          <w:sz w:val="20"/>
          <w:szCs w:val="20"/>
          <w:lang w:val="hy-AM"/>
        </w:rPr>
        <w:t xml:space="preserve">136 </w:t>
      </w:r>
      <w:r w:rsidRPr="003E2D06">
        <w:rPr>
          <w:rFonts w:ascii="GHEA Grapalat" w:eastAsia="Times New Roman" w:hAnsi="GHEA Grapalat" w:cs="Times New Roman"/>
          <w:b/>
          <w:sz w:val="20"/>
          <w:szCs w:val="20"/>
        </w:rPr>
        <w:t>(</w:t>
      </w:r>
      <w:r w:rsidRPr="003E2D06">
        <w:rPr>
          <w:rFonts w:ascii="GHEA Grapalat" w:eastAsia="Times New Roman" w:hAnsi="GHEA Grapalat" w:cs="Times New Roman"/>
          <w:b/>
          <w:sz w:val="20"/>
          <w:szCs w:val="20"/>
          <w:lang w:val="hy-AM"/>
        </w:rPr>
        <w:t>մեկ հարյուր երեսունվեց</w:t>
      </w:r>
      <w:r w:rsidRPr="003E2D06">
        <w:rPr>
          <w:rFonts w:ascii="GHEA Grapalat" w:eastAsia="Times New Roman" w:hAnsi="GHEA Grapalat" w:cs="Times New Roman"/>
          <w:b/>
          <w:sz w:val="20"/>
          <w:szCs w:val="20"/>
        </w:rPr>
        <w:t>)</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lang w:val="en-AU"/>
        </w:rPr>
        <w:t>չափաբաժնում</w:t>
      </w:r>
      <w:r w:rsidRPr="003E2D06">
        <w:rPr>
          <w:rFonts w:ascii="GHEA Grapalat" w:eastAsia="Times New Roman" w:hAnsi="GHEA Grapalat"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3E2D06" w:rsidRPr="003E2D06" w14:paraId="6BC85E34" w14:textId="77777777" w:rsidTr="00582EDE">
        <w:tc>
          <w:tcPr>
            <w:tcW w:w="1530" w:type="dxa"/>
            <w:vAlign w:val="center"/>
          </w:tcPr>
          <w:p w14:paraId="74CD50CC" w14:textId="77777777" w:rsidR="003E2D06" w:rsidRPr="003E2D06" w:rsidRDefault="003E2D06" w:rsidP="003E2D06">
            <w:pPr>
              <w:spacing w:after="0" w:line="240" w:lineRule="auto"/>
              <w:jc w:val="center"/>
              <w:rPr>
                <w:rFonts w:ascii="GHEA Grapalat" w:eastAsia="Times New Roman" w:hAnsi="GHEA Grapalat" w:cs="Times New Roman"/>
                <w:b/>
                <w:bCs/>
                <w:i/>
                <w:iCs/>
                <w:sz w:val="14"/>
                <w:szCs w:val="14"/>
                <w:lang w:val="af-ZA"/>
              </w:rPr>
            </w:pPr>
            <w:r w:rsidRPr="003E2D06">
              <w:rPr>
                <w:rFonts w:ascii="GHEA Grapalat" w:eastAsia="Times New Roman" w:hAnsi="GHEA Grapalat" w:cs="Times New Roman"/>
                <w:b/>
                <w:bCs/>
                <w:i/>
                <w:iCs/>
                <w:sz w:val="14"/>
                <w:szCs w:val="14"/>
                <w:lang w:val="af-ZA"/>
              </w:rPr>
              <w:t>Չափաբաժինների համարները</w:t>
            </w:r>
          </w:p>
        </w:tc>
        <w:tc>
          <w:tcPr>
            <w:tcW w:w="8820" w:type="dxa"/>
            <w:tcBorders>
              <w:bottom w:val="single" w:sz="4" w:space="0" w:color="auto"/>
            </w:tcBorders>
            <w:vAlign w:val="center"/>
          </w:tcPr>
          <w:p w14:paraId="03A1A876" w14:textId="77777777" w:rsidR="003E2D06" w:rsidRPr="003E2D06" w:rsidRDefault="003E2D06" w:rsidP="003E2D06">
            <w:pPr>
              <w:spacing w:after="0" w:line="240" w:lineRule="auto"/>
              <w:jc w:val="center"/>
              <w:rPr>
                <w:rFonts w:ascii="GHEA Grapalat" w:eastAsia="Times New Roman" w:hAnsi="GHEA Grapalat" w:cs="Times New Roman"/>
                <w:b/>
                <w:bCs/>
                <w:i/>
                <w:iCs/>
                <w:sz w:val="20"/>
                <w:szCs w:val="20"/>
                <w:lang w:val="af-ZA"/>
              </w:rPr>
            </w:pPr>
            <w:r w:rsidRPr="003E2D06">
              <w:rPr>
                <w:rFonts w:ascii="GHEA Grapalat" w:eastAsia="Times New Roman" w:hAnsi="GHEA Grapalat" w:cs="Times New Roman"/>
                <w:b/>
                <w:bCs/>
                <w:i/>
                <w:iCs/>
                <w:sz w:val="20"/>
                <w:szCs w:val="20"/>
                <w:lang w:val="af-ZA"/>
              </w:rPr>
              <w:t>Չափաբաժնի անվանումը</w:t>
            </w:r>
          </w:p>
        </w:tc>
      </w:tr>
      <w:tr w:rsidR="003E2D06" w:rsidRPr="003E2D06" w14:paraId="34694E79"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0D2D89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3CC01A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Աշտարակ  հեղուկային քրոմատոգրաֆների համար 2</w:t>
            </w:r>
          </w:p>
        </w:tc>
      </w:tr>
      <w:tr w:rsidR="003E2D06" w:rsidRPr="003E2D06" w14:paraId="249BD000"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6F44A4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4D1EDC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Միանգամյա սայրեր միկրոտոմի համար</w:t>
            </w:r>
          </w:p>
        </w:tc>
      </w:tr>
      <w:tr w:rsidR="003E2D06" w:rsidRPr="003E2D06" w14:paraId="307A12AB"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887484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8EC68B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Հյուսվածքների նմուշների մշակման ավտոմատ սարքավորման համար անհրաժեշտ ֆիլտրներ</w:t>
            </w:r>
          </w:p>
        </w:tc>
      </w:tr>
      <w:tr w:rsidR="003E2D06" w:rsidRPr="003E2D06" w14:paraId="089FBEF7"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62AE9F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75E52E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Մեծ ամպուտացիոն դանակ НЛ 315*180</w:t>
            </w:r>
          </w:p>
        </w:tc>
      </w:tr>
      <w:tr w:rsidR="003E2D06" w:rsidRPr="003E2D06" w14:paraId="3EAE973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36DC90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5C6977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Փոքր ամպուտացիոն դանակ НЛ 250*120</w:t>
            </w:r>
          </w:p>
        </w:tc>
      </w:tr>
      <w:tr w:rsidR="003E2D06" w:rsidRPr="003E2D06" w14:paraId="0F0A564B"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AEBD5A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471064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Ուղեղային դանակ НЛ  300*175</w:t>
            </w:r>
          </w:p>
        </w:tc>
      </w:tr>
      <w:tr w:rsidR="003E2D06" w:rsidRPr="003E2D06" w14:paraId="59764ED0"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A9D2AD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A80C79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Աճառային դանակ НЛ 205*75</w:t>
            </w:r>
          </w:p>
        </w:tc>
      </w:tr>
      <w:tr w:rsidR="003E2D06" w:rsidRPr="003E2D06" w14:paraId="75287B23"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2ABA62A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B68238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Դանակ անասնաբուժական ռեզեկցիոն, փորավոր НВЛ 165*55 Н-257                                             </w:t>
            </w:r>
          </w:p>
        </w:tc>
      </w:tr>
      <w:tr w:rsidR="003E2D06" w:rsidRPr="003E2D06" w14:paraId="7CC67127"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2D08E04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890F9A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Աղիքային մկրատ</w:t>
            </w:r>
          </w:p>
        </w:tc>
      </w:tr>
      <w:tr w:rsidR="003E2D06" w:rsidRPr="003E2D06" w14:paraId="0C02F1D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3EFDE2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42B4BA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Մկրատ 1</w:t>
            </w:r>
          </w:p>
        </w:tc>
      </w:tr>
      <w:tr w:rsidR="003E2D06" w:rsidRPr="003E2D06" w14:paraId="74BED24D"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80444E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6D3570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Սանտավիկ </w:t>
            </w:r>
          </w:p>
        </w:tc>
      </w:tr>
      <w:tr w:rsidR="003E2D06" w:rsidRPr="003E2D06" w14:paraId="18B86D3F"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796D29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01A36E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Թանզիֆ</w:t>
            </w:r>
          </w:p>
        </w:tc>
      </w:tr>
      <w:tr w:rsidR="003E2D06" w:rsidRPr="003E2D06" w14:paraId="7843A05D"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643C80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15C981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Ձեռնոցներ առանց տալկի</w:t>
            </w:r>
          </w:p>
        </w:tc>
      </w:tr>
      <w:tr w:rsidR="003E2D06" w:rsidRPr="003E2D06" w14:paraId="14176C90"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56C133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E29C92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Ձեռնոցներ առանց տալկի</w:t>
            </w:r>
          </w:p>
        </w:tc>
      </w:tr>
      <w:tr w:rsidR="003E2D06" w:rsidRPr="003E2D06" w14:paraId="1F8979F2"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1AC800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1B8F48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Ձեռնոցներ առանց տալկի</w:t>
            </w:r>
          </w:p>
        </w:tc>
      </w:tr>
      <w:tr w:rsidR="003E2D06" w:rsidRPr="003E2D06" w14:paraId="342D3DC4"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817F46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A081C2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Միանգամյա օգտագործման</w:t>
            </w:r>
            <w:r w:rsidRPr="003E2D06">
              <w:rPr>
                <w:rFonts w:ascii="Sylfaen" w:eastAsia="Times New Roman" w:hAnsi="Sylfaen" w:cs="Calibri"/>
                <w:color w:val="000000"/>
                <w:sz w:val="18"/>
                <w:szCs w:val="18"/>
              </w:rPr>
              <w:br/>
              <w:t>հողաթափեր /բախիլներ/</w:t>
            </w:r>
          </w:p>
        </w:tc>
      </w:tr>
      <w:tr w:rsidR="003E2D06" w:rsidRPr="003E2D06" w14:paraId="731D84C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6A75F1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17</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DF8F6B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Բինտ 7*14, վիրակապ 7մx14սմ</w:t>
            </w:r>
          </w:p>
        </w:tc>
      </w:tr>
      <w:tr w:rsidR="003E2D06" w:rsidRPr="003E2D06" w14:paraId="193A7BB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E7B85E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18</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73CCF75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Սպեղանի 1,25x5 </w:t>
            </w:r>
          </w:p>
        </w:tc>
      </w:tr>
      <w:tr w:rsidR="003E2D06" w:rsidRPr="003E2D06" w14:paraId="53558ABF"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3A8AF2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19</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955958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Սպեղանի 2,5x5</w:t>
            </w:r>
          </w:p>
        </w:tc>
      </w:tr>
      <w:tr w:rsidR="003E2D06" w:rsidRPr="003E2D06" w14:paraId="655F49E5"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3B8982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20</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BB1F70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Սպեղանի  5x5</w:t>
            </w:r>
          </w:p>
        </w:tc>
      </w:tr>
      <w:tr w:rsidR="003E2D06" w:rsidRPr="003E2D06" w14:paraId="544D8A89"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3A2BB6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4FCE0E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Միանգամյա օգտագործման</w:t>
            </w:r>
            <w:r w:rsidRPr="003E2D06">
              <w:rPr>
                <w:rFonts w:ascii="Sylfaen" w:eastAsia="Times New Roman" w:hAnsi="Sylfaen" w:cs="Calibri"/>
                <w:color w:val="000000"/>
                <w:sz w:val="18"/>
                <w:szCs w:val="18"/>
              </w:rPr>
              <w:br/>
              <w:t>խալաթներ</w:t>
            </w:r>
          </w:p>
        </w:tc>
      </w:tr>
      <w:tr w:rsidR="003E2D06" w:rsidRPr="003E2D06" w14:paraId="2E668631"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3DC88A9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1791D5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Դիմակներ</w:t>
            </w:r>
          </w:p>
        </w:tc>
      </w:tr>
      <w:tr w:rsidR="003E2D06" w:rsidRPr="003E2D06" w14:paraId="2DD2AABA"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2E36D08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7E9C26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Բժշկական գլխարկներ</w:t>
            </w:r>
          </w:p>
        </w:tc>
      </w:tr>
      <w:tr w:rsidR="003E2D06" w:rsidRPr="003E2D06" w14:paraId="772CA4BB"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5EC70D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AB1EF0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Մատիտ /մարկեր ապակու համար/` </w:t>
            </w:r>
          </w:p>
        </w:tc>
      </w:tr>
      <w:tr w:rsidR="003E2D06" w:rsidRPr="003E2D06" w14:paraId="2DF95747"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6B8801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F15AF7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Նշտար</w:t>
            </w:r>
          </w:p>
        </w:tc>
      </w:tr>
      <w:tr w:rsidR="003E2D06" w:rsidRPr="003E2D06" w14:paraId="4669131E"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195F9C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19B85C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Թեստեր թմրանյութերի համար /տասնյակ/</w:t>
            </w:r>
          </w:p>
        </w:tc>
      </w:tr>
      <w:tr w:rsidR="003E2D06" w:rsidRPr="003E2D06" w14:paraId="7CA7D9BD"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80F333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27</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A2D086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Նրբաշերտ քրոմատոգրաֆիայի թիթեղ</w:t>
            </w:r>
          </w:p>
        </w:tc>
      </w:tr>
      <w:tr w:rsidR="003E2D06" w:rsidRPr="003E2D06" w14:paraId="512F94CC"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E5919B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28</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B3BD38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Ծայրակալ 1-10մկլ</w:t>
            </w:r>
          </w:p>
        </w:tc>
      </w:tr>
      <w:tr w:rsidR="003E2D06" w:rsidRPr="003E2D06" w14:paraId="2E24720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296C486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29</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A2164C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Ծայրակալ 5-200մկլ</w:t>
            </w:r>
          </w:p>
        </w:tc>
      </w:tr>
      <w:tr w:rsidR="003E2D06" w:rsidRPr="003E2D06" w14:paraId="261E0079"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737257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30</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9A47B6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Ծայրակալ 100-1000մկլ</w:t>
            </w:r>
          </w:p>
        </w:tc>
      </w:tr>
      <w:tr w:rsidR="003E2D06" w:rsidRPr="003E2D06" w14:paraId="62519657"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804D95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D124E46"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Ծայրակալ 100-1000 մկլ առանց զտիչի</w:t>
            </w:r>
          </w:p>
        </w:tc>
      </w:tr>
      <w:tr w:rsidR="003E2D06" w:rsidRPr="003E2D06" w14:paraId="2BCAA7FA"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F01694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431F68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Ծայրակալ 5-200մկլ</w:t>
            </w:r>
          </w:p>
        </w:tc>
      </w:tr>
      <w:tr w:rsidR="003E2D06" w:rsidRPr="003E2D06" w14:paraId="07ECA4ED"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89AF7F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C287A6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Ծայրակալ 1-10մկլ</w:t>
            </w:r>
          </w:p>
        </w:tc>
      </w:tr>
      <w:tr w:rsidR="003E2D06" w:rsidRPr="003E2D06" w14:paraId="0FF23E0D"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C7FD3F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EF3899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Ցենտրիֆուգայի պլաստմասե խցանով փորձանոթ 15 մլ տարողությամբ, 15 ml centrifuge  Tube, bulk premium</w:t>
            </w:r>
          </w:p>
        </w:tc>
      </w:tr>
      <w:tr w:rsidR="003E2D06" w:rsidRPr="003E2D06" w14:paraId="65190F81"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B43244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9D2BFE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0,2մլ ծավալի 1*8 միկրոցենտրիֆուգային փորձանոթներ: Նախատեսված է Applied Biosystems 3500 համակարգի համար</w:t>
            </w:r>
          </w:p>
        </w:tc>
      </w:tr>
      <w:tr w:rsidR="003E2D06" w:rsidRPr="003E2D06" w14:paraId="3253A023"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D74BB1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23ABC3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0,2մլ ծավալի 1*8 միկրոցենտրիֆուգային փորձանոթների կափարիչներ: Նախատեսված է Applied Biosystems 3500 համակարգի համար</w:t>
            </w:r>
          </w:p>
        </w:tc>
      </w:tr>
      <w:tr w:rsidR="003E2D06" w:rsidRPr="003E2D06" w14:paraId="74D871ED"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D3338D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37</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118F0B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96 տեղանոց օպտիկական պլաշկա: Նախատեսված է Applied Biosystems  3500 համակարգի համար </w:t>
            </w:r>
          </w:p>
        </w:tc>
      </w:tr>
      <w:tr w:rsidR="003E2D06" w:rsidRPr="003E2D06" w14:paraId="136CA418"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2E97873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38</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629FA1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Սեպտա Septa for 3500/3500xL Genetic Analyzers, 96-Well 96 տեղանոց պլաշկայի համար, Նախատեսված է Applied Biosystems 3500 համակարգի համար</w:t>
            </w:r>
          </w:p>
        </w:tc>
      </w:tr>
      <w:tr w:rsidR="003E2D06" w:rsidRPr="003E2D06" w14:paraId="6FCABCEB"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9DFEEB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39</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ED656C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անձի նույնականացման ամպլիֆիկացման հավաքածու 27 STR լոկուսներով՝՝ VersaPlex™ 27PY System, Նախատեսված է Applied Biosystems 3500 համակարգի համար</w:t>
            </w:r>
          </w:p>
        </w:tc>
      </w:tr>
      <w:tr w:rsidR="003E2D06" w:rsidRPr="003E2D06" w14:paraId="1BC3AEE3"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FBE73E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40</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871AB4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ԴՆԹ անջատման հավաքածու՝ DNA IQ™ System:Նախատեսված է Applied Biosystems 3500 համակարգի համար</w:t>
            </w:r>
          </w:p>
        </w:tc>
      </w:tr>
      <w:tr w:rsidR="003E2D06" w:rsidRPr="003E2D06" w14:paraId="4C0AC763"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3D18FEE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2F6AB00"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ԴՆԹ անջատման հավաքածու BTA բուֆերով: Նախատեսված է Applied Biosystems 3500 համակարգի համար</w:t>
            </w:r>
          </w:p>
        </w:tc>
      </w:tr>
      <w:tr w:rsidR="003E2D06" w:rsidRPr="003E2D06" w14:paraId="14B4C24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48FF72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208BFD9" w14:textId="77777777" w:rsidR="003E2D06" w:rsidRPr="003E2D06" w:rsidRDefault="003E2D06" w:rsidP="003E2D06">
            <w:pPr>
              <w:spacing w:after="0" w:line="240" w:lineRule="auto"/>
              <w:rPr>
                <w:rFonts w:ascii="Sylfaen" w:eastAsia="Times New Roman" w:hAnsi="Sylfaen" w:cs="Calibri"/>
                <w:color w:val="000000"/>
              </w:rPr>
            </w:pPr>
            <w:r w:rsidRPr="003E2D06">
              <w:rPr>
                <w:rFonts w:ascii="Sylfaen" w:eastAsia="Times New Roman" w:hAnsi="Sylfaen" w:cs="Calibri"/>
                <w:color w:val="000000"/>
              </w:rPr>
              <w:t>PrepFiler Express BTA™ Forensic DNA Extraction Kit</w:t>
            </w:r>
          </w:p>
        </w:tc>
      </w:tr>
      <w:tr w:rsidR="003E2D06" w:rsidRPr="003E2D06" w14:paraId="4029E5A8"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58DB41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843E80B"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մատրիցային ստանդարտ Multi-Capillary DS-36 Matrix Standard (Dye Set J6)</w:t>
            </w:r>
          </w:p>
        </w:tc>
      </w:tr>
      <w:tr w:rsidR="003E2D06" w:rsidRPr="003E2D06" w14:paraId="1924037C"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225C3AF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74E1262"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Պլաշկաների թաղանթներ: Նախատեսված է Applied Biosystems 3500 համակարգի համար:</w:t>
            </w:r>
          </w:p>
        </w:tc>
      </w:tr>
      <w:tr w:rsidR="003E2D06" w:rsidRPr="003E2D06" w14:paraId="16B6299F"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5A6634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45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B3B22E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Կատոդային բուֆեր: Նախատեսված է Applied Biosystems 3500 համակարգի համար</w:t>
            </w:r>
            <w:r w:rsidRPr="003E2D06">
              <w:rPr>
                <w:rFonts w:ascii="Sylfaen" w:eastAsia="Times New Roman" w:hAnsi="Sylfaen" w:cs="Calibri"/>
                <w:color w:val="000000"/>
                <w:sz w:val="18"/>
                <w:szCs w:val="18"/>
              </w:rPr>
              <w:br/>
              <w:t>EACH</w:t>
            </w:r>
          </w:p>
        </w:tc>
      </w:tr>
      <w:tr w:rsidR="003E2D06" w:rsidRPr="003E2D06" w14:paraId="2D95DD62"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567735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CC1458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Անոդային բուֆեր: Նախատեսված է Applied Biosystems 3500 համակարգի համար</w:t>
            </w:r>
          </w:p>
        </w:tc>
      </w:tr>
      <w:tr w:rsidR="003E2D06" w:rsidRPr="003E2D06" w14:paraId="1E00C997"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95AC40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47</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A20238D"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ֆորմամիդ: Նախատեսված է Applied Biosystems 3500 համակարգի համար</w:t>
            </w:r>
          </w:p>
        </w:tc>
      </w:tr>
      <w:tr w:rsidR="003E2D06" w:rsidRPr="003E2D06" w14:paraId="0617959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F4278E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48</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4240D1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    Պոլիմեր  POP4 ™, Նախատեսված է Applied Biosystems 3500 համակարգի համար</w:t>
            </w:r>
          </w:p>
        </w:tc>
      </w:tr>
      <w:tr w:rsidR="003E2D06" w:rsidRPr="003E2D06" w14:paraId="64551C4E"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1D247A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49</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B129E7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Միզանյութի որոշման տեստ-հավաքածու</w:t>
            </w:r>
          </w:p>
        </w:tc>
      </w:tr>
      <w:tr w:rsidR="003E2D06" w:rsidRPr="003E2D06" w14:paraId="7C7793C4"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302BD29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50</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C3A1D0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Ասպարտատամինոտրանֆերազ, ԱՍՏ 50մլ</w:t>
            </w:r>
          </w:p>
        </w:tc>
      </w:tr>
      <w:tr w:rsidR="003E2D06" w:rsidRPr="003E2D06" w14:paraId="7E9A9613"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26CAF5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E8EFD5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Ալանինամինոտրանֆերազ, ԱԼՏ 50մլ</w:t>
            </w:r>
          </w:p>
        </w:tc>
      </w:tr>
      <w:tr w:rsidR="003E2D06" w:rsidRPr="003E2D06" w14:paraId="589C0F1F"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B7C473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9C513F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Գլյուկազայի որոշման տեստ, Գլյուկոզա 2х100մլ</w:t>
            </w:r>
          </w:p>
        </w:tc>
      </w:tr>
      <w:tr w:rsidR="003E2D06" w:rsidRPr="003E2D06" w14:paraId="70BBDC34"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5FD060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6DD3EB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Դատական բժշկության մեջ </w:t>
            </w:r>
            <w:r w:rsidRPr="003E2D06">
              <w:rPr>
                <w:rFonts w:ascii="Sylfaen" w:eastAsia="Times New Roman" w:hAnsi="Sylfaen" w:cs="Calibri"/>
                <w:color w:val="000000"/>
                <w:sz w:val="18"/>
                <w:szCs w:val="18"/>
              </w:rPr>
              <w:br/>
              <w:t>հակասիճուկ խոզի արյան սիճուկի սպիտակուցի դեմ – CM</w:t>
            </w:r>
          </w:p>
        </w:tc>
      </w:tr>
      <w:tr w:rsidR="003E2D06" w:rsidRPr="003E2D06" w14:paraId="3C467401"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1FB9C0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C9E343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Դատական բժշկության մեջ </w:t>
            </w:r>
            <w:r w:rsidRPr="003E2D06">
              <w:rPr>
                <w:rFonts w:ascii="Sylfaen" w:eastAsia="Times New Roman" w:hAnsi="Sylfaen" w:cs="Calibri"/>
                <w:color w:val="000000"/>
                <w:sz w:val="18"/>
                <w:szCs w:val="18"/>
              </w:rPr>
              <w:br/>
              <w:t>հակասիճուկ կատվի արյան սիճուկի սպիտակուցի դեմ – CM</w:t>
            </w:r>
          </w:p>
        </w:tc>
      </w:tr>
      <w:tr w:rsidR="003E2D06" w:rsidRPr="003E2D06" w14:paraId="4083BC04"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5DD298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08EC76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Դատական բժշկության մեջ </w:t>
            </w:r>
            <w:r w:rsidRPr="003E2D06">
              <w:rPr>
                <w:rFonts w:ascii="Sylfaen" w:eastAsia="Times New Roman" w:hAnsi="Sylfaen" w:cs="Calibri"/>
                <w:color w:val="000000"/>
                <w:sz w:val="18"/>
                <w:szCs w:val="18"/>
              </w:rPr>
              <w:br/>
              <w:t>հակասիճուկ մարդու արյան</w:t>
            </w:r>
            <w:r w:rsidRPr="003E2D06">
              <w:rPr>
                <w:rFonts w:ascii="Sylfaen" w:eastAsia="Times New Roman" w:hAnsi="Sylfaen" w:cs="Calibri"/>
                <w:color w:val="000000"/>
                <w:sz w:val="18"/>
                <w:szCs w:val="18"/>
              </w:rPr>
              <w:br/>
              <w:t>սիճուկի սպիտակուցի դեմ – CM</w:t>
            </w:r>
          </w:p>
        </w:tc>
      </w:tr>
      <w:tr w:rsidR="003E2D06" w:rsidRPr="003E2D06" w14:paraId="48AD87B5"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8D0AEE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8D1EE3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Դատական բժշկության մեջ </w:t>
            </w:r>
            <w:r w:rsidRPr="003E2D06">
              <w:rPr>
                <w:rFonts w:ascii="Sylfaen" w:eastAsia="Times New Roman" w:hAnsi="Sylfaen" w:cs="Calibri"/>
                <w:color w:val="000000"/>
                <w:sz w:val="18"/>
                <w:szCs w:val="18"/>
              </w:rPr>
              <w:br/>
              <w:t>հակասիճուկ շան արյան սիճուկի սպիտակուցի դեմ – CM</w:t>
            </w:r>
          </w:p>
        </w:tc>
      </w:tr>
      <w:tr w:rsidR="003E2D06" w:rsidRPr="003E2D06" w14:paraId="4396E4EE"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43BF3A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57</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AFF6A1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Դատական բժշկության մեջ </w:t>
            </w:r>
            <w:r w:rsidRPr="003E2D06">
              <w:rPr>
                <w:rFonts w:ascii="Sylfaen" w:eastAsia="Times New Roman" w:hAnsi="Sylfaen" w:cs="Calibri"/>
                <w:color w:val="000000"/>
                <w:sz w:val="18"/>
                <w:szCs w:val="18"/>
              </w:rPr>
              <w:br/>
              <w:t>հակասիճուկ խոշոր եղջերավոր անասունի արյան սպիտակուցի դեմ – CM</w:t>
            </w:r>
          </w:p>
        </w:tc>
      </w:tr>
      <w:tr w:rsidR="003E2D06" w:rsidRPr="003E2D06" w14:paraId="6954C4DE"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ED944B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58</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02F156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Դատական բժշկության մեջ </w:t>
            </w:r>
            <w:r w:rsidRPr="003E2D06">
              <w:rPr>
                <w:rFonts w:ascii="Sylfaen" w:eastAsia="Times New Roman" w:hAnsi="Sylfaen" w:cs="Calibri"/>
                <w:color w:val="000000"/>
                <w:sz w:val="18"/>
                <w:szCs w:val="18"/>
              </w:rPr>
              <w:br/>
              <w:t>հակասիճուկ թռչնի արյան սիճուկի սպիտակուցի դեմ – CM</w:t>
            </w:r>
          </w:p>
        </w:tc>
      </w:tr>
      <w:tr w:rsidR="003E2D06" w:rsidRPr="003E2D06" w14:paraId="7A7F09DB"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411582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59</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870CD4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Ցոլիկլոն հակա-Hab մոնոկլոնալ</w:t>
            </w:r>
            <w:r w:rsidRPr="003E2D06">
              <w:rPr>
                <w:rFonts w:ascii="Sylfaen" w:eastAsia="Times New Roman" w:hAnsi="Sylfaen" w:cs="Calibri"/>
                <w:color w:val="000000"/>
                <w:sz w:val="18"/>
                <w:szCs w:val="18"/>
              </w:rPr>
              <w:br/>
              <w:t xml:space="preserve">սիճուկ - CM </w:t>
            </w:r>
            <w:r w:rsidRPr="003E2D06">
              <w:rPr>
                <w:rFonts w:ascii="Sylfaen" w:eastAsia="Times New Roman" w:hAnsi="Sylfaen" w:cs="Calibri"/>
                <w:color w:val="000000"/>
                <w:sz w:val="18"/>
                <w:szCs w:val="18"/>
              </w:rPr>
              <w:br/>
              <w:t>/դատական բժշկության համար/</w:t>
            </w:r>
          </w:p>
        </w:tc>
      </w:tr>
      <w:tr w:rsidR="003E2D06" w:rsidRPr="003E2D06" w14:paraId="5CE95BD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6AA0F3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60</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7515B5B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Ցոլիկլոն հակա-HH/ab</w:t>
            </w:r>
            <w:r w:rsidRPr="003E2D06">
              <w:rPr>
                <w:rFonts w:ascii="Sylfaen" w:eastAsia="Times New Roman" w:hAnsi="Sylfaen" w:cs="Calibri"/>
                <w:color w:val="000000"/>
                <w:sz w:val="18"/>
                <w:szCs w:val="18"/>
              </w:rPr>
              <w:br/>
              <w:t xml:space="preserve">մոնոկլոնալ սիճուկ - CM </w:t>
            </w:r>
            <w:r w:rsidRPr="003E2D06">
              <w:rPr>
                <w:rFonts w:ascii="Sylfaen" w:eastAsia="Times New Roman" w:hAnsi="Sylfaen" w:cs="Calibri"/>
                <w:color w:val="000000"/>
                <w:sz w:val="18"/>
                <w:szCs w:val="18"/>
              </w:rPr>
              <w:br/>
              <w:t>/դատական բժշկության համար/</w:t>
            </w:r>
          </w:p>
        </w:tc>
      </w:tr>
      <w:tr w:rsidR="003E2D06" w:rsidRPr="003E2D06" w14:paraId="0B903EF7"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F7514A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9A64AC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Ցոլիկլոն հակա-Hкра </w:t>
            </w:r>
            <w:r w:rsidRPr="003E2D06">
              <w:rPr>
                <w:rFonts w:ascii="Sylfaen" w:eastAsia="Times New Roman" w:hAnsi="Sylfaen" w:cs="Calibri"/>
                <w:color w:val="000000"/>
                <w:sz w:val="18"/>
                <w:szCs w:val="18"/>
              </w:rPr>
              <w:br/>
              <w:t xml:space="preserve">մոնոկլոնալ սիճուկ - CM </w:t>
            </w:r>
            <w:r w:rsidRPr="003E2D06">
              <w:rPr>
                <w:rFonts w:ascii="Sylfaen" w:eastAsia="Times New Roman" w:hAnsi="Sylfaen" w:cs="Calibri"/>
                <w:color w:val="000000"/>
                <w:sz w:val="18"/>
                <w:szCs w:val="18"/>
              </w:rPr>
              <w:br/>
              <w:t>/դատական բժշկության համար/</w:t>
            </w:r>
          </w:p>
        </w:tc>
      </w:tr>
      <w:tr w:rsidR="003E2D06" w:rsidRPr="003E2D06" w14:paraId="5C8EF0CB"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37CC4ED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3F86D8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Ցոլիկլոն հակա-A մոնոկլոնալ</w:t>
            </w:r>
            <w:r w:rsidRPr="003E2D06">
              <w:rPr>
                <w:rFonts w:ascii="Sylfaen" w:eastAsia="Times New Roman" w:hAnsi="Sylfaen" w:cs="Calibri"/>
                <w:color w:val="000000"/>
                <w:sz w:val="18"/>
                <w:szCs w:val="18"/>
              </w:rPr>
              <w:br/>
              <w:t xml:space="preserve">սիճուկ – CM </w:t>
            </w:r>
            <w:r w:rsidRPr="003E2D06">
              <w:rPr>
                <w:rFonts w:ascii="Sylfaen" w:eastAsia="Times New Roman" w:hAnsi="Sylfaen" w:cs="Calibri"/>
                <w:color w:val="000000"/>
                <w:sz w:val="18"/>
                <w:szCs w:val="18"/>
              </w:rPr>
              <w:br/>
              <w:t>/դատական բժշկության համար/</w:t>
            </w:r>
          </w:p>
        </w:tc>
      </w:tr>
      <w:tr w:rsidR="003E2D06" w:rsidRPr="003E2D06" w14:paraId="0748F63D"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2B8754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9784DA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Ցոլիկլոն հակա-B մոնոկլոնալ</w:t>
            </w:r>
            <w:r w:rsidRPr="003E2D06">
              <w:rPr>
                <w:rFonts w:ascii="Sylfaen" w:eastAsia="Times New Roman" w:hAnsi="Sylfaen" w:cs="Calibri"/>
                <w:color w:val="000000"/>
                <w:sz w:val="18"/>
                <w:szCs w:val="18"/>
              </w:rPr>
              <w:br/>
              <w:t xml:space="preserve">սիճուկ – CM </w:t>
            </w:r>
            <w:r w:rsidRPr="003E2D06">
              <w:rPr>
                <w:rFonts w:ascii="Sylfaen" w:eastAsia="Times New Roman" w:hAnsi="Sylfaen" w:cs="Calibri"/>
                <w:color w:val="000000"/>
                <w:sz w:val="18"/>
                <w:szCs w:val="18"/>
              </w:rPr>
              <w:br/>
              <w:t>/դատական բժշկության համար/, Гематолог</w:t>
            </w:r>
          </w:p>
        </w:tc>
      </w:tr>
      <w:tr w:rsidR="003E2D06" w:rsidRPr="003E2D06" w14:paraId="6F6E8DA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51B367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0051E7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Ցոլիկլոն հակա-D սուպեր - CM </w:t>
            </w:r>
            <w:r w:rsidRPr="003E2D06">
              <w:rPr>
                <w:rFonts w:ascii="Sylfaen" w:eastAsia="Times New Roman" w:hAnsi="Sylfaen" w:cs="Calibri"/>
                <w:color w:val="000000"/>
                <w:sz w:val="18"/>
                <w:szCs w:val="18"/>
              </w:rPr>
              <w:br/>
              <w:t>/դատական բժշկության համար/</w:t>
            </w:r>
          </w:p>
        </w:tc>
      </w:tr>
      <w:tr w:rsidR="003E2D06" w:rsidRPr="003E2D06" w14:paraId="572210D3"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F3D120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4E8EEE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Ցոլիկլոն հակա-A մոնոկլոնալ սիճուկ հեղուկ արյան համար</w:t>
            </w:r>
          </w:p>
        </w:tc>
      </w:tr>
      <w:tr w:rsidR="003E2D06" w:rsidRPr="003E2D06" w14:paraId="21FF0F49"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0EC40A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278090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Ցոլիկլոն հակա-B մոնոկլոնալ սիճուկ հեղուկ արյան համար</w:t>
            </w:r>
          </w:p>
        </w:tc>
      </w:tr>
      <w:tr w:rsidR="003E2D06" w:rsidRPr="003E2D06" w14:paraId="5F0A287A"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0FA30C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67</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92DD9D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Արյան առկայությունը հաստատող </w:t>
            </w:r>
            <w:r w:rsidRPr="003E2D06">
              <w:rPr>
                <w:rFonts w:ascii="Sylfaen" w:eastAsia="Times New Roman" w:hAnsi="Sylfaen" w:cs="Calibri"/>
                <w:color w:val="000000"/>
                <w:sz w:val="18"/>
                <w:szCs w:val="18"/>
              </w:rPr>
              <w:br/>
              <w:t>ախտորոշիչ ժապավեններ</w:t>
            </w:r>
          </w:p>
        </w:tc>
      </w:tr>
      <w:tr w:rsidR="003E2D06" w:rsidRPr="003E2D06" w14:paraId="27826AE5"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23BFAC5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68</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B4314D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Սերմի առկայությունը հաստատող իմունոքրոմ էքսպրես թեստ </w:t>
            </w:r>
          </w:p>
        </w:tc>
      </w:tr>
      <w:tr w:rsidR="003E2D06" w:rsidRPr="003E2D06" w14:paraId="7B362D3F"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14BAC4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69</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F1D1ED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Իմունոքրոմ թեստ կասետներ իրենց բուֆերային լուծիչներով /արյան հետքերի համար/ </w:t>
            </w:r>
          </w:p>
        </w:tc>
      </w:tr>
      <w:tr w:rsidR="003E2D06" w:rsidRPr="003E2D06" w14:paraId="02F42818"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872BAB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70</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47260B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Կափարիչներ</w:t>
            </w:r>
          </w:p>
        </w:tc>
      </w:tr>
      <w:tr w:rsidR="003E2D06" w:rsidRPr="003E2D06" w14:paraId="220A224C"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BB2C04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386B63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Իզոպրոպիլ սպիրտ</w:t>
            </w:r>
          </w:p>
        </w:tc>
      </w:tr>
      <w:tr w:rsidR="003E2D06" w:rsidRPr="003E2D06" w14:paraId="0F4A18B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9D272C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98B47B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Իզոպրոպիլ սպիրտ /քիմիապես մաքուր/</w:t>
            </w:r>
          </w:p>
        </w:tc>
      </w:tr>
      <w:tr w:rsidR="003E2D06" w:rsidRPr="003E2D06" w14:paraId="27AB216D"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28A2B59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51C3F0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Սառցաքացախաթթու</w:t>
            </w:r>
          </w:p>
        </w:tc>
      </w:tr>
      <w:tr w:rsidR="003E2D06" w:rsidRPr="003E2D06" w14:paraId="40E1D8C4"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B2E0E5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0E80A5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Սպիրտի խծուծներ, N100</w:t>
            </w:r>
          </w:p>
        </w:tc>
      </w:tr>
      <w:tr w:rsidR="003E2D06" w:rsidRPr="003E2D06" w14:paraId="7348484D"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3345A84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25573C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Նատրիումի հիդրօքսիդ</w:t>
            </w:r>
          </w:p>
        </w:tc>
      </w:tr>
      <w:tr w:rsidR="003E2D06" w:rsidRPr="003E2D06" w14:paraId="0CA53C02"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370AA11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DD2D79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Ջրածնի պերօքսիդ</w:t>
            </w:r>
          </w:p>
        </w:tc>
      </w:tr>
      <w:tr w:rsidR="003E2D06" w:rsidRPr="003E2D06" w14:paraId="403F355E"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39FBDA2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77</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DEC608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էթիլ սպիրտ բժշկական 96% /ք.մ./</w:t>
            </w:r>
          </w:p>
        </w:tc>
      </w:tr>
      <w:tr w:rsidR="003E2D06" w:rsidRPr="003E2D06" w14:paraId="0F12CDBF"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3EF1E5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78</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76B6BC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Մեթիլ ալկոհոլ</w:t>
            </w:r>
          </w:p>
        </w:tc>
      </w:tr>
      <w:tr w:rsidR="003E2D06" w:rsidRPr="003E2D06" w14:paraId="5745078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F6BD60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79</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6FF9D5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Քլորոֆորմ</w:t>
            </w:r>
          </w:p>
        </w:tc>
      </w:tr>
      <w:tr w:rsidR="003E2D06" w:rsidRPr="003E2D06" w14:paraId="016787E2"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E3E7A7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80</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DEE134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Աղաթթու/ք.մ./</w:t>
            </w:r>
          </w:p>
        </w:tc>
      </w:tr>
      <w:tr w:rsidR="003E2D06" w:rsidRPr="003E2D06" w14:paraId="79079274"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BD495D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584F71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Ծծմբական թթու </w:t>
            </w:r>
          </w:p>
        </w:tc>
      </w:tr>
      <w:tr w:rsidR="003E2D06" w:rsidRPr="003E2D06" w14:paraId="2CBA53AB"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328A645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237AB7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Քսիլոլ</w:t>
            </w:r>
          </w:p>
        </w:tc>
      </w:tr>
      <w:tr w:rsidR="003E2D06" w:rsidRPr="003E2D06" w14:paraId="0B9763C9"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32893A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6B43D1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Ամյակ 25 %</w:t>
            </w:r>
          </w:p>
        </w:tc>
      </w:tr>
      <w:tr w:rsidR="003E2D06" w:rsidRPr="003E2D06" w14:paraId="579A5E1D"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9DBDFC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323986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Էպենդորֆ փորձանոթ 0.5մլ</w:t>
            </w:r>
          </w:p>
        </w:tc>
      </w:tr>
      <w:tr w:rsidR="003E2D06" w:rsidRPr="003E2D06" w14:paraId="57C462CA"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8196F4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2CFC4F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Էպենդորֆ փորձանոթ 1.5մլ</w:t>
            </w:r>
          </w:p>
        </w:tc>
      </w:tr>
      <w:tr w:rsidR="003E2D06" w:rsidRPr="003E2D06" w14:paraId="05353F41"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240ED38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7D583F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Էպենդորֆ փորձանոթ 2 մլ</w:t>
            </w:r>
          </w:p>
        </w:tc>
      </w:tr>
      <w:tr w:rsidR="003E2D06" w:rsidRPr="003E2D06" w14:paraId="30F706F0"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6C858E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87</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F06BFC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Ֆիլտրի թուղթ 12,5սմ</w:t>
            </w:r>
          </w:p>
        </w:tc>
      </w:tr>
      <w:tr w:rsidR="003E2D06" w:rsidRPr="003E2D06" w14:paraId="3AC56C4F"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FD1E50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88</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24C0E1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Ֆիլտրի թուղթ 15սմ</w:t>
            </w:r>
          </w:p>
        </w:tc>
      </w:tr>
      <w:tr w:rsidR="003E2D06" w:rsidRPr="003E2D06" w14:paraId="38A5FA3F"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2D8F86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89</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8BD7E6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Ֆիլտրի թուղթ 9սմ</w:t>
            </w:r>
          </w:p>
        </w:tc>
      </w:tr>
      <w:tr w:rsidR="003E2D06" w:rsidRPr="003E2D06" w14:paraId="7FAFDA42"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27E26C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90</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CA20BE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Ֆիլտրի թուղթ</w:t>
            </w:r>
          </w:p>
        </w:tc>
      </w:tr>
      <w:tr w:rsidR="003E2D06" w:rsidRPr="003E2D06" w14:paraId="7F2DEA67"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855166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349542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Ծածկապակի 18*18</w:t>
            </w:r>
          </w:p>
        </w:tc>
      </w:tr>
      <w:tr w:rsidR="003E2D06" w:rsidRPr="003E2D06" w14:paraId="08269CEC"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F865EE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0F312D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Ծածկապակի 24*24</w:t>
            </w:r>
          </w:p>
        </w:tc>
      </w:tr>
      <w:tr w:rsidR="003E2D06" w:rsidRPr="003E2D06" w14:paraId="35D2A613"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C5EC2E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A6813F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Ծածկապակի 24*60</w:t>
            </w:r>
          </w:p>
        </w:tc>
      </w:tr>
      <w:tr w:rsidR="003E2D06" w:rsidRPr="003E2D06" w14:paraId="2ADFA014"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D39FB5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46C540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Փորձանոթներ 25մլ/չափիչ/</w:t>
            </w:r>
          </w:p>
        </w:tc>
      </w:tr>
      <w:tr w:rsidR="003E2D06" w:rsidRPr="003E2D06" w14:paraId="7D93FC0B"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00CE07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90B9D0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Ոչ ստերիլ նիշավորված պլաստմասե բաժակներ 120մլ-անոց</w:t>
            </w:r>
          </w:p>
        </w:tc>
      </w:tr>
      <w:tr w:rsidR="003E2D06" w:rsidRPr="003E2D06" w14:paraId="703F4AA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31391E6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7750C26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Պաստերյան պիպետկաներ</w:t>
            </w:r>
          </w:p>
        </w:tc>
      </w:tr>
      <w:tr w:rsidR="003E2D06" w:rsidRPr="003E2D06" w14:paraId="3B926DF1"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71FC31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97</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88CC5F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Սկարիֆիկատոր</w:t>
            </w:r>
          </w:p>
        </w:tc>
      </w:tr>
      <w:tr w:rsidR="003E2D06" w:rsidRPr="003E2D06" w14:paraId="08C96DFB"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B9083A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98</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721773F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Պետրիի թասիկներ` ապակյա, հաստ պատերով </w:t>
            </w:r>
          </w:p>
        </w:tc>
      </w:tr>
      <w:tr w:rsidR="003E2D06" w:rsidRPr="003E2D06" w14:paraId="4E910D61"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328CEB2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99</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326477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Պլաստմասե պետրիի թասիկներ</w:t>
            </w:r>
          </w:p>
        </w:tc>
      </w:tr>
      <w:tr w:rsidR="003E2D06" w:rsidRPr="003E2D06" w14:paraId="07439C98"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2DBB17F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100</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7D92E40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Պետրոլենային եթեր</w:t>
            </w:r>
          </w:p>
        </w:tc>
      </w:tr>
      <w:tr w:rsidR="003E2D06" w:rsidRPr="003E2D06" w14:paraId="14601773"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7DB2CF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E59C17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Անջուր նատրիումի սուլֆատ</w:t>
            </w:r>
          </w:p>
        </w:tc>
      </w:tr>
      <w:tr w:rsidR="003E2D06" w:rsidRPr="003E2D06" w14:paraId="143373F0"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5705E1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2D72F0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Նատրիում ֆոսֆորաթթվական 1 տեղակալված</w:t>
            </w:r>
          </w:p>
        </w:tc>
      </w:tr>
      <w:tr w:rsidR="003E2D06" w:rsidRPr="003E2D06" w14:paraId="0B5429B0"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4F37C9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C001C8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Նատրիում ֆոսֆորաթթվական 2 տեղակալված</w:t>
            </w:r>
          </w:p>
        </w:tc>
      </w:tr>
      <w:tr w:rsidR="003E2D06" w:rsidRPr="003E2D06" w14:paraId="32F57603"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36CFFDF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44E829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Ացետոնիտրիլ/հատուկ մաքուր/</w:t>
            </w:r>
          </w:p>
        </w:tc>
      </w:tr>
      <w:tr w:rsidR="003E2D06" w:rsidRPr="003E2D06" w14:paraId="05EE1E38"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DBD14A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9CF048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Եռաքլորքացախաթթու/ք.մ./</w:t>
            </w:r>
          </w:p>
        </w:tc>
      </w:tr>
      <w:tr w:rsidR="003E2D06" w:rsidRPr="003E2D06" w14:paraId="1E23DC21"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B09F60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830406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Թրթնջկաթթու/ք.մ./</w:t>
            </w:r>
          </w:p>
        </w:tc>
      </w:tr>
      <w:tr w:rsidR="003E2D06" w:rsidRPr="003E2D06" w14:paraId="2932FA27"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0C0AB9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107</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A8486C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Ացետոն/ք.մ./</w:t>
            </w:r>
          </w:p>
        </w:tc>
      </w:tr>
      <w:tr w:rsidR="003E2D06" w:rsidRPr="003E2D06" w14:paraId="23C13A8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23B361B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108</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3B78DA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Մեթանոլ /քիմիապս մաքուր/ </w:t>
            </w:r>
          </w:p>
        </w:tc>
      </w:tr>
      <w:tr w:rsidR="003E2D06" w:rsidRPr="003E2D06" w14:paraId="73E6EFB4"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6EEE2C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109</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57E935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Պիկրինաթթու</w:t>
            </w:r>
          </w:p>
        </w:tc>
      </w:tr>
      <w:tr w:rsidR="003E2D06" w:rsidRPr="003E2D06" w14:paraId="65D43A38"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D86C5B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110</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65B40D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Բաժանող ձագար 250մլ</w:t>
            </w:r>
          </w:p>
        </w:tc>
      </w:tr>
      <w:tr w:rsidR="003E2D06" w:rsidRPr="003E2D06" w14:paraId="3DE419E7"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9CA71A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677D2F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Ամոնյակ 25 %</w:t>
            </w:r>
          </w:p>
        </w:tc>
      </w:tr>
      <w:tr w:rsidR="003E2D06" w:rsidRPr="003E2D06" w14:paraId="2A0B87D9"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2C28F2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CFABC0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Էոզին</w:t>
            </w:r>
          </w:p>
        </w:tc>
      </w:tr>
      <w:tr w:rsidR="003E2D06" w:rsidRPr="003E2D06" w14:paraId="7C13BA04"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767519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71B306A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Էֆիր /եթեր/ /նարկոզի համար/</w:t>
            </w:r>
          </w:p>
        </w:tc>
      </w:tr>
      <w:tr w:rsidR="003E2D06" w:rsidRPr="003E2D06" w14:paraId="30641425"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BD41AE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317BAC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Կտորների ֆիքսման և անցկացման կասետներ</w:t>
            </w:r>
          </w:p>
        </w:tc>
      </w:tr>
      <w:tr w:rsidR="003E2D06" w:rsidRPr="003E2D06" w14:paraId="722E0BDC"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A65925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75AC686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Հեմատոքսիլին</w:t>
            </w:r>
          </w:p>
        </w:tc>
      </w:tr>
      <w:tr w:rsidR="003E2D06" w:rsidRPr="003E2D06" w14:paraId="60C7DD20"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B89EC0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530EB8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Պարապլաստ</w:t>
            </w:r>
          </w:p>
        </w:tc>
      </w:tr>
      <w:tr w:rsidR="003E2D06" w:rsidRPr="003E2D06" w14:paraId="041FB721"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E7AFAF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117</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7EFB274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Պարաֆին</w:t>
            </w:r>
          </w:p>
        </w:tc>
      </w:tr>
      <w:tr w:rsidR="003E2D06" w:rsidRPr="003E2D06" w14:paraId="64747CA4"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FC10DB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118</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C38A73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Պոլիստիրոլ</w:t>
            </w:r>
          </w:p>
        </w:tc>
      </w:tr>
      <w:tr w:rsidR="003E2D06" w:rsidRPr="003E2D06" w14:paraId="1B031091"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3DE833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119</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A5D5E9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Քացախաթթու/ք.մ./</w:t>
            </w:r>
          </w:p>
        </w:tc>
      </w:tr>
      <w:tr w:rsidR="003E2D06" w:rsidRPr="003E2D06" w14:paraId="718B2DCE"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F9F3D4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120</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7AFDB16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Քլորակիր</w:t>
            </w:r>
          </w:p>
        </w:tc>
      </w:tr>
      <w:tr w:rsidR="003E2D06" w:rsidRPr="003E2D06" w14:paraId="046D4A00"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369280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7430850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Քլորամին</w:t>
            </w:r>
          </w:p>
        </w:tc>
      </w:tr>
      <w:tr w:rsidR="003E2D06" w:rsidRPr="003E2D06" w14:paraId="6CDD17CD"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FBC824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DDF5C1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Գազային քրոմատոգրաֆ-Մասս-սպեկտրոմետր սարքավորման սրվակ կափարիչով</w:t>
            </w:r>
          </w:p>
        </w:tc>
      </w:tr>
      <w:tr w:rsidR="003E2D06" w:rsidRPr="003E2D06" w14:paraId="7FFF671F"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78E702D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5163E2C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Ավտոմատ միկրոպիպետ 100-1000մկլ ծավալով</w:t>
            </w:r>
          </w:p>
        </w:tc>
      </w:tr>
      <w:tr w:rsidR="003E2D06" w:rsidRPr="003E2D06" w14:paraId="390528E6"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423FC0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7387BA5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Գազային քրոմատոգրաֆ-Մասս-սպեկտրոմետր սարքավորման սրվակի միջադիր</w:t>
            </w:r>
          </w:p>
        </w:tc>
      </w:tr>
      <w:tr w:rsidR="003E2D06" w:rsidRPr="003E2D06" w14:paraId="4B79C03C"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5FED28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6BDE554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Ունիվերսալ ինդիկատորի թուղթ</w:t>
            </w:r>
          </w:p>
        </w:tc>
      </w:tr>
      <w:tr w:rsidR="003E2D06" w:rsidRPr="003E2D06" w14:paraId="331DC202"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8D08FF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1430E71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ԳՔՄՍ դերիվատիզացիոն ռեագենտների հավաքածու</w:t>
            </w:r>
          </w:p>
        </w:tc>
      </w:tr>
      <w:tr w:rsidR="003E2D06" w:rsidRPr="003E2D06" w14:paraId="20DF6274"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17A8951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127</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96CE02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Սրվակներ</w:t>
            </w:r>
          </w:p>
        </w:tc>
      </w:tr>
      <w:tr w:rsidR="003E2D06" w:rsidRPr="003E2D06" w14:paraId="48D31A8F"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34D0B76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128</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619049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Հոգեմետ նյութերի , թմրամիջոցների և պեստիցիդներ ստանդարտ նմուշների հավաքածու</w:t>
            </w:r>
          </w:p>
        </w:tc>
      </w:tr>
      <w:tr w:rsidR="003E2D06" w:rsidRPr="003E2D06" w14:paraId="6875C08C"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5AEAEC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129</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7973BF1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Ֆորմալին </w:t>
            </w:r>
          </w:p>
        </w:tc>
      </w:tr>
      <w:tr w:rsidR="003E2D06" w:rsidRPr="003E2D06" w14:paraId="2BAEB58C"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08689EE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130</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0A4571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Առարկայական ապակի</w:t>
            </w:r>
          </w:p>
        </w:tc>
      </w:tr>
      <w:tr w:rsidR="003E2D06" w:rsidRPr="003E2D06" w14:paraId="6E5E9DFE"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687796A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131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EDC240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Հեղուկ չափելու գդալ </w:t>
            </w:r>
          </w:p>
        </w:tc>
      </w:tr>
      <w:tr w:rsidR="003E2D06" w:rsidRPr="003E2D06" w14:paraId="45DF4560"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3EE012B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132</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53B7AB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երկկողմանի շտատիվ</w:t>
            </w:r>
          </w:p>
        </w:tc>
      </w:tr>
      <w:tr w:rsidR="003E2D06" w:rsidRPr="003E2D06" w14:paraId="032274BE"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217542A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133</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2A89CA4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Ազոտային</w:t>
            </w:r>
            <w:r w:rsidRPr="003E2D06">
              <w:rPr>
                <w:rFonts w:ascii="Sylfaen" w:eastAsia="Times New Roman" w:hAnsi="Sylfaen" w:cs="Calibri"/>
                <w:color w:val="000000"/>
                <w:sz w:val="18"/>
                <w:szCs w:val="18"/>
              </w:rPr>
              <w:br/>
              <w:t>խտացուցիչ</w:t>
            </w:r>
          </w:p>
        </w:tc>
      </w:tr>
      <w:tr w:rsidR="003E2D06" w:rsidRPr="003E2D06" w14:paraId="6A4AB445"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5BE55A2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134</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8C0DF7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Ուլտրաձայնային</w:t>
            </w:r>
            <w:r w:rsidRPr="003E2D06">
              <w:rPr>
                <w:rFonts w:ascii="Sylfaen" w:eastAsia="Times New Roman" w:hAnsi="Sylfaen" w:cs="Calibri"/>
                <w:color w:val="000000"/>
                <w:sz w:val="18"/>
                <w:szCs w:val="18"/>
              </w:rPr>
              <w:br/>
              <w:t>Բաղնիք  6լ</w:t>
            </w:r>
          </w:p>
        </w:tc>
      </w:tr>
      <w:tr w:rsidR="003E2D06" w:rsidRPr="003E2D06" w14:paraId="7ED160AE"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EF2B08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135</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4F6C0A3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Արյան գազերի, էլեկտրոլիտների և մետաբոլիտների որոշման անալիզատոր:</w:t>
            </w:r>
          </w:p>
        </w:tc>
      </w:tr>
      <w:tr w:rsidR="003E2D06" w:rsidRPr="003E2D06" w14:paraId="12638023" w14:textId="77777777" w:rsidTr="00582EDE">
        <w:tc>
          <w:tcPr>
            <w:tcW w:w="1530" w:type="dxa"/>
            <w:tcBorders>
              <w:top w:val="nil"/>
              <w:left w:val="single" w:sz="4" w:space="0" w:color="auto"/>
              <w:bottom w:val="single" w:sz="4" w:space="0" w:color="auto"/>
              <w:right w:val="single" w:sz="4" w:space="0" w:color="auto"/>
            </w:tcBorders>
            <w:shd w:val="clear" w:color="000000" w:fill="FFFFFF"/>
            <w:vAlign w:val="center"/>
          </w:tcPr>
          <w:p w14:paraId="4176FEF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136</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0D1FA75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Կենսաօբյեկտներում/արյուն, մեզ/ ծանր մետաղների որոշման անալիզատոր</w:t>
            </w:r>
          </w:p>
        </w:tc>
      </w:tr>
    </w:tbl>
    <w:p w14:paraId="0E3775CA"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00AE8D45" w14:textId="77777777" w:rsidR="003E2D06" w:rsidRPr="003E2D06" w:rsidRDefault="003E2D06" w:rsidP="003E2D06">
      <w:pPr>
        <w:spacing w:after="0" w:line="240" w:lineRule="auto"/>
        <w:ind w:firstLine="567"/>
        <w:rPr>
          <w:rFonts w:ascii="GHEA Grapalat" w:eastAsia="Times New Roman" w:hAnsi="GHEA Grapalat" w:cs="Sylfaen"/>
          <w:i/>
          <w:sz w:val="20"/>
          <w:szCs w:val="24"/>
          <w:lang w:val="es-ES"/>
        </w:rPr>
      </w:pPr>
    </w:p>
    <w:p w14:paraId="436E3D19" w14:textId="77777777" w:rsidR="003E2D06" w:rsidRPr="003E2D06" w:rsidRDefault="003E2D06" w:rsidP="003E2D06">
      <w:pPr>
        <w:spacing w:after="0" w:line="240" w:lineRule="auto"/>
        <w:ind w:firstLine="567"/>
        <w:rPr>
          <w:rFonts w:ascii="GHEA Grapalat" w:eastAsia="Times New Roman" w:hAnsi="GHEA Grapalat" w:cs="Sylfaen"/>
          <w:i/>
          <w:sz w:val="20"/>
          <w:szCs w:val="24"/>
          <w:lang w:val="es-ES"/>
        </w:rPr>
      </w:pPr>
    </w:p>
    <w:p w14:paraId="772AC84A" w14:textId="77777777" w:rsidR="003E2D06" w:rsidRPr="003E2D06" w:rsidRDefault="003E2D06" w:rsidP="003E2D06">
      <w:pPr>
        <w:spacing w:after="0" w:line="240" w:lineRule="auto"/>
        <w:jc w:val="center"/>
        <w:rPr>
          <w:rFonts w:ascii="GHEA Grapalat" w:eastAsia="Times New Roman" w:hAnsi="GHEA Grapalat" w:cs="Times New Roman"/>
          <w:b/>
          <w:sz w:val="20"/>
          <w:szCs w:val="24"/>
          <w:lang w:val="es-ES"/>
        </w:rPr>
      </w:pPr>
      <w:r w:rsidRPr="003E2D06">
        <w:rPr>
          <w:rFonts w:ascii="GHEA Grapalat" w:eastAsia="Times New Roman" w:hAnsi="GHEA Grapalat" w:cs="Times New Roman"/>
          <w:b/>
          <w:sz w:val="20"/>
          <w:szCs w:val="24"/>
          <w:lang w:val="es-ES"/>
        </w:rPr>
        <w:t xml:space="preserve">2.  </w:t>
      </w:r>
      <w:r w:rsidRPr="003E2D06">
        <w:rPr>
          <w:rFonts w:ascii="GHEA Grapalat" w:eastAsia="Times New Roman" w:hAnsi="GHEA Grapalat" w:cs="Sylfaen"/>
          <w:b/>
          <w:sz w:val="20"/>
          <w:szCs w:val="24"/>
        </w:rPr>
        <w:t>ՄԱՍՆԱԿՑԻ</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Sylfaen"/>
          <w:b/>
          <w:sz w:val="20"/>
          <w:szCs w:val="24"/>
        </w:rPr>
        <w:t>ՄԱՍՆԱԿՑՈՒԹՅԱՆ</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Sylfaen"/>
          <w:b/>
          <w:sz w:val="20"/>
          <w:szCs w:val="24"/>
        </w:rPr>
        <w:t>ԻՐԱՎՈՒՆՔԻ</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Sylfaen"/>
          <w:b/>
          <w:sz w:val="20"/>
          <w:szCs w:val="24"/>
        </w:rPr>
        <w:t>ՊԱՀԱՆՋՆԵՐԸ</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Sylfaen"/>
          <w:b/>
          <w:sz w:val="20"/>
          <w:szCs w:val="24"/>
        </w:rPr>
        <w:t>ՈՐԱԿԱՎՈՐՄԱՆ</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Sylfaen"/>
          <w:b/>
          <w:sz w:val="20"/>
          <w:szCs w:val="24"/>
        </w:rPr>
        <w:t>ՉԱՓԱՆԻՇՆԵՐԸ</w:t>
      </w:r>
      <w:r w:rsidRPr="003E2D06">
        <w:rPr>
          <w:rFonts w:ascii="GHEA Grapalat" w:eastAsia="Times New Roman" w:hAnsi="GHEA Grapalat" w:cs="Times New Roman"/>
          <w:b/>
          <w:sz w:val="20"/>
          <w:szCs w:val="24"/>
          <w:lang w:val="es-ES"/>
        </w:rPr>
        <w:t xml:space="preserve">  ԵՎ </w:t>
      </w:r>
      <w:r w:rsidRPr="003E2D06">
        <w:rPr>
          <w:rFonts w:ascii="GHEA Grapalat" w:eastAsia="Times New Roman" w:hAnsi="GHEA Grapalat" w:cs="Sylfaen"/>
          <w:b/>
          <w:sz w:val="20"/>
          <w:szCs w:val="24"/>
        </w:rPr>
        <w:t>ԴՐԱՆՑ</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Sylfaen"/>
          <w:b/>
          <w:sz w:val="20"/>
          <w:szCs w:val="24"/>
          <w:lang w:val="es-ES"/>
        </w:rPr>
        <w:t>Գ</w:t>
      </w:r>
      <w:r w:rsidRPr="003E2D06">
        <w:rPr>
          <w:rFonts w:ascii="GHEA Grapalat" w:eastAsia="Times New Roman" w:hAnsi="GHEA Grapalat" w:cs="Sylfaen"/>
          <w:b/>
          <w:sz w:val="20"/>
          <w:szCs w:val="24"/>
        </w:rPr>
        <w:t>ՆԱՀԱՏՄԱՆ</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Sylfaen"/>
          <w:b/>
          <w:sz w:val="20"/>
          <w:szCs w:val="24"/>
        </w:rPr>
        <w:t>ԿԱՐ</w:t>
      </w:r>
      <w:r w:rsidRPr="003E2D06">
        <w:rPr>
          <w:rFonts w:ascii="GHEA Grapalat" w:eastAsia="Times New Roman" w:hAnsi="GHEA Grapalat" w:cs="Sylfaen"/>
          <w:b/>
          <w:sz w:val="20"/>
          <w:szCs w:val="24"/>
          <w:lang w:val="es-ES"/>
        </w:rPr>
        <w:t>Գ</w:t>
      </w:r>
      <w:r w:rsidRPr="003E2D06">
        <w:rPr>
          <w:rFonts w:ascii="GHEA Grapalat" w:eastAsia="Times New Roman" w:hAnsi="GHEA Grapalat" w:cs="Sylfaen"/>
          <w:b/>
          <w:sz w:val="20"/>
          <w:szCs w:val="24"/>
        </w:rPr>
        <w:t>Ը</w:t>
      </w:r>
      <w:r w:rsidRPr="003E2D06">
        <w:rPr>
          <w:rFonts w:ascii="GHEA Grapalat" w:eastAsia="Times New Roman" w:hAnsi="GHEA Grapalat" w:cs="Times New Roman"/>
          <w:b/>
          <w:sz w:val="20"/>
          <w:szCs w:val="24"/>
          <w:lang w:val="es-ES"/>
        </w:rPr>
        <w:t xml:space="preserve"> </w:t>
      </w:r>
    </w:p>
    <w:p w14:paraId="3F52ACE1" w14:textId="77777777" w:rsidR="003E2D06" w:rsidRPr="003E2D06" w:rsidRDefault="003E2D06" w:rsidP="003E2D06">
      <w:pPr>
        <w:spacing w:after="0" w:line="240" w:lineRule="auto"/>
        <w:ind w:firstLine="567"/>
        <w:jc w:val="both"/>
        <w:rPr>
          <w:rFonts w:ascii="GHEA Grapalat" w:eastAsia="Times New Roman" w:hAnsi="GHEA Grapalat" w:cs="Times New Roman"/>
          <w:sz w:val="24"/>
          <w:lang w:val="es-ES"/>
        </w:rPr>
      </w:pPr>
    </w:p>
    <w:p w14:paraId="61BF0017" w14:textId="77777777" w:rsidR="003E2D06" w:rsidRPr="003E2D06" w:rsidRDefault="003E2D06" w:rsidP="003E2D06">
      <w:pPr>
        <w:spacing w:after="0" w:line="240" w:lineRule="auto"/>
        <w:ind w:firstLine="567"/>
        <w:jc w:val="both"/>
        <w:rPr>
          <w:rFonts w:ascii="GHEA Grapalat" w:eastAsia="Times New Roman" w:hAnsi="GHEA Grapalat" w:cs="Arial Armenian"/>
          <w:sz w:val="20"/>
          <w:szCs w:val="24"/>
          <w:lang w:val="es-ES"/>
        </w:rPr>
      </w:pPr>
      <w:r w:rsidRPr="003E2D06">
        <w:rPr>
          <w:rFonts w:ascii="GHEA Grapalat" w:eastAsia="Times New Roman" w:hAnsi="GHEA Grapalat" w:cs="Arial Armenian"/>
          <w:sz w:val="20"/>
          <w:szCs w:val="24"/>
          <w:lang w:val="es-ES"/>
        </w:rPr>
        <w:t xml:space="preserve">2.1 </w:t>
      </w:r>
      <w:r w:rsidRPr="003E2D06">
        <w:rPr>
          <w:rFonts w:ascii="GHEA Grapalat" w:eastAsia="Times New Roman" w:hAnsi="GHEA Grapalat" w:cs="Sylfaen"/>
          <w:sz w:val="20"/>
          <w:szCs w:val="24"/>
          <w:lang w:val="ru-RU"/>
        </w:rPr>
        <w:t>Սույն</w:t>
      </w:r>
      <w:r w:rsidRPr="003E2D06">
        <w:rPr>
          <w:rFonts w:ascii="GHEA Grapalat" w:eastAsia="Times New Roman" w:hAnsi="GHEA Grapalat" w:cs="Arial Armenian"/>
          <w:sz w:val="20"/>
          <w:szCs w:val="24"/>
          <w:lang w:val="es-ES"/>
        </w:rPr>
        <w:t xml:space="preserve">  ընթացակարգին </w:t>
      </w:r>
      <w:r w:rsidRPr="003E2D06">
        <w:rPr>
          <w:rFonts w:ascii="GHEA Grapalat" w:eastAsia="Times New Roman" w:hAnsi="GHEA Grapalat" w:cs="Sylfaen"/>
          <w:sz w:val="20"/>
          <w:szCs w:val="24"/>
          <w:lang w:val="ru-RU"/>
        </w:rPr>
        <w:t>մասնակցելու</w:t>
      </w:r>
      <w:r w:rsidRPr="003E2D06">
        <w:rPr>
          <w:rFonts w:ascii="GHEA Grapalat" w:eastAsia="Times New Roman" w:hAnsi="GHEA Grapalat" w:cs="Arial Armenian"/>
          <w:sz w:val="20"/>
          <w:szCs w:val="24"/>
          <w:lang w:val="es-ES"/>
        </w:rPr>
        <w:t xml:space="preserve"> </w:t>
      </w:r>
      <w:r w:rsidRPr="003E2D06">
        <w:rPr>
          <w:rFonts w:ascii="GHEA Grapalat" w:eastAsia="Times New Roman" w:hAnsi="GHEA Grapalat" w:cs="Sylfaen"/>
          <w:sz w:val="20"/>
          <w:szCs w:val="24"/>
          <w:lang w:val="ru-RU"/>
        </w:rPr>
        <w:t>իրավունք</w:t>
      </w:r>
      <w:r w:rsidRPr="003E2D06">
        <w:rPr>
          <w:rFonts w:ascii="GHEA Grapalat" w:eastAsia="Times New Roman" w:hAnsi="GHEA Grapalat" w:cs="Arial Armenian"/>
          <w:sz w:val="20"/>
          <w:szCs w:val="24"/>
          <w:lang w:val="es-ES"/>
        </w:rPr>
        <w:t xml:space="preserve"> </w:t>
      </w:r>
      <w:r w:rsidRPr="003E2D06">
        <w:rPr>
          <w:rFonts w:ascii="GHEA Grapalat" w:eastAsia="Times New Roman" w:hAnsi="GHEA Grapalat" w:cs="Sylfaen"/>
          <w:sz w:val="20"/>
          <w:szCs w:val="24"/>
          <w:lang w:val="ru-RU"/>
        </w:rPr>
        <w:t>չունեն</w:t>
      </w:r>
      <w:r w:rsidRPr="003E2D06">
        <w:rPr>
          <w:rFonts w:ascii="GHEA Grapalat" w:eastAsia="Times New Roman" w:hAnsi="GHEA Grapalat" w:cs="Arial Armenian"/>
          <w:sz w:val="20"/>
          <w:szCs w:val="24"/>
          <w:lang w:val="es-ES"/>
        </w:rPr>
        <w:t xml:space="preserve"> </w:t>
      </w:r>
      <w:r w:rsidRPr="003E2D06">
        <w:rPr>
          <w:rFonts w:ascii="GHEA Grapalat" w:eastAsia="Times New Roman" w:hAnsi="GHEA Grapalat" w:cs="Sylfaen"/>
          <w:sz w:val="20"/>
          <w:szCs w:val="24"/>
          <w:lang w:val="ru-RU"/>
        </w:rPr>
        <w:t>անձինք</w:t>
      </w:r>
      <w:r w:rsidRPr="003E2D06">
        <w:rPr>
          <w:rFonts w:ascii="GHEA Grapalat" w:eastAsia="Times New Roman" w:hAnsi="GHEA Grapalat" w:cs="Sylfaen"/>
          <w:sz w:val="20"/>
          <w:szCs w:val="24"/>
          <w:lang w:val="es-ES"/>
        </w:rPr>
        <w:t>.</w:t>
      </w:r>
    </w:p>
    <w:p w14:paraId="77734FB7"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s-ES"/>
        </w:rPr>
      </w:pPr>
      <w:r w:rsidRPr="003E2D06">
        <w:rPr>
          <w:rFonts w:ascii="GHEA Grapalat" w:eastAsia="Times New Roman" w:hAnsi="GHEA Grapalat" w:cs="Times New Roman"/>
          <w:sz w:val="20"/>
          <w:szCs w:val="20"/>
          <w:lang w:val="es-ES"/>
        </w:rPr>
        <w:t xml:space="preserve">1) </w:t>
      </w:r>
      <w:r w:rsidRPr="003E2D06">
        <w:rPr>
          <w:rFonts w:ascii="GHEA Grapalat" w:eastAsia="Times New Roman" w:hAnsi="GHEA Grapalat" w:cs="Sylfaen"/>
          <w:sz w:val="20"/>
          <w:szCs w:val="20"/>
        </w:rPr>
        <w:t>որոնք</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հայտը</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ներկայացնելու</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օրվա</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դրությամբ</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դատական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կարգով</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ճանաչվել</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են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սնանկ</w:t>
      </w:r>
      <w:r w:rsidRPr="003E2D06">
        <w:rPr>
          <w:rFonts w:ascii="GHEA Grapalat" w:eastAsia="Times New Roman" w:hAnsi="GHEA Grapalat" w:cs="Times New Roman"/>
          <w:sz w:val="20"/>
          <w:szCs w:val="20"/>
          <w:lang w:val="es-ES"/>
        </w:rPr>
        <w:t xml:space="preserve">. </w:t>
      </w:r>
    </w:p>
    <w:p w14:paraId="1DC605C3" w14:textId="77777777" w:rsidR="003E2D06" w:rsidRPr="003E2D06" w:rsidRDefault="003E2D06" w:rsidP="003E2D06">
      <w:pPr>
        <w:tabs>
          <w:tab w:val="left" w:pos="7200"/>
        </w:tabs>
        <w:spacing w:after="0" w:line="240" w:lineRule="auto"/>
        <w:ind w:firstLine="720"/>
        <w:jc w:val="both"/>
        <w:rPr>
          <w:rFonts w:ascii="GHEA Grapalat" w:eastAsia="Times New Roman" w:hAnsi="GHEA Grapalat" w:cs="Times New Roman"/>
          <w:sz w:val="20"/>
          <w:szCs w:val="20"/>
          <w:lang w:val="es-ES"/>
        </w:rPr>
      </w:pPr>
      <w:r w:rsidRPr="003E2D06">
        <w:rPr>
          <w:rFonts w:ascii="GHEA Grapalat" w:eastAsia="Times New Roman" w:hAnsi="GHEA Grapalat" w:cs="Times New Roman"/>
          <w:sz w:val="20"/>
          <w:szCs w:val="20"/>
          <w:lang w:val="es-ES"/>
        </w:rPr>
        <w:lastRenderedPageBreak/>
        <w:t xml:space="preserve">2) </w:t>
      </w:r>
      <w:r w:rsidRPr="003E2D06">
        <w:rPr>
          <w:rFonts w:ascii="GHEA Grapalat" w:eastAsia="Times New Roman" w:hAnsi="GHEA Grapalat" w:cs="Sylfaen"/>
          <w:sz w:val="20"/>
          <w:szCs w:val="20"/>
        </w:rPr>
        <w:t>որոնք</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հայտը</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ներկայացնելու</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օրվա</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դրությամբ</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Times New Roman"/>
          <w:sz w:val="20"/>
          <w:szCs w:val="20"/>
        </w:rPr>
        <w:t>հարկային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մարմնի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կողմից</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վերահսկվող</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եկամուտների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գծով</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ունեն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իրենց</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ներկայացրած</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գնային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առաջարկի</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մինչև</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մեկ</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տոկոսը</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բայց</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ոչ</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ավելի</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քան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հիսուն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հազար</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Հայաստանի</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Հանրապետության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դրամը</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Times New Roman"/>
          <w:sz w:val="20"/>
          <w:szCs w:val="20"/>
        </w:rPr>
        <w:t>գերազանցող</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ժամկետանց</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պարտավորություններ</w:t>
      </w:r>
      <w:r w:rsidRPr="003E2D06">
        <w:rPr>
          <w:rFonts w:ascii="GHEA Grapalat" w:eastAsia="Times New Roman" w:hAnsi="GHEA Grapalat" w:cs="Times New Roman"/>
          <w:sz w:val="20"/>
          <w:szCs w:val="20"/>
          <w:lang w:val="es-ES"/>
        </w:rPr>
        <w:t>.</w:t>
      </w:r>
    </w:p>
    <w:p w14:paraId="50D7BB11"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s-ES"/>
        </w:rPr>
      </w:pPr>
      <w:r w:rsidRPr="003E2D06">
        <w:rPr>
          <w:rFonts w:ascii="GHEA Grapalat" w:eastAsia="Times New Roman" w:hAnsi="GHEA Grapalat" w:cs="Times New Roman"/>
          <w:sz w:val="20"/>
          <w:szCs w:val="20"/>
          <w:lang w:val="es-ES"/>
        </w:rPr>
        <w:t xml:space="preserve">3) </w:t>
      </w:r>
      <w:r w:rsidRPr="003E2D06">
        <w:rPr>
          <w:rFonts w:ascii="GHEA Grapalat" w:eastAsia="Times New Roman" w:hAnsi="GHEA Grapalat" w:cs="Times New Roman"/>
          <w:sz w:val="20"/>
          <w:szCs w:val="20"/>
        </w:rPr>
        <w:t>որոնք</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կամ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որոնց</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գործադիր</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մարմնի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ներկայացուցիչը</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հայտը</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ներկայացնելու</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օրվան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նախորդող</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երեք</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տարիների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ընթացքում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դատապարտված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է</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եղել</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ահաբեկչության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ֆինանսավորման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երեխայի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շահագործման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կամ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մարդկային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թրաֆիքինգ</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ներառող</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հանցագործության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հանցավոր</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համագործակցություն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ստեղծելու</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կամ</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դրան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մասնակցելու</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կաշառք</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ստանալու</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կաշառք</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տալու</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կամ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կաշառքի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միջնորդության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և</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օրենքով</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նախատեսված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տնտեսական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գործունեության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դեմ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ուղղված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հանցագործությունների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համար</w:t>
      </w:r>
      <w:r w:rsidRPr="003E2D06">
        <w:rPr>
          <w:rFonts w:ascii="GHEA Grapalat" w:eastAsia="Times New Roman" w:hAnsi="GHEA Grapalat" w:cs="Times New Roman"/>
          <w:sz w:val="20"/>
          <w:szCs w:val="20"/>
          <w:lang w:val="es-ES"/>
        </w:rPr>
        <w:t>,</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բացառությամբ</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այն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դեպքերի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երբ</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դատվածությունը</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օրենքով</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սահմանված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կարգով</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հանված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կամ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մարված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է</w:t>
      </w:r>
      <w:r w:rsidRPr="003E2D06">
        <w:rPr>
          <w:rFonts w:ascii="GHEA Grapalat" w:eastAsia="Times New Roman" w:hAnsi="GHEA Grapalat" w:cs="Times New Roman"/>
          <w:sz w:val="20"/>
          <w:szCs w:val="20"/>
          <w:lang w:val="es-ES"/>
        </w:rPr>
        <w:t xml:space="preserve">.  </w:t>
      </w:r>
    </w:p>
    <w:p w14:paraId="7F3061F9"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s-ES"/>
        </w:rPr>
      </w:pPr>
      <w:r w:rsidRPr="003E2D06">
        <w:rPr>
          <w:rFonts w:ascii="GHEA Grapalat" w:eastAsia="Times New Roman" w:hAnsi="GHEA Grapalat" w:cs="Sylfaen"/>
          <w:sz w:val="20"/>
          <w:szCs w:val="20"/>
          <w:lang w:val="es-ES"/>
        </w:rPr>
        <w:t>4)</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որոնց</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վերաբերյալ</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հայտը</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ներկայացվելու</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օրվան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նախորդող</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մեկ</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տարվա</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ընթացքում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առկա</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է</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օրենքով</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սահմանված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կարգով</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կայացված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անբողոքարկելի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վարչական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ակտ</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գնումների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ոլորտում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հակամրցակցային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համաձայնության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կամ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գերիշխող</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դիրքի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չարաշահման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համար</w:t>
      </w:r>
      <w:r w:rsidRPr="003E2D06">
        <w:rPr>
          <w:rFonts w:ascii="GHEA Grapalat" w:eastAsia="Times New Roman" w:hAnsi="GHEA Grapalat" w:cs="Sylfaen"/>
          <w:sz w:val="20"/>
          <w:szCs w:val="20"/>
          <w:lang w:val="es-ES"/>
        </w:rPr>
        <w:t>.</w:t>
      </w:r>
    </w:p>
    <w:p w14:paraId="7E2B95C0"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s-ES"/>
        </w:rPr>
      </w:pPr>
      <w:r w:rsidRPr="003E2D06">
        <w:rPr>
          <w:rFonts w:ascii="GHEA Grapalat" w:eastAsia="Times New Roman" w:hAnsi="GHEA Grapalat" w:cs="Sylfaen"/>
          <w:sz w:val="20"/>
          <w:szCs w:val="20"/>
          <w:lang w:val="es-ES"/>
        </w:rPr>
        <w:t xml:space="preserve">5) </w:t>
      </w:r>
      <w:r w:rsidRPr="003E2D06">
        <w:rPr>
          <w:rFonts w:ascii="GHEA Grapalat" w:eastAsia="Times New Roman" w:hAnsi="GHEA Grapalat" w:cs="Sylfaen"/>
          <w:sz w:val="20"/>
          <w:szCs w:val="20"/>
        </w:rPr>
        <w:t>որոնք</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հայտը</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ներկայացնելու</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օրվա</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դրությամբ</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ներառված</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են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Եվրասիական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տնտեսական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միությանն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անդամակցող</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երկրների</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գնումների</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մասին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օրենսդրության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համաձայն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հրապարակված</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գնումների</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գործընթացին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մասնակցելու</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իրավունք</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չունեցող</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մասնակիցների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ցուցակում</w:t>
      </w:r>
      <w:r w:rsidRPr="003E2D06">
        <w:rPr>
          <w:rFonts w:ascii="GHEA Grapalat" w:eastAsia="Times New Roman" w:hAnsi="GHEA Grapalat" w:cs="Sylfaen"/>
          <w:sz w:val="20"/>
          <w:szCs w:val="20"/>
          <w:lang w:val="es-ES"/>
        </w:rPr>
        <w:t xml:space="preserve">. </w:t>
      </w:r>
    </w:p>
    <w:p w14:paraId="691CD02C"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es-ES"/>
        </w:rPr>
      </w:pPr>
      <w:r w:rsidRPr="003E2D06">
        <w:rPr>
          <w:rFonts w:ascii="GHEA Grapalat" w:eastAsia="Times New Roman" w:hAnsi="GHEA Grapalat" w:cs="Times New Roman"/>
          <w:sz w:val="20"/>
          <w:szCs w:val="20"/>
          <w:lang w:val="es-ES"/>
        </w:rPr>
        <w:t xml:space="preserve">   6) </w:t>
      </w:r>
      <w:r w:rsidRPr="003E2D06">
        <w:rPr>
          <w:rFonts w:ascii="GHEA Grapalat" w:eastAsia="Times New Roman" w:hAnsi="GHEA Grapalat" w:cs="Times New Roman"/>
          <w:sz w:val="20"/>
          <w:szCs w:val="20"/>
        </w:rPr>
        <w:t>որոնք</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հայտը</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ներկայացնելու</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օրվա</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դրությամբ</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ներառված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են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գնումների</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գործընթացին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մասնակցելու</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իրավունք</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չունեցող</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մասնակիցների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ցուցակում</w:t>
      </w:r>
      <w:r w:rsidRPr="003E2D06">
        <w:rPr>
          <w:rFonts w:ascii="GHEA Grapalat" w:eastAsia="Times New Roman" w:hAnsi="GHEA Grapalat" w:cs="Times New Roman"/>
          <w:sz w:val="20"/>
          <w:szCs w:val="20"/>
          <w:lang w:val="es-ES"/>
        </w:rPr>
        <w:t>:</w:t>
      </w:r>
    </w:p>
    <w:p w14:paraId="116B17B5"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es-ES"/>
        </w:rPr>
      </w:pPr>
      <w:r w:rsidRPr="003E2D06">
        <w:rPr>
          <w:rFonts w:ascii="GHEA Grapalat" w:eastAsia="Times New Roman" w:hAnsi="GHEA Grapalat" w:cs="Sylfaen"/>
          <w:sz w:val="20"/>
          <w:szCs w:val="24"/>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479278F"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es-ES"/>
        </w:rPr>
      </w:pPr>
      <w:r w:rsidRPr="003E2D06">
        <w:rPr>
          <w:rFonts w:ascii="GHEA Grapalat" w:eastAsia="Times New Roman" w:hAnsi="GHEA Grapalat" w:cs="Sylfaen"/>
          <w:sz w:val="20"/>
          <w:szCs w:val="24"/>
          <w:lang w:val="es-ES"/>
        </w:rPr>
        <w:t>2.2 Մասնակցության իրավունքի գնահատման համար մասնակիցը հայտով պետք է ներկայացնի իր կողմից հաստատված` սույն</w:t>
      </w:r>
      <w:r w:rsidRPr="003E2D06">
        <w:rPr>
          <w:rFonts w:ascii="GHEA Grapalat" w:eastAsia="Times New Roman" w:hAnsi="GHEA Grapalat" w:cs="Arial"/>
          <w:sz w:val="20"/>
          <w:szCs w:val="24"/>
          <w:lang w:val="es-ES"/>
        </w:rPr>
        <w:t xml:space="preserve"> </w:t>
      </w:r>
      <w:r w:rsidRPr="003E2D06">
        <w:rPr>
          <w:rFonts w:ascii="GHEA Grapalat" w:eastAsia="Times New Roman" w:hAnsi="GHEA Grapalat" w:cs="Sylfaen"/>
          <w:sz w:val="20"/>
          <w:szCs w:val="24"/>
          <w:lang w:val="es-ES"/>
        </w:rPr>
        <w:t>հրավերի</w:t>
      </w:r>
      <w:r w:rsidRPr="003E2D06">
        <w:rPr>
          <w:rFonts w:ascii="GHEA Grapalat" w:eastAsia="Times New Roman" w:hAnsi="GHEA Grapalat" w:cs="Arial"/>
          <w:sz w:val="20"/>
          <w:szCs w:val="24"/>
          <w:lang w:val="es-ES"/>
        </w:rPr>
        <w:t xml:space="preserve"> 2-րդ </w:t>
      </w:r>
      <w:r w:rsidRPr="003E2D06">
        <w:rPr>
          <w:rFonts w:ascii="GHEA Grapalat" w:eastAsia="Times New Roman" w:hAnsi="GHEA Grapalat" w:cs="Sylfaen"/>
          <w:sz w:val="20"/>
          <w:szCs w:val="24"/>
          <w:lang w:val="es-ES"/>
        </w:rPr>
        <w:t>մասի</w:t>
      </w:r>
      <w:r w:rsidRPr="003E2D06">
        <w:rPr>
          <w:rFonts w:ascii="GHEA Grapalat" w:eastAsia="Times New Roman" w:hAnsi="GHEA Grapalat" w:cs="Arial"/>
          <w:sz w:val="20"/>
          <w:szCs w:val="24"/>
          <w:lang w:val="es-ES"/>
        </w:rPr>
        <w:t xml:space="preserve"> 2.</w:t>
      </w:r>
      <w:r w:rsidRPr="003E2D06">
        <w:rPr>
          <w:rFonts w:ascii="GHEA Grapalat" w:eastAsia="Times New Roman" w:hAnsi="GHEA Grapalat" w:cs="Arial"/>
          <w:sz w:val="20"/>
          <w:szCs w:val="24"/>
          <w:lang w:val="hy-AM"/>
        </w:rPr>
        <w:t>1</w:t>
      </w:r>
      <w:r w:rsidRPr="003E2D06">
        <w:rPr>
          <w:rFonts w:ascii="GHEA Grapalat" w:eastAsia="Times New Roman" w:hAnsi="GHEA Grapalat" w:cs="Arial"/>
          <w:sz w:val="20"/>
          <w:szCs w:val="24"/>
          <w:lang w:val="es-ES"/>
        </w:rPr>
        <w:t xml:space="preserve"> </w:t>
      </w:r>
      <w:r w:rsidRPr="003E2D06">
        <w:rPr>
          <w:rFonts w:ascii="GHEA Grapalat" w:eastAsia="Times New Roman" w:hAnsi="GHEA Grapalat" w:cs="Sylfaen"/>
          <w:sz w:val="20"/>
          <w:szCs w:val="24"/>
          <w:lang w:val="es-ES"/>
        </w:rPr>
        <w:t>կետով</w:t>
      </w:r>
      <w:r w:rsidRPr="003E2D06">
        <w:rPr>
          <w:rFonts w:ascii="GHEA Grapalat" w:eastAsia="Times New Roman" w:hAnsi="GHEA Grapalat" w:cs="Arial"/>
          <w:sz w:val="20"/>
          <w:szCs w:val="24"/>
          <w:lang w:val="es-ES"/>
        </w:rPr>
        <w:t xml:space="preserve"> </w:t>
      </w:r>
      <w:r w:rsidRPr="003E2D06">
        <w:rPr>
          <w:rFonts w:ascii="GHEA Grapalat" w:eastAsia="Times New Roman" w:hAnsi="GHEA Grapalat" w:cs="Sylfaen"/>
          <w:sz w:val="20"/>
          <w:szCs w:val="24"/>
          <w:lang w:val="es-ES"/>
        </w:rPr>
        <w:t>նախատեսված</w:t>
      </w:r>
      <w:r w:rsidRPr="003E2D06">
        <w:rPr>
          <w:rFonts w:ascii="GHEA Grapalat" w:eastAsia="Times New Roman" w:hAnsi="GHEA Grapalat" w:cs="Arial"/>
          <w:sz w:val="20"/>
          <w:szCs w:val="24"/>
          <w:lang w:val="es-ES"/>
        </w:rPr>
        <w:t xml:space="preserve"> </w:t>
      </w:r>
      <w:r w:rsidRPr="003E2D06">
        <w:rPr>
          <w:rFonts w:ascii="GHEA Grapalat" w:eastAsia="Times New Roman" w:hAnsi="GHEA Grapalat" w:cs="Sylfaen"/>
          <w:sz w:val="20"/>
          <w:szCs w:val="24"/>
          <w:lang w:val="es-ES"/>
        </w:rPr>
        <w:t>գրավոր</w:t>
      </w:r>
      <w:r w:rsidRPr="003E2D06">
        <w:rPr>
          <w:rFonts w:ascii="GHEA Grapalat" w:eastAsia="Times New Roman" w:hAnsi="GHEA Grapalat" w:cs="Arial"/>
          <w:sz w:val="20"/>
          <w:szCs w:val="24"/>
          <w:lang w:val="es-ES"/>
        </w:rPr>
        <w:t xml:space="preserve"> </w:t>
      </w:r>
      <w:r w:rsidRPr="003E2D06">
        <w:rPr>
          <w:rFonts w:ascii="GHEA Grapalat" w:eastAsia="Times New Roman" w:hAnsi="GHEA Grapalat" w:cs="Sylfaen"/>
          <w:sz w:val="20"/>
          <w:szCs w:val="24"/>
          <w:lang w:val="es-ES"/>
        </w:rPr>
        <w:t xml:space="preserve">հայտարարություն: </w:t>
      </w:r>
      <w:r w:rsidRPr="003E2D06">
        <w:rPr>
          <w:rFonts w:ascii="GHEA Grapalat" w:eastAsia="Times New Roman" w:hAnsi="GHEA Grapalat" w:cs="Sylfaen"/>
          <w:sz w:val="20"/>
          <w:szCs w:val="24"/>
        </w:rPr>
        <w:t>Բացի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սույն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կետով</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նախատեսված</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հայտարարությունից</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մասնակցության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իրավունքի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գնահատման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համար</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մասնակցից</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այդ</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թվում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ընտրված</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մասնակցից</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այլ</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փաստաթղթեր</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կամ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հիմնավորումներ</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չեն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կարող</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պահանջվել</w:t>
      </w:r>
      <w:r w:rsidRPr="003E2D06">
        <w:rPr>
          <w:rFonts w:ascii="GHEA Grapalat" w:eastAsia="Times New Roman" w:hAnsi="GHEA Grapalat" w:cs="Sylfaen"/>
          <w:sz w:val="20"/>
          <w:szCs w:val="24"/>
          <w:lang w:val="es-ES"/>
        </w:rPr>
        <w:t>:</w:t>
      </w:r>
      <w:r w:rsidRPr="003E2D06">
        <w:rPr>
          <w:rFonts w:ascii="GHEA Grapalat" w:eastAsia="Times New Roman" w:hAnsi="GHEA Grapalat" w:cs="Tahoma"/>
          <w:sz w:val="20"/>
          <w:szCs w:val="24"/>
          <w:lang w:val="hy-AM"/>
        </w:rPr>
        <w:t xml:space="preserve"> </w:t>
      </w:r>
      <w:r w:rsidRPr="003E2D06">
        <w:rPr>
          <w:rFonts w:ascii="GHEA Grapalat" w:eastAsia="Times New Roman" w:hAnsi="GHEA Grapalat" w:cs="Tahoma"/>
          <w:sz w:val="20"/>
          <w:szCs w:val="24"/>
        </w:rPr>
        <w:t>Մասնակցի</w:t>
      </w:r>
      <w:r w:rsidRPr="003E2D06">
        <w:rPr>
          <w:rFonts w:ascii="GHEA Grapalat" w:eastAsia="Times New Roman" w:hAnsi="GHEA Grapalat" w:cs="Tahoma"/>
          <w:sz w:val="20"/>
          <w:szCs w:val="24"/>
          <w:lang w:val="es-ES"/>
        </w:rPr>
        <w:t xml:space="preserve"> </w:t>
      </w:r>
      <w:r w:rsidRPr="003E2D06">
        <w:rPr>
          <w:rFonts w:ascii="GHEA Grapalat" w:eastAsia="Times New Roman" w:hAnsi="GHEA Grapalat" w:cs="Tahoma"/>
          <w:sz w:val="20"/>
          <w:szCs w:val="24"/>
        </w:rPr>
        <w:t>հայտարարության</w:t>
      </w:r>
      <w:r w:rsidRPr="003E2D06">
        <w:rPr>
          <w:rFonts w:ascii="GHEA Grapalat" w:eastAsia="Times New Roman" w:hAnsi="GHEA Grapalat" w:cs="Tahoma"/>
          <w:sz w:val="20"/>
          <w:szCs w:val="24"/>
          <w:lang w:val="es-ES"/>
        </w:rPr>
        <w:t xml:space="preserve"> </w:t>
      </w:r>
      <w:r w:rsidRPr="003E2D06">
        <w:rPr>
          <w:rFonts w:ascii="GHEA Grapalat" w:eastAsia="Times New Roman" w:hAnsi="GHEA Grapalat" w:cs="Tahoma"/>
          <w:sz w:val="20"/>
          <w:szCs w:val="24"/>
        </w:rPr>
        <w:t>իսկությունը</w:t>
      </w:r>
      <w:r w:rsidRPr="003E2D06">
        <w:rPr>
          <w:rFonts w:ascii="GHEA Grapalat" w:eastAsia="Times New Roman" w:hAnsi="GHEA Grapalat" w:cs="Tahoma"/>
          <w:sz w:val="20"/>
          <w:szCs w:val="24"/>
          <w:lang w:val="es-ES"/>
        </w:rPr>
        <w:t xml:space="preserve"> </w:t>
      </w:r>
      <w:r w:rsidRPr="003E2D06">
        <w:rPr>
          <w:rFonts w:ascii="GHEA Grapalat" w:eastAsia="Times New Roman" w:hAnsi="GHEA Grapalat" w:cs="Tahoma"/>
          <w:sz w:val="20"/>
          <w:szCs w:val="24"/>
        </w:rPr>
        <w:t>գնահատող</w:t>
      </w:r>
      <w:r w:rsidRPr="003E2D06">
        <w:rPr>
          <w:rFonts w:ascii="GHEA Grapalat" w:eastAsia="Times New Roman" w:hAnsi="GHEA Grapalat" w:cs="Tahoma"/>
          <w:sz w:val="20"/>
          <w:szCs w:val="24"/>
          <w:lang w:val="es-ES"/>
        </w:rPr>
        <w:t xml:space="preserve"> </w:t>
      </w:r>
      <w:r w:rsidRPr="003E2D06">
        <w:rPr>
          <w:rFonts w:ascii="GHEA Grapalat" w:eastAsia="Times New Roman" w:hAnsi="GHEA Grapalat" w:cs="Tahoma"/>
          <w:sz w:val="20"/>
          <w:szCs w:val="24"/>
        </w:rPr>
        <w:t>հանձնաժողովը</w:t>
      </w:r>
      <w:r w:rsidRPr="003E2D06">
        <w:rPr>
          <w:rFonts w:ascii="GHEA Grapalat" w:eastAsia="Times New Roman" w:hAnsi="GHEA Grapalat" w:cs="Tahoma"/>
          <w:sz w:val="20"/>
          <w:szCs w:val="24"/>
          <w:lang w:val="es-ES"/>
        </w:rPr>
        <w:t xml:space="preserve"> (</w:t>
      </w:r>
      <w:r w:rsidRPr="003E2D06">
        <w:rPr>
          <w:rFonts w:ascii="GHEA Grapalat" w:eastAsia="Times New Roman" w:hAnsi="GHEA Grapalat" w:cs="Tahoma"/>
          <w:sz w:val="20"/>
          <w:szCs w:val="24"/>
        </w:rPr>
        <w:t>այսուհետ</w:t>
      </w:r>
      <w:r w:rsidRPr="003E2D06">
        <w:rPr>
          <w:rFonts w:ascii="GHEA Grapalat" w:eastAsia="Times New Roman" w:hAnsi="GHEA Grapalat" w:cs="Tahoma"/>
          <w:sz w:val="20"/>
          <w:szCs w:val="24"/>
          <w:lang w:val="es-ES"/>
        </w:rPr>
        <w:t xml:space="preserve">` </w:t>
      </w:r>
      <w:r w:rsidRPr="003E2D06">
        <w:rPr>
          <w:rFonts w:ascii="GHEA Grapalat" w:eastAsia="Times New Roman" w:hAnsi="GHEA Grapalat" w:cs="Tahoma"/>
          <w:sz w:val="20"/>
          <w:szCs w:val="24"/>
        </w:rPr>
        <w:t>հանձնաժողով</w:t>
      </w:r>
      <w:r w:rsidRPr="003E2D06">
        <w:rPr>
          <w:rFonts w:ascii="GHEA Grapalat" w:eastAsia="Times New Roman" w:hAnsi="GHEA Grapalat" w:cs="Tahoma"/>
          <w:sz w:val="20"/>
          <w:szCs w:val="24"/>
          <w:lang w:val="es-ES"/>
        </w:rPr>
        <w:t xml:space="preserve">) </w:t>
      </w:r>
      <w:r w:rsidRPr="003E2D06">
        <w:rPr>
          <w:rFonts w:ascii="GHEA Grapalat" w:eastAsia="Times New Roman" w:hAnsi="GHEA Grapalat" w:cs="Tahoma"/>
          <w:sz w:val="20"/>
          <w:szCs w:val="24"/>
        </w:rPr>
        <w:t>գնահատում</w:t>
      </w:r>
      <w:r w:rsidRPr="003E2D06">
        <w:rPr>
          <w:rFonts w:ascii="GHEA Grapalat" w:eastAsia="Times New Roman" w:hAnsi="GHEA Grapalat" w:cs="Tahoma"/>
          <w:sz w:val="20"/>
          <w:szCs w:val="24"/>
          <w:lang w:val="es-ES"/>
        </w:rPr>
        <w:t xml:space="preserve"> </w:t>
      </w:r>
      <w:r w:rsidRPr="003E2D06">
        <w:rPr>
          <w:rFonts w:ascii="GHEA Grapalat" w:eastAsia="Times New Roman" w:hAnsi="GHEA Grapalat" w:cs="Tahoma"/>
          <w:sz w:val="20"/>
          <w:szCs w:val="24"/>
        </w:rPr>
        <w:t>է</w:t>
      </w:r>
      <w:r w:rsidRPr="003E2D06">
        <w:rPr>
          <w:rFonts w:ascii="GHEA Grapalat" w:eastAsia="Times New Roman" w:hAnsi="GHEA Grapalat" w:cs="Tahoma"/>
          <w:sz w:val="20"/>
          <w:szCs w:val="24"/>
          <w:lang w:val="es-ES"/>
        </w:rPr>
        <w:t xml:space="preserve"> </w:t>
      </w:r>
      <w:r w:rsidRPr="003E2D06">
        <w:rPr>
          <w:rFonts w:ascii="GHEA Grapalat" w:eastAsia="Times New Roman" w:hAnsi="GHEA Grapalat" w:cs="Tahoma"/>
          <w:sz w:val="20"/>
          <w:szCs w:val="24"/>
        </w:rPr>
        <w:t>սույն</w:t>
      </w:r>
      <w:r w:rsidRPr="003E2D06">
        <w:rPr>
          <w:rFonts w:ascii="GHEA Grapalat" w:eastAsia="Times New Roman" w:hAnsi="GHEA Grapalat" w:cs="Tahoma"/>
          <w:sz w:val="20"/>
          <w:szCs w:val="24"/>
          <w:lang w:val="es-ES"/>
        </w:rPr>
        <w:t xml:space="preserve"> </w:t>
      </w:r>
      <w:r w:rsidRPr="003E2D06">
        <w:rPr>
          <w:rFonts w:ascii="GHEA Grapalat" w:eastAsia="Times New Roman" w:hAnsi="GHEA Grapalat" w:cs="Tahoma"/>
          <w:sz w:val="20"/>
          <w:szCs w:val="24"/>
        </w:rPr>
        <w:t>հրավերով</w:t>
      </w:r>
      <w:r w:rsidRPr="003E2D06">
        <w:rPr>
          <w:rFonts w:ascii="GHEA Grapalat" w:eastAsia="Times New Roman" w:hAnsi="GHEA Grapalat" w:cs="Tahoma"/>
          <w:sz w:val="20"/>
          <w:szCs w:val="24"/>
          <w:lang w:val="es-ES"/>
        </w:rPr>
        <w:t xml:space="preserve"> </w:t>
      </w:r>
      <w:r w:rsidRPr="003E2D06">
        <w:rPr>
          <w:rFonts w:ascii="GHEA Grapalat" w:eastAsia="Times New Roman" w:hAnsi="GHEA Grapalat" w:cs="Tahoma"/>
          <w:sz w:val="20"/>
          <w:szCs w:val="24"/>
        </w:rPr>
        <w:t>սահմանված</w:t>
      </w:r>
      <w:r w:rsidRPr="003E2D06">
        <w:rPr>
          <w:rFonts w:ascii="GHEA Grapalat" w:eastAsia="Times New Roman" w:hAnsi="GHEA Grapalat" w:cs="Tahoma"/>
          <w:sz w:val="20"/>
          <w:szCs w:val="24"/>
          <w:lang w:val="es-ES"/>
        </w:rPr>
        <w:t xml:space="preserve"> </w:t>
      </w:r>
      <w:r w:rsidRPr="003E2D06">
        <w:rPr>
          <w:rFonts w:ascii="GHEA Grapalat" w:eastAsia="Times New Roman" w:hAnsi="GHEA Grapalat" w:cs="Tahoma"/>
          <w:sz w:val="20"/>
          <w:szCs w:val="24"/>
        </w:rPr>
        <w:t>պայմաններով</w:t>
      </w:r>
      <w:r w:rsidRPr="003E2D06">
        <w:rPr>
          <w:rFonts w:ascii="GHEA Grapalat" w:eastAsia="Times New Roman" w:hAnsi="GHEA Grapalat" w:cs="Tahoma"/>
          <w:sz w:val="20"/>
          <w:szCs w:val="24"/>
          <w:lang w:val="es-ES"/>
        </w:rPr>
        <w:t>:</w:t>
      </w:r>
    </w:p>
    <w:p w14:paraId="46EF8A9E"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es-ES"/>
        </w:rPr>
      </w:pPr>
      <w:r w:rsidRPr="003E2D06">
        <w:rPr>
          <w:rFonts w:ascii="GHEA Grapalat" w:eastAsia="Times New Roman" w:hAnsi="GHEA Grapalat" w:cs="Tahoma"/>
          <w:sz w:val="20"/>
          <w:szCs w:val="20"/>
          <w:lang w:val="es-ES"/>
        </w:rPr>
        <w:t xml:space="preserve">2.3 </w:t>
      </w:r>
      <w:r w:rsidRPr="003E2D06">
        <w:rPr>
          <w:rFonts w:ascii="GHEA Grapalat" w:eastAsia="Times New Roman" w:hAnsi="GHEA Grapalat" w:cs="Sylfaen"/>
          <w:sz w:val="20"/>
          <w:szCs w:val="20"/>
        </w:rPr>
        <w:t>Արգելվում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է</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սույն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կետով</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սահմանված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փոխկապակցված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անձանց</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և</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կամ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միևնույն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անձի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անձանց</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կողմից</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հիմնադրված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կամ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ավելի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քան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հիսուն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տոկոս</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միևնույն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անձի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անձանց</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պատկանող</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բաժնեմաս</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փայաբաժին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ունեցող</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կազմակերպությունների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միաժամանակյա</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մասնակցությունը</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սույն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ընթացակարգին</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es-ES"/>
        </w:rPr>
        <w:t>(</w:t>
      </w:r>
      <w:r w:rsidRPr="003E2D06">
        <w:rPr>
          <w:rFonts w:ascii="GHEA Grapalat" w:eastAsia="Times New Roman" w:hAnsi="GHEA Grapalat" w:cs="Sylfaen"/>
          <w:sz w:val="20"/>
          <w:szCs w:val="20"/>
        </w:rPr>
        <w:t>միևնույն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չափաբաժնին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բացառությամբ</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պետության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կամ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համայնքների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կողմից</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հիմնադրված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կազմակերպությունների</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կամ</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4"/>
        </w:rPr>
        <w:t>համատեղ</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ործունեության</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Sylfaen"/>
          <w:sz w:val="20"/>
          <w:szCs w:val="24"/>
        </w:rPr>
        <w:t>կար</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Times Armenian"/>
          <w:sz w:val="20"/>
          <w:szCs w:val="24"/>
          <w:lang w:val="af-ZA"/>
        </w:rPr>
        <w:t>(</w:t>
      </w:r>
      <w:r w:rsidRPr="003E2D06">
        <w:rPr>
          <w:rFonts w:ascii="GHEA Grapalat" w:eastAsia="Times New Roman" w:hAnsi="GHEA Grapalat" w:cs="Sylfaen"/>
          <w:sz w:val="20"/>
          <w:szCs w:val="24"/>
        </w:rPr>
        <w:t>կոնսորցիումով</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նումների</w:t>
      </w:r>
      <w:r w:rsidRPr="003E2D06">
        <w:rPr>
          <w:rFonts w:ascii="GHEA Grapalat" w:eastAsia="Times New Roman" w:hAnsi="GHEA Grapalat" w:cs="Times Armenian"/>
          <w:sz w:val="20"/>
          <w:szCs w:val="24"/>
          <w:lang w:val="af-ZA"/>
        </w:rPr>
        <w:t xml:space="preserve"> </w:t>
      </w:r>
      <w:r w:rsidRPr="003E2D06">
        <w:rPr>
          <w:rFonts w:ascii="GHEA Grapalat" w:eastAsia="Times New Roman" w:hAnsi="GHEA Grapalat" w:cs="Times Armenian"/>
          <w:sz w:val="20"/>
          <w:szCs w:val="24"/>
        </w:rPr>
        <w:t>գ</w:t>
      </w:r>
      <w:r w:rsidRPr="003E2D06">
        <w:rPr>
          <w:rFonts w:ascii="GHEA Grapalat" w:eastAsia="Times New Roman" w:hAnsi="GHEA Grapalat" w:cs="Sylfaen"/>
          <w:sz w:val="20"/>
          <w:szCs w:val="24"/>
        </w:rPr>
        <w:t>ործընթացին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0"/>
        </w:rPr>
        <w:t>մասնակցության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դեպքերի</w:t>
      </w:r>
      <w:r w:rsidRPr="003E2D06">
        <w:rPr>
          <w:rFonts w:ascii="GHEA Grapalat" w:eastAsia="Times New Roman" w:hAnsi="GHEA Grapalat" w:cs="Sylfaen"/>
          <w:sz w:val="20"/>
          <w:szCs w:val="20"/>
          <w:lang w:val="es-ES"/>
        </w:rPr>
        <w:t>:</w:t>
      </w:r>
    </w:p>
    <w:p w14:paraId="6EA597ED" w14:textId="77777777" w:rsidR="003E2D06" w:rsidRPr="003E2D06" w:rsidRDefault="003E2D06" w:rsidP="003E2D06">
      <w:pPr>
        <w:spacing w:after="0" w:line="240" w:lineRule="auto"/>
        <w:ind w:firstLine="708"/>
        <w:jc w:val="both"/>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Կարգի</w:t>
      </w:r>
      <w:r w:rsidRPr="003E2D06">
        <w:rPr>
          <w:rFonts w:ascii="GHEA Grapalat" w:eastAsia="Times New Roman" w:hAnsi="GHEA Grapalat" w:cs="Times New Roman"/>
          <w:sz w:val="20"/>
          <w:szCs w:val="20"/>
          <w:lang w:val="es-ES"/>
        </w:rPr>
        <w:t xml:space="preserve"> 119-</w:t>
      </w:r>
      <w:r w:rsidRPr="003E2D06">
        <w:rPr>
          <w:rFonts w:ascii="GHEA Grapalat" w:eastAsia="Times New Roman" w:hAnsi="GHEA Grapalat" w:cs="Times New Roman"/>
          <w:sz w:val="20"/>
          <w:szCs w:val="20"/>
        </w:rPr>
        <w:t>րդ</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rPr>
        <w:t>կետի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lang w:val="hy-AM"/>
        </w:rPr>
        <w:t>իմաստով`</w:t>
      </w:r>
    </w:p>
    <w:p w14:paraId="61C258B4" w14:textId="77777777" w:rsidR="003E2D06" w:rsidRPr="003E2D06" w:rsidRDefault="003E2D06" w:rsidP="003E2D06">
      <w:pPr>
        <w:spacing w:after="0" w:line="240" w:lineRule="auto"/>
        <w:ind w:firstLine="708"/>
        <w:jc w:val="both"/>
        <w:rPr>
          <w:rFonts w:ascii="GHEA Grapalat" w:eastAsia="Times New Roman" w:hAnsi="GHEA Grapalat" w:cs="Times New Roman"/>
          <w:color w:val="000000"/>
          <w:sz w:val="20"/>
          <w:szCs w:val="20"/>
          <w:lang w:val="hy-AM"/>
        </w:rPr>
      </w:pPr>
      <w:r w:rsidRPr="003E2D06">
        <w:rPr>
          <w:rFonts w:ascii="GHEA Grapalat" w:eastAsia="Times New Roman" w:hAnsi="GHEA Grapalat" w:cs="Times New Roman"/>
          <w:sz w:val="20"/>
          <w:szCs w:val="20"/>
          <w:lang w:val="hy-AM"/>
        </w:rPr>
        <w:t>1</w:t>
      </w:r>
      <w:r w:rsidRPr="003E2D06">
        <w:rPr>
          <w:rFonts w:ascii="GHEA Grapalat" w:eastAsia="Times New Roman" w:hAnsi="GHEA Grapalat" w:cs="Times New Roman"/>
          <w:color w:val="000000"/>
          <w:sz w:val="20"/>
          <w:szCs w:val="20"/>
          <w:lang w:val="hy-AM"/>
        </w:rPr>
        <w:t xml:space="preserve">) </w:t>
      </w:r>
      <w:r w:rsidRPr="003E2D06">
        <w:rPr>
          <w:rFonts w:ascii="GHEA Grapalat" w:eastAsia="Times New Roman" w:hAnsi="GHEA Grapalat" w:cs="Times New Roman"/>
          <w:sz w:val="20"/>
          <w:szCs w:val="20"/>
          <w:lang w:val="hy-AM"/>
        </w:rPr>
        <w:t xml:space="preserve">ֆիզիկական </w:t>
      </w:r>
      <w:r w:rsidRPr="003E2D06">
        <w:rPr>
          <w:rFonts w:ascii="GHEA Grapalat" w:eastAsia="Times New Roman" w:hAnsi="GHEA Grapalat" w:cs="GHEA Grapalat"/>
          <w:color w:val="000000"/>
          <w:sz w:val="20"/>
          <w:szCs w:val="20"/>
          <w:lang w:val="hy-AM"/>
        </w:rPr>
        <w:t xml:space="preserve">անձինք համարվում են փոխկապակցված, </w:t>
      </w:r>
      <w:r w:rsidRPr="003E2D06">
        <w:rPr>
          <w:rFonts w:ascii="GHEA Grapalat" w:eastAsia="Times New Roman" w:hAnsi="GHEA Grapalat" w:cs="Times New Roma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7D1EA19" w14:textId="77777777" w:rsidR="003E2D06" w:rsidRPr="003E2D06" w:rsidRDefault="003E2D06" w:rsidP="003E2D06">
      <w:pPr>
        <w:spacing w:after="0" w:line="240" w:lineRule="auto"/>
        <w:ind w:firstLine="708"/>
        <w:jc w:val="both"/>
        <w:rPr>
          <w:rFonts w:ascii="GHEA Grapalat" w:eastAsia="Times New Roman" w:hAnsi="GHEA Grapalat" w:cs="Times New Roman"/>
          <w:color w:val="000000"/>
          <w:sz w:val="20"/>
          <w:szCs w:val="20"/>
          <w:lang w:val="hy-AM"/>
        </w:rPr>
      </w:pPr>
      <w:r w:rsidRPr="003E2D06">
        <w:rPr>
          <w:rFonts w:ascii="GHEA Grapalat" w:eastAsia="Times New Roman" w:hAnsi="GHEA Grapalat" w:cs="Times New Roma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B0EB2D3" w14:textId="77777777" w:rsidR="003E2D06" w:rsidRPr="003E2D06" w:rsidRDefault="003E2D06" w:rsidP="003E2D06">
      <w:pPr>
        <w:spacing w:after="0" w:line="240" w:lineRule="auto"/>
        <w:ind w:firstLine="708"/>
        <w:jc w:val="both"/>
        <w:rPr>
          <w:rFonts w:ascii="GHEA Grapalat" w:eastAsia="Times New Roman" w:hAnsi="GHEA Grapalat" w:cs="Times New Roman"/>
          <w:color w:val="000000"/>
          <w:sz w:val="20"/>
          <w:szCs w:val="20"/>
          <w:lang w:val="hy-AM"/>
        </w:rPr>
      </w:pPr>
      <w:r w:rsidRPr="003E2D06">
        <w:rPr>
          <w:rFonts w:ascii="GHEA Grapalat" w:eastAsia="Times New Roman" w:hAnsi="GHEA Grapalat" w:cs="Times New Roman"/>
          <w:color w:val="000000"/>
          <w:sz w:val="20"/>
          <w:szCs w:val="20"/>
          <w:lang w:val="hy-AM"/>
        </w:rPr>
        <w:t>ա. տվյալ իրավաբանական անձի բաժնետոմսերի տաս տոկոսից ավելին տնօրինող մասնակից.</w:t>
      </w:r>
    </w:p>
    <w:p w14:paraId="0DEF184E" w14:textId="77777777" w:rsidR="003E2D06" w:rsidRPr="003E2D06" w:rsidRDefault="003E2D06" w:rsidP="003E2D06">
      <w:pPr>
        <w:spacing w:after="0" w:line="240" w:lineRule="auto"/>
        <w:ind w:firstLine="708"/>
        <w:jc w:val="both"/>
        <w:rPr>
          <w:rFonts w:ascii="GHEA Grapalat" w:eastAsia="Times New Roman" w:hAnsi="GHEA Grapalat" w:cs="Times New Roman"/>
          <w:color w:val="000000"/>
          <w:sz w:val="20"/>
          <w:szCs w:val="20"/>
          <w:lang w:val="hy-AM"/>
        </w:rPr>
      </w:pPr>
      <w:r w:rsidRPr="003E2D06">
        <w:rPr>
          <w:rFonts w:ascii="GHEA Grapalat" w:eastAsia="Times New Roman" w:hAnsi="GHEA Grapalat" w:cs="Times New Roma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841F09" w14:textId="77777777" w:rsidR="003E2D06" w:rsidRPr="003E2D06" w:rsidRDefault="003E2D06" w:rsidP="003E2D06">
      <w:pPr>
        <w:spacing w:after="0" w:line="240" w:lineRule="auto"/>
        <w:ind w:firstLine="708"/>
        <w:jc w:val="both"/>
        <w:rPr>
          <w:rFonts w:ascii="GHEA Grapalat" w:eastAsia="Times New Roman" w:hAnsi="GHEA Grapalat" w:cs="Times New Roman"/>
          <w:color w:val="000000"/>
          <w:sz w:val="20"/>
          <w:szCs w:val="20"/>
          <w:lang w:val="hy-AM"/>
        </w:rPr>
      </w:pPr>
      <w:r w:rsidRPr="003E2D06">
        <w:rPr>
          <w:rFonts w:ascii="GHEA Grapalat" w:eastAsia="Times New Roman" w:hAnsi="GHEA Grapalat" w:cs="Times New Roma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FA766AC" w14:textId="77777777" w:rsidR="003E2D06" w:rsidRPr="003E2D06" w:rsidRDefault="003E2D06" w:rsidP="003E2D06">
      <w:pPr>
        <w:spacing w:after="0" w:line="240" w:lineRule="auto"/>
        <w:ind w:firstLine="708"/>
        <w:jc w:val="both"/>
        <w:rPr>
          <w:rFonts w:ascii="GHEA Grapalat" w:eastAsia="Times New Roman" w:hAnsi="GHEA Grapalat" w:cs="Times New Roman"/>
          <w:color w:val="000000"/>
          <w:sz w:val="20"/>
          <w:szCs w:val="20"/>
          <w:lang w:val="hy-AM"/>
        </w:rPr>
      </w:pPr>
      <w:r w:rsidRPr="003E2D06">
        <w:rPr>
          <w:rFonts w:ascii="GHEA Grapalat" w:eastAsia="Times New Roman" w:hAnsi="GHEA Grapalat" w:cs="Times New Roma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ABC7D" w14:textId="77777777" w:rsidR="003E2D06" w:rsidRPr="003E2D06" w:rsidRDefault="003E2D06" w:rsidP="003E2D06">
      <w:pPr>
        <w:spacing w:after="0" w:line="240" w:lineRule="auto"/>
        <w:ind w:firstLine="708"/>
        <w:jc w:val="both"/>
        <w:rPr>
          <w:rFonts w:ascii="GHEA Grapalat" w:eastAsia="Times New Roman" w:hAnsi="GHEA Grapalat" w:cs="Times New Roman"/>
          <w:color w:val="000000"/>
          <w:sz w:val="20"/>
          <w:szCs w:val="20"/>
          <w:lang w:val="hy-AM"/>
        </w:rPr>
      </w:pPr>
      <w:r w:rsidRPr="003E2D06">
        <w:rPr>
          <w:rFonts w:ascii="GHEA Grapalat" w:eastAsia="Times New Roman" w:hAnsi="GHEA Grapalat" w:cs="Times New Roman"/>
          <w:sz w:val="20"/>
          <w:szCs w:val="20"/>
          <w:lang w:val="hy-AM"/>
        </w:rPr>
        <w:t xml:space="preserve">3) ֆիզիկական անձի կարգավիճակ չունեցող մասնակիցները </w:t>
      </w:r>
      <w:r w:rsidRPr="003E2D06">
        <w:rPr>
          <w:rFonts w:ascii="GHEA Grapalat" w:eastAsia="Times New Roman" w:hAnsi="GHEA Grapalat" w:cs="Times New Roman"/>
          <w:color w:val="000000"/>
          <w:sz w:val="20"/>
          <w:szCs w:val="20"/>
          <w:lang w:val="hy-AM"/>
        </w:rPr>
        <w:t xml:space="preserve">համարվում են փոխկապակցված, եթե` </w:t>
      </w:r>
    </w:p>
    <w:p w14:paraId="10BDBF63" w14:textId="77777777" w:rsidR="003E2D06" w:rsidRPr="003E2D06" w:rsidRDefault="003E2D06" w:rsidP="003E2D06">
      <w:pPr>
        <w:spacing w:after="0" w:line="240" w:lineRule="auto"/>
        <w:ind w:firstLine="269"/>
        <w:jc w:val="both"/>
        <w:rPr>
          <w:rFonts w:ascii="GHEA Grapalat" w:eastAsia="Times New Roman" w:hAnsi="GHEA Grapalat" w:cs="Times New Roman"/>
          <w:color w:val="000000"/>
          <w:sz w:val="20"/>
          <w:szCs w:val="20"/>
          <w:lang w:val="hy-AM"/>
        </w:rPr>
      </w:pPr>
      <w:r w:rsidRPr="003E2D06">
        <w:rPr>
          <w:rFonts w:ascii="GHEA Grapalat" w:eastAsia="Times New Roman" w:hAnsi="GHEA Grapalat" w:cs="Times New Roma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A63E060" w14:textId="77777777" w:rsidR="003E2D06" w:rsidRPr="003E2D06" w:rsidRDefault="003E2D06" w:rsidP="003E2D06">
      <w:pPr>
        <w:spacing w:after="0" w:line="240" w:lineRule="auto"/>
        <w:ind w:firstLine="269"/>
        <w:jc w:val="both"/>
        <w:rPr>
          <w:rFonts w:ascii="GHEA Grapalat" w:eastAsia="Times New Roman" w:hAnsi="GHEA Grapalat" w:cs="Times New Roman"/>
          <w:color w:val="000000"/>
          <w:sz w:val="20"/>
          <w:szCs w:val="20"/>
          <w:lang w:val="hy-AM"/>
        </w:rPr>
      </w:pPr>
      <w:r w:rsidRPr="003E2D06">
        <w:rPr>
          <w:rFonts w:ascii="GHEA Grapalat" w:eastAsia="Times New Roman" w:hAnsi="GHEA Grapalat" w:cs="Times New Roman"/>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w:t>
      </w:r>
      <w:r w:rsidRPr="003E2D06">
        <w:rPr>
          <w:rFonts w:ascii="GHEA Grapalat" w:eastAsia="Times New Roman" w:hAnsi="GHEA Grapalat" w:cs="Times New Roman"/>
          <w:color w:val="000000"/>
          <w:sz w:val="20"/>
          <w:szCs w:val="20"/>
          <w:lang w:val="hy-AM"/>
        </w:rPr>
        <w:lastRenderedPageBreak/>
        <w:t>տոկոսից ավելիին կամ ունեն Հայաստանի Հանրապետության օրենսդրությամբ չարգելված այլ ձևով վերջինիս որոշումները կանխորոշելու հնարավորություն.</w:t>
      </w:r>
    </w:p>
    <w:p w14:paraId="44A3B18B" w14:textId="77777777" w:rsidR="003E2D06" w:rsidRPr="003E2D06" w:rsidRDefault="003E2D06" w:rsidP="003E2D06">
      <w:pPr>
        <w:spacing w:after="0" w:line="240" w:lineRule="auto"/>
        <w:ind w:firstLine="708"/>
        <w:jc w:val="both"/>
        <w:rPr>
          <w:rFonts w:ascii="Sylfaen" w:eastAsia="Times New Roman" w:hAnsi="Sylfaen" w:cs="Times New Roman"/>
          <w:sz w:val="20"/>
          <w:szCs w:val="20"/>
          <w:lang w:val="hy-AM"/>
        </w:rPr>
      </w:pPr>
      <w:r w:rsidRPr="003E2D06">
        <w:rPr>
          <w:rFonts w:ascii="GHEA Grapalat" w:eastAsia="Times New Roman" w:hAnsi="GHEA Grapalat" w:cs="Times New Roma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6DF0633" w14:textId="77777777" w:rsidR="003E2D06" w:rsidRPr="003E2D06" w:rsidRDefault="003E2D06" w:rsidP="003E2D06">
      <w:pPr>
        <w:spacing w:after="0" w:line="240" w:lineRule="auto"/>
        <w:ind w:firstLine="708"/>
        <w:jc w:val="both"/>
        <w:rPr>
          <w:rFonts w:ascii="GHEA Grapalat" w:eastAsia="Times New Roman" w:hAnsi="GHEA Grapalat" w:cs="Times New Roman"/>
          <w:color w:val="000000"/>
          <w:sz w:val="20"/>
          <w:szCs w:val="20"/>
          <w:lang w:val="hy-AM"/>
        </w:rPr>
      </w:pPr>
      <w:r w:rsidRPr="003E2D06">
        <w:rPr>
          <w:rFonts w:ascii="GHEA Grapalat" w:eastAsia="Times New Roman" w:hAnsi="GHEA Grapalat" w:cs="Times New Roman"/>
          <w:color w:val="000000"/>
          <w:sz w:val="20"/>
          <w:szCs w:val="20"/>
          <w:lang w:val="hy-AM"/>
        </w:rPr>
        <w:t>դ. նրանք գործել կամ գործում են համաձայնեցված՝ ելնելով ընդհանուր տնտեսական շահերից.</w:t>
      </w:r>
    </w:p>
    <w:p w14:paraId="44FDB129" w14:textId="77777777" w:rsidR="003E2D06" w:rsidRPr="003E2D06" w:rsidRDefault="003E2D06" w:rsidP="003E2D06">
      <w:pPr>
        <w:spacing w:after="0" w:line="240" w:lineRule="auto"/>
        <w:ind w:firstLine="284"/>
        <w:jc w:val="both"/>
        <w:rPr>
          <w:rFonts w:ascii="GHEA Grapalat" w:eastAsia="Times New Roman" w:hAnsi="GHEA Grapalat" w:cs="Times New Roman"/>
          <w:color w:val="000000"/>
          <w:sz w:val="20"/>
          <w:szCs w:val="20"/>
          <w:lang w:val="hy-AM"/>
        </w:rPr>
      </w:pPr>
      <w:r w:rsidRPr="003E2D06">
        <w:rPr>
          <w:rFonts w:ascii="GHEA Grapalat" w:eastAsia="Times New Roman" w:hAnsi="GHEA Grapalat" w:cs="Times New Roma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53825B8B" w14:textId="7F7D2DB1" w:rsidR="003E2D06" w:rsidRPr="003E2D06" w:rsidRDefault="003E2D06" w:rsidP="003E2D06">
      <w:pPr>
        <w:spacing w:after="0" w:line="240" w:lineRule="auto"/>
        <w:ind w:firstLine="567"/>
        <w:jc w:val="both"/>
        <w:rPr>
          <w:rFonts w:ascii="GHEA Grapalat" w:eastAsia="Times New Roman" w:hAnsi="GHEA Grapalat" w:cs="Arial"/>
          <w:sz w:val="20"/>
          <w:szCs w:val="24"/>
          <w:lang w:val="hy-AM"/>
        </w:rPr>
      </w:pPr>
      <w:r w:rsidRPr="00392B25">
        <w:rPr>
          <w:rFonts w:ascii="GHEA Grapalat" w:eastAsia="Times New Roman" w:hAnsi="GHEA Grapalat" w:cs="Arial Armenian"/>
          <w:sz w:val="20"/>
          <w:szCs w:val="24"/>
          <w:lang w:val="hy-AM"/>
        </w:rPr>
        <w:t xml:space="preserve">2.4 </w:t>
      </w:r>
      <w:r w:rsidRPr="00392B25">
        <w:rPr>
          <w:rFonts w:ascii="GHEA Grapalat" w:eastAsia="Times New Roman" w:hAnsi="GHEA Grapalat" w:cs="Sylfaen"/>
          <w:sz w:val="20"/>
          <w:szCs w:val="24"/>
          <w:lang w:val="hy-AM"/>
        </w:rPr>
        <w:t>Մասնակիցը</w:t>
      </w:r>
      <w:r w:rsidRPr="00392B25">
        <w:rPr>
          <w:rFonts w:ascii="GHEA Grapalat" w:eastAsia="Times New Roman" w:hAnsi="GHEA Grapalat" w:cs="Arial"/>
          <w:sz w:val="20"/>
          <w:szCs w:val="24"/>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9E4123" w:rsidRPr="00392B25">
        <w:rPr>
          <w:rFonts w:ascii="GHEA Grapalat" w:eastAsia="Times New Roman" w:hAnsi="GHEA Grapalat" w:cs="Arial"/>
          <w:sz w:val="20"/>
          <w:szCs w:val="24"/>
          <w:lang w:val="hy-AM"/>
        </w:rPr>
        <w:t xml:space="preserve"> </w:t>
      </w:r>
      <w:r w:rsidRPr="00392B25">
        <w:rPr>
          <w:rFonts w:ascii="GHEA Grapalat" w:eastAsia="Times New Roman" w:hAnsi="GHEA Grapalat" w:cs="Times New Roman"/>
          <w:color w:val="000000"/>
          <w:sz w:val="20"/>
          <w:szCs w:val="20"/>
          <w:lang w:val="hy-AM"/>
        </w:rPr>
        <w:t xml:space="preserve">15 </w:t>
      </w:r>
      <w:r w:rsidR="009E4123" w:rsidRPr="00392B25">
        <w:rPr>
          <w:rFonts w:ascii="GHEA Grapalat" w:eastAsia="Times New Roman" w:hAnsi="GHEA Grapalat" w:cs="Times New Roman"/>
          <w:color w:val="000000"/>
          <w:sz w:val="20"/>
          <w:szCs w:val="20"/>
          <w:lang w:val="hy-AM"/>
        </w:rPr>
        <w:t xml:space="preserve">կամ 30 </w:t>
      </w:r>
      <w:r w:rsidRPr="00392B25">
        <w:rPr>
          <w:rFonts w:ascii="GHEA Grapalat" w:eastAsia="Times New Roman" w:hAnsi="GHEA Grapalat" w:cs="Times New Roman"/>
          <w:color w:val="000000"/>
          <w:sz w:val="20"/>
          <w:szCs w:val="20"/>
          <w:lang w:val="hy-AM"/>
        </w:rPr>
        <w:t>տոկոսի չափով: Որակավորման ապահովում չի ներկայացվում, եթե ընտրված մասնակիցը կամ տվյալ ընթացակարգի շրջանակում վերջինիս</w:t>
      </w:r>
      <w:r w:rsidRPr="003E2D06">
        <w:rPr>
          <w:rFonts w:ascii="GHEA Grapalat" w:eastAsia="Times New Roman" w:hAnsi="GHEA Grapalat" w:cs="Times New Roman"/>
          <w:color w:val="000000"/>
          <w:sz w:val="20"/>
          <w:szCs w:val="20"/>
          <w:lang w:val="hy-AM"/>
        </w:rPr>
        <w:t xml:space="preserve">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3E2D06">
          <w:rPr>
            <w:rFonts w:ascii="GHEA Grapalat" w:eastAsia="Times New Roman" w:hAnsi="GHEA Grapalat" w:cs="Times New Roman"/>
            <w:color w:val="000000"/>
            <w:sz w:val="20"/>
            <w:szCs w:val="20"/>
            <w:lang w:val="hy-AM"/>
          </w:rPr>
          <w:t>Standard &amp; Poor’s</w:t>
        </w:r>
      </w:hyperlink>
      <w:r w:rsidRPr="003E2D06">
        <w:rPr>
          <w:rFonts w:ascii="Calibri" w:eastAsia="Times New Roman" w:hAnsi="Calibri" w:cs="Calibri"/>
          <w:color w:val="000000"/>
          <w:sz w:val="20"/>
          <w:szCs w:val="20"/>
          <w:lang w:val="hy-AM"/>
        </w:rPr>
        <w:t> </w:t>
      </w:r>
      <w:r w:rsidRPr="003E2D06">
        <w:rPr>
          <w:rFonts w:ascii="GHEA Grapalat" w:eastAsia="Times New Roman" w:hAnsi="GHEA Grapalat" w:cs="Times New Roma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3E2D06" w:rsidDel="00EA4B24">
        <w:rPr>
          <w:rFonts w:ascii="GHEA Grapalat" w:eastAsia="Times New Roman" w:hAnsi="GHEA Grapalat" w:cs="Arial"/>
          <w:sz w:val="20"/>
          <w:szCs w:val="24"/>
          <w:lang w:val="hy-AM"/>
        </w:rPr>
        <w:t xml:space="preserve"> </w:t>
      </w:r>
      <w:r w:rsidRPr="003E2D06">
        <w:rPr>
          <w:rFonts w:ascii="GHEA Grapalat" w:eastAsia="Times New Roman" w:hAnsi="GHEA Grapalat" w:cs="Arial"/>
          <w:sz w:val="20"/>
          <w:szCs w:val="24"/>
          <w:lang w:val="hy-AM"/>
        </w:rPr>
        <w:t xml:space="preserve">: </w:t>
      </w:r>
    </w:p>
    <w:p w14:paraId="4AFEC1AE" w14:textId="77777777" w:rsidR="003E2D06" w:rsidRPr="003E2D06" w:rsidRDefault="003E2D06" w:rsidP="003E2D06">
      <w:pPr>
        <w:spacing w:after="0" w:line="240" w:lineRule="auto"/>
        <w:ind w:firstLine="540"/>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hy-AM"/>
        </w:rPr>
        <w:t>2.5 Սույն ընթացակարգի շրջանակում կնքվելիք պայմանագիրը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կարող</w:t>
      </w:r>
      <w:r w:rsidRPr="003E2D06">
        <w:rPr>
          <w:rFonts w:ascii="GHEA Grapalat" w:eastAsia="Times New Roman" w:hAnsi="GHEA Grapalat" w:cs="Sylfaen"/>
          <w:sz w:val="20"/>
          <w:szCs w:val="24"/>
          <w:lang w:val="af-ZA"/>
        </w:rPr>
        <w:t xml:space="preserve"> է </w:t>
      </w:r>
      <w:r w:rsidRPr="003E2D06">
        <w:rPr>
          <w:rFonts w:ascii="GHEA Grapalat" w:eastAsia="Times New Roman" w:hAnsi="GHEA Grapalat" w:cs="Sylfaen"/>
          <w:sz w:val="20"/>
          <w:szCs w:val="24"/>
          <w:lang w:val="hy-AM"/>
        </w:rPr>
        <w:t>իրականացվել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գործակալության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պայմանագիր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կնքելու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միջոցով։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Գործակալության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պայմանագրի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կողմ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չի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հանդիսանալ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ընթացակարգին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0"/>
          <w:lang w:val="af-ZA" w:eastAsia="ru-RU"/>
        </w:rPr>
        <w:t>(</w:t>
      </w:r>
      <w:r w:rsidRPr="003E2D06">
        <w:rPr>
          <w:rFonts w:ascii="GHEA Grapalat" w:eastAsia="Times New Roman" w:hAnsi="GHEA Grapalat" w:cs="Sylfaen"/>
          <w:sz w:val="20"/>
          <w:szCs w:val="20"/>
          <w:lang w:eastAsia="ru-RU"/>
        </w:rPr>
        <w:t>միևնույն</w:t>
      </w:r>
      <w:r w:rsidRPr="003E2D06">
        <w:rPr>
          <w:rFonts w:ascii="GHEA Grapalat" w:eastAsia="Times New Roman" w:hAnsi="GHEA Grapalat" w:cs="Sylfaen"/>
          <w:sz w:val="20"/>
          <w:szCs w:val="20"/>
          <w:lang w:val="af-ZA" w:eastAsia="ru-RU"/>
        </w:rPr>
        <w:t xml:space="preserve"> </w:t>
      </w:r>
      <w:r w:rsidRPr="003E2D06">
        <w:rPr>
          <w:rFonts w:ascii="GHEA Grapalat" w:eastAsia="Times New Roman" w:hAnsi="GHEA Grapalat" w:cs="Sylfaen"/>
          <w:sz w:val="20"/>
          <w:szCs w:val="20"/>
          <w:lang w:eastAsia="ru-RU"/>
        </w:rPr>
        <w:t>չափաբաժնին</w:t>
      </w:r>
      <w:r w:rsidRPr="003E2D06">
        <w:rPr>
          <w:rFonts w:ascii="GHEA Grapalat" w:eastAsia="Times New Roman" w:hAnsi="GHEA Grapalat" w:cs="Sylfaen"/>
          <w:sz w:val="20"/>
          <w:szCs w:val="20"/>
          <w:lang w:val="af-ZA" w:eastAsia="ru-RU"/>
        </w:rPr>
        <w:t xml:space="preserve">) </w:t>
      </w:r>
      <w:r w:rsidRPr="003E2D06">
        <w:rPr>
          <w:rFonts w:ascii="GHEA Grapalat" w:eastAsia="Times New Roman" w:hAnsi="GHEA Grapalat" w:cs="Sylfaen"/>
          <w:sz w:val="20"/>
          <w:szCs w:val="24"/>
        </w:rPr>
        <w:t>մասնակցելու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նպատակով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հայտ</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մասնակիցը</w:t>
      </w:r>
      <w:r w:rsidRPr="003E2D06">
        <w:rPr>
          <w:rFonts w:ascii="GHEA Grapalat" w:eastAsia="Times New Roman" w:hAnsi="GHEA Grapalat" w:cs="Sylfaen"/>
          <w:sz w:val="20"/>
          <w:szCs w:val="24"/>
          <w:lang w:val="af-ZA"/>
        </w:rPr>
        <w:t xml:space="preserve">: </w:t>
      </w:r>
    </w:p>
    <w:p w14:paraId="2A59166A" w14:textId="77777777" w:rsidR="003E2D06" w:rsidRPr="003E2D06" w:rsidRDefault="003E2D06" w:rsidP="003E2D06">
      <w:pPr>
        <w:spacing w:after="0" w:line="240" w:lineRule="auto"/>
        <w:ind w:firstLine="540"/>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 2</w:t>
      </w:r>
      <w:r w:rsidRPr="003E2D06">
        <w:rPr>
          <w:rFonts w:ascii="GHEA Grapalat" w:eastAsia="Times New Roman" w:hAnsi="GHEA Grapalat" w:cs="Sylfaen"/>
          <w:sz w:val="20"/>
          <w:szCs w:val="24"/>
          <w:lang w:val="hy-AM"/>
        </w:rPr>
        <w:t>.</w:t>
      </w:r>
      <w:r w:rsidRPr="003E2D06">
        <w:rPr>
          <w:rFonts w:ascii="GHEA Grapalat" w:eastAsia="Times New Roman" w:hAnsi="GHEA Grapalat" w:cs="Sylfaen"/>
          <w:sz w:val="20"/>
          <w:szCs w:val="24"/>
          <w:lang w:val="af-ZA"/>
        </w:rPr>
        <w:t xml:space="preserve">6 </w:t>
      </w:r>
      <w:r w:rsidRPr="003E2D06">
        <w:rPr>
          <w:rFonts w:ascii="GHEA Grapalat" w:eastAsia="Times New Roman" w:hAnsi="GHEA Grapalat" w:cs="Sylfaen"/>
          <w:sz w:val="20"/>
          <w:szCs w:val="24"/>
          <w:lang w:val="ru-RU"/>
        </w:rPr>
        <w:t>Մասնակիցները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ընթացակարգին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մասնակցել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համատեղ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գործունեության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կարգով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կոնսորցիումով</w:t>
      </w:r>
      <w:r w:rsidRPr="003E2D06">
        <w:rPr>
          <w:rFonts w:ascii="GHEA Grapalat" w:eastAsia="Times New Roman" w:hAnsi="GHEA Grapalat" w:cs="Sylfaen"/>
          <w:sz w:val="20"/>
          <w:szCs w:val="24"/>
          <w:lang w:val="af-ZA"/>
        </w:rPr>
        <w:t>)</w:t>
      </w:r>
      <w:r w:rsidRPr="003E2D06">
        <w:rPr>
          <w:rFonts w:ascii="GHEA Grapalat" w:eastAsia="Times New Roman" w:hAnsi="GHEA Grapalat" w:cs="Sylfaen"/>
          <w:sz w:val="20"/>
          <w:szCs w:val="24"/>
          <w:lang w:val="ru-RU"/>
        </w:rPr>
        <w:t>։</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դեպքում</w:t>
      </w:r>
      <w:r w:rsidRPr="003E2D06">
        <w:rPr>
          <w:rFonts w:ascii="GHEA Grapalat" w:eastAsia="Times New Roman" w:hAnsi="GHEA Grapalat" w:cs="Sylfaen"/>
          <w:sz w:val="20"/>
          <w:szCs w:val="24"/>
          <w:lang w:val="af-ZA"/>
        </w:rPr>
        <w:t>`</w:t>
      </w:r>
    </w:p>
    <w:p w14:paraId="36BDB10E" w14:textId="77777777" w:rsidR="003E2D06" w:rsidRPr="003E2D06" w:rsidRDefault="003E2D06" w:rsidP="003E2D06">
      <w:pPr>
        <w:spacing w:after="0" w:line="240" w:lineRule="auto"/>
        <w:ind w:firstLine="540"/>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1) </w:t>
      </w:r>
      <w:r w:rsidRPr="003E2D06">
        <w:rPr>
          <w:rFonts w:ascii="GHEA Grapalat" w:eastAsia="Times New Roman" w:hAnsi="GHEA Grapalat" w:cs="Sylfaen"/>
          <w:sz w:val="20"/>
          <w:szCs w:val="24"/>
          <w:lang w:val="ru-RU"/>
        </w:rPr>
        <w:t>համատեղ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գործունեության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կողմերից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որևէ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մեկը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ընթացակարգին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0"/>
          <w:lang w:val="af-ZA"/>
        </w:rPr>
        <w:t>(</w:t>
      </w:r>
      <w:r w:rsidRPr="003E2D06">
        <w:rPr>
          <w:rFonts w:ascii="GHEA Grapalat" w:eastAsia="Times New Roman" w:hAnsi="GHEA Grapalat" w:cs="Sylfaen"/>
          <w:sz w:val="20"/>
          <w:szCs w:val="20"/>
        </w:rPr>
        <w:t>միևնույն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չափաբաժնին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4"/>
          <w:lang w:val="ru-RU"/>
        </w:rPr>
        <w:t>ներկայացնել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առանձին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պարբերության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պահանջի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չպահպանման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դեպքում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բացման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նիստում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մերժվում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ինչպես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համատեղ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գործունեության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կարգով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այնպես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առանձին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հայտերը</w:t>
      </w:r>
      <w:r w:rsidRPr="003E2D06">
        <w:rPr>
          <w:rFonts w:ascii="GHEA Grapalat" w:eastAsia="Times New Roman" w:hAnsi="GHEA Grapalat" w:cs="Sylfaen"/>
          <w:sz w:val="20"/>
          <w:szCs w:val="24"/>
          <w:lang w:val="af-ZA"/>
        </w:rPr>
        <w:t>.</w:t>
      </w:r>
    </w:p>
    <w:p w14:paraId="263E4A0B"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af-ZA"/>
        </w:rPr>
        <w:t>2) Մ</w:t>
      </w:r>
      <w:r w:rsidRPr="003E2D06">
        <w:rPr>
          <w:rFonts w:ascii="GHEA Grapalat" w:eastAsia="Times New Roman" w:hAnsi="GHEA Grapalat" w:cs="Sylfaen"/>
          <w:sz w:val="20"/>
          <w:szCs w:val="24"/>
          <w:lang w:val="ru-RU"/>
        </w:rPr>
        <w:t>ասնակիցները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համատեղ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համապարտ</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պատասխանատվություն</w:t>
      </w:r>
      <w:r w:rsidRPr="003E2D06">
        <w:rPr>
          <w:rFonts w:ascii="GHEA Grapalat" w:eastAsia="Times New Roman" w:hAnsi="GHEA Grapalat" w:cs="Sylfaen"/>
          <w:sz w:val="20"/>
          <w:szCs w:val="24"/>
          <w:lang w:val="af-ZA"/>
        </w:rPr>
        <w:t>:</w:t>
      </w:r>
      <w:r w:rsidRPr="003E2D06">
        <w:rPr>
          <w:rFonts w:ascii="GHEA Grapalat" w:eastAsia="Times New Roman" w:hAnsi="GHEA Grapalat" w:cs="Sylfaen"/>
          <w:sz w:val="20"/>
          <w:szCs w:val="24"/>
          <w:lang w:val="hy-AM"/>
        </w:rPr>
        <w:t xml:space="preserve"> </w:t>
      </w:r>
      <w:r w:rsidRPr="003E2D06">
        <w:rPr>
          <w:rFonts w:ascii="GHEA Grapalat" w:eastAsia="Times New Roman" w:hAnsi="GHEA Grapalat" w:cs="Sylfaen"/>
          <w:sz w:val="20"/>
          <w:szCs w:val="24"/>
          <w:lang w:val="af-ZA"/>
        </w:rPr>
        <w:t>Ընդ որում,</w:t>
      </w:r>
      <w:r w:rsidRPr="003E2D06">
        <w:rPr>
          <w:rFonts w:ascii="GHEA Grapalat" w:eastAsia="Times New Roman" w:hAnsi="GHEA Grapalat" w:cs="Sylfaen"/>
          <w:sz w:val="20"/>
          <w:szCs w:val="24"/>
          <w:lang w:val="hy-AM"/>
        </w:rPr>
        <w:t xml:space="preserve"> </w:t>
      </w:r>
      <w:r w:rsidRPr="003E2D06">
        <w:rPr>
          <w:rFonts w:ascii="GHEA Grapalat" w:eastAsia="Times New Roman" w:hAnsi="GHEA Grapalat" w:cs="Sylfaen"/>
          <w:sz w:val="20"/>
          <w:szCs w:val="24"/>
          <w:lang w:val="ru-RU"/>
        </w:rPr>
        <w:t>կոնսորցիումի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անդամի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կոնսորցիումից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դուրս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գալու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դեպքում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կոնսորցիումի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հետ</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w:t>
      </w:r>
      <w:r w:rsidRPr="003E2D06">
        <w:rPr>
          <w:rFonts w:ascii="GHEA Grapalat" w:eastAsia="Times New Roman" w:hAnsi="GHEA Grapalat" w:cs="Sylfaen"/>
          <w:sz w:val="20"/>
          <w:szCs w:val="24"/>
          <w:lang w:val="ru-RU"/>
        </w:rPr>
        <w:t>ատվիրատուի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պայմանագիրը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միակողմանիորեն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լուծվում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կոնսորցիումի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անդամների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նկատմամբ</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կիրառվում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նախատեսված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պատասխանատվության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միջոցները</w:t>
      </w:r>
      <w:r w:rsidRPr="003E2D06">
        <w:rPr>
          <w:rFonts w:ascii="GHEA Grapalat" w:eastAsia="Times New Roman" w:hAnsi="GHEA Grapalat" w:cs="Sylfaen"/>
          <w:sz w:val="20"/>
          <w:szCs w:val="24"/>
          <w:lang w:val="hy-AM"/>
        </w:rPr>
        <w:t>:</w:t>
      </w:r>
    </w:p>
    <w:p w14:paraId="3EAB4750" w14:textId="77777777" w:rsidR="003E2D06" w:rsidRPr="003E2D06" w:rsidRDefault="003E2D06" w:rsidP="003E2D06">
      <w:pPr>
        <w:spacing w:after="0" w:line="240" w:lineRule="auto"/>
        <w:ind w:firstLine="567"/>
        <w:jc w:val="both"/>
        <w:rPr>
          <w:rFonts w:ascii="GHEA Grapalat" w:eastAsia="Times New Roman" w:hAnsi="GHEA Grapalat" w:cs="Times New Roman"/>
          <w:b/>
          <w:sz w:val="20"/>
          <w:szCs w:val="24"/>
          <w:lang w:val="af-ZA"/>
        </w:rPr>
      </w:pPr>
    </w:p>
    <w:p w14:paraId="4BDB8E32" w14:textId="77777777" w:rsidR="003E2D06" w:rsidRPr="003E2D06" w:rsidRDefault="003E2D06" w:rsidP="003E2D06">
      <w:pPr>
        <w:spacing w:after="0" w:line="240" w:lineRule="auto"/>
        <w:ind w:firstLine="567"/>
        <w:jc w:val="both"/>
        <w:rPr>
          <w:rFonts w:ascii="GHEA Grapalat" w:eastAsia="Times New Roman" w:hAnsi="GHEA Grapalat" w:cs="Times New Roman"/>
          <w:b/>
          <w:sz w:val="20"/>
          <w:szCs w:val="24"/>
          <w:lang w:val="af-ZA"/>
        </w:rPr>
      </w:pPr>
    </w:p>
    <w:p w14:paraId="40EAEE9A" w14:textId="77777777" w:rsidR="003E2D06" w:rsidRPr="003E2D06" w:rsidRDefault="003E2D06" w:rsidP="003E2D06">
      <w:pPr>
        <w:spacing w:after="0" w:line="240" w:lineRule="auto"/>
        <w:ind w:firstLine="567"/>
        <w:jc w:val="both"/>
        <w:rPr>
          <w:rFonts w:ascii="GHEA Grapalat" w:eastAsia="Times New Roman" w:hAnsi="GHEA Grapalat" w:cs="Times New Roman"/>
          <w:b/>
          <w:sz w:val="20"/>
          <w:szCs w:val="24"/>
          <w:lang w:val="af-ZA"/>
        </w:rPr>
      </w:pPr>
    </w:p>
    <w:p w14:paraId="0FD06D01" w14:textId="77777777" w:rsidR="003E2D06" w:rsidRPr="003E2D06" w:rsidRDefault="003E2D06" w:rsidP="003E2D06">
      <w:pPr>
        <w:spacing w:after="0" w:line="240" w:lineRule="auto"/>
        <w:ind w:firstLine="567"/>
        <w:jc w:val="both"/>
        <w:rPr>
          <w:rFonts w:ascii="GHEA Grapalat" w:eastAsia="Times New Roman" w:hAnsi="GHEA Grapalat" w:cs="Times New Roman"/>
          <w:b/>
          <w:sz w:val="20"/>
          <w:szCs w:val="24"/>
          <w:lang w:val="af-ZA"/>
        </w:rPr>
      </w:pPr>
    </w:p>
    <w:p w14:paraId="49F277C9" w14:textId="77777777" w:rsidR="003E2D06" w:rsidRPr="003E2D06" w:rsidRDefault="003E2D06" w:rsidP="003E2D06">
      <w:pPr>
        <w:spacing w:after="0" w:line="240" w:lineRule="auto"/>
        <w:ind w:firstLine="567"/>
        <w:jc w:val="both"/>
        <w:rPr>
          <w:rFonts w:ascii="GHEA Grapalat" w:eastAsia="Times New Roman" w:hAnsi="GHEA Grapalat" w:cs="Times New Roman"/>
          <w:b/>
          <w:sz w:val="20"/>
          <w:szCs w:val="24"/>
          <w:lang w:val="af-ZA"/>
        </w:rPr>
      </w:pPr>
    </w:p>
    <w:p w14:paraId="75EA2B3D" w14:textId="77777777" w:rsidR="003E2D06" w:rsidRPr="003E2D06" w:rsidRDefault="003E2D06" w:rsidP="003E2D06">
      <w:pPr>
        <w:spacing w:after="0" w:line="240" w:lineRule="auto"/>
        <w:jc w:val="center"/>
        <w:rPr>
          <w:rFonts w:ascii="GHEA Grapalat" w:eastAsia="Times New Roman" w:hAnsi="GHEA Grapalat" w:cs="Arial"/>
          <w:b/>
          <w:sz w:val="20"/>
          <w:szCs w:val="24"/>
          <w:lang w:val="af-ZA"/>
        </w:rPr>
      </w:pPr>
      <w:r w:rsidRPr="003E2D06">
        <w:rPr>
          <w:rFonts w:ascii="GHEA Grapalat" w:eastAsia="Times New Roman" w:hAnsi="GHEA Grapalat" w:cs="Times New Roman"/>
          <w:b/>
          <w:sz w:val="20"/>
          <w:szCs w:val="24"/>
          <w:lang w:val="af-ZA"/>
        </w:rPr>
        <w:t xml:space="preserve">3.  </w:t>
      </w:r>
      <w:r w:rsidRPr="003E2D06">
        <w:rPr>
          <w:rFonts w:ascii="GHEA Grapalat" w:eastAsia="Times New Roman" w:hAnsi="GHEA Grapalat" w:cs="Sylfaen"/>
          <w:b/>
          <w:sz w:val="20"/>
          <w:szCs w:val="24"/>
        </w:rPr>
        <w:t>ՀՐԱՎԵՐԻ</w:t>
      </w:r>
      <w:r w:rsidRPr="003E2D06">
        <w:rPr>
          <w:rFonts w:ascii="GHEA Grapalat" w:eastAsia="Times New Roman" w:hAnsi="GHEA Grapalat" w:cs="Arial"/>
          <w:b/>
          <w:sz w:val="20"/>
          <w:szCs w:val="24"/>
          <w:lang w:val="af-ZA"/>
        </w:rPr>
        <w:t xml:space="preserve">  </w:t>
      </w:r>
      <w:r w:rsidRPr="003E2D06">
        <w:rPr>
          <w:rFonts w:ascii="GHEA Grapalat" w:eastAsia="Times New Roman" w:hAnsi="GHEA Grapalat" w:cs="Sylfaen"/>
          <w:b/>
          <w:sz w:val="20"/>
          <w:szCs w:val="24"/>
        </w:rPr>
        <w:t>ՊԱՐԶԱԲԱՆՈՒՄԸ</w:t>
      </w:r>
      <w:r w:rsidRPr="003E2D06">
        <w:rPr>
          <w:rFonts w:ascii="GHEA Grapalat" w:eastAsia="Times New Roman" w:hAnsi="GHEA Grapalat" w:cs="Arial"/>
          <w:b/>
          <w:sz w:val="20"/>
          <w:szCs w:val="24"/>
          <w:lang w:val="af-ZA"/>
        </w:rPr>
        <w:t xml:space="preserve">  </w:t>
      </w:r>
      <w:r w:rsidRPr="003E2D06">
        <w:rPr>
          <w:rFonts w:ascii="GHEA Grapalat" w:eastAsia="Times New Roman" w:hAnsi="GHEA Grapalat" w:cs="Arial"/>
          <w:b/>
          <w:sz w:val="20"/>
          <w:szCs w:val="24"/>
        </w:rPr>
        <w:t>ԵՎ</w:t>
      </w:r>
      <w:r w:rsidRPr="003E2D06">
        <w:rPr>
          <w:rFonts w:ascii="GHEA Grapalat" w:eastAsia="Times New Roman" w:hAnsi="GHEA Grapalat" w:cs="Arial"/>
          <w:b/>
          <w:sz w:val="20"/>
          <w:szCs w:val="24"/>
          <w:lang w:val="af-ZA"/>
        </w:rPr>
        <w:t xml:space="preserve"> </w:t>
      </w:r>
      <w:r w:rsidRPr="003E2D06">
        <w:rPr>
          <w:rFonts w:ascii="GHEA Grapalat" w:eastAsia="Times New Roman" w:hAnsi="GHEA Grapalat" w:cs="Sylfaen"/>
          <w:b/>
          <w:sz w:val="20"/>
          <w:szCs w:val="24"/>
        </w:rPr>
        <w:t>ՀՐԱՎԵՐՈՒՄ</w:t>
      </w:r>
      <w:r w:rsidRPr="003E2D06">
        <w:rPr>
          <w:rFonts w:ascii="GHEA Grapalat" w:eastAsia="Times New Roman" w:hAnsi="GHEA Grapalat" w:cs="Arial"/>
          <w:b/>
          <w:sz w:val="20"/>
          <w:szCs w:val="24"/>
          <w:lang w:val="af-ZA"/>
        </w:rPr>
        <w:t xml:space="preserve"> </w:t>
      </w:r>
      <w:r w:rsidRPr="003E2D06">
        <w:rPr>
          <w:rFonts w:ascii="GHEA Grapalat" w:eastAsia="Times New Roman" w:hAnsi="GHEA Grapalat" w:cs="Sylfaen"/>
          <w:b/>
          <w:sz w:val="20"/>
          <w:szCs w:val="24"/>
        </w:rPr>
        <w:t>ՓՈՓՈԽՈՒԹՅՈՒՆ</w:t>
      </w:r>
      <w:r w:rsidRPr="003E2D06">
        <w:rPr>
          <w:rFonts w:ascii="GHEA Grapalat" w:eastAsia="Times New Roman" w:hAnsi="GHEA Grapalat" w:cs="Arial"/>
          <w:b/>
          <w:sz w:val="20"/>
          <w:szCs w:val="24"/>
          <w:lang w:val="af-ZA"/>
        </w:rPr>
        <w:t xml:space="preserve"> </w:t>
      </w:r>
      <w:r w:rsidRPr="003E2D06">
        <w:rPr>
          <w:rFonts w:ascii="GHEA Grapalat" w:eastAsia="Times New Roman" w:hAnsi="GHEA Grapalat" w:cs="Sylfaen"/>
          <w:b/>
          <w:sz w:val="20"/>
          <w:szCs w:val="24"/>
        </w:rPr>
        <w:t>ԿԱՏԱՐԵԼՈՒ</w:t>
      </w:r>
      <w:r w:rsidRPr="003E2D06">
        <w:rPr>
          <w:rFonts w:ascii="GHEA Grapalat" w:eastAsia="Times New Roman" w:hAnsi="GHEA Grapalat" w:cs="Arial"/>
          <w:b/>
          <w:sz w:val="20"/>
          <w:szCs w:val="24"/>
          <w:lang w:val="af-ZA"/>
        </w:rPr>
        <w:t xml:space="preserve"> </w:t>
      </w:r>
      <w:r w:rsidRPr="003E2D06">
        <w:rPr>
          <w:rFonts w:ascii="GHEA Grapalat" w:eastAsia="Times New Roman" w:hAnsi="GHEA Grapalat" w:cs="Sylfaen"/>
          <w:b/>
          <w:sz w:val="20"/>
          <w:szCs w:val="24"/>
        </w:rPr>
        <w:t>ԿԱՐԳԸ</w:t>
      </w:r>
      <w:r w:rsidRPr="003E2D06">
        <w:rPr>
          <w:rFonts w:ascii="GHEA Grapalat" w:eastAsia="Times New Roman" w:hAnsi="GHEA Grapalat" w:cs="Arial"/>
          <w:b/>
          <w:sz w:val="20"/>
          <w:szCs w:val="24"/>
          <w:lang w:val="af-ZA"/>
        </w:rPr>
        <w:t xml:space="preserve"> </w:t>
      </w:r>
    </w:p>
    <w:p w14:paraId="3389BF78" w14:textId="77777777" w:rsidR="003E2D06" w:rsidRPr="003E2D06" w:rsidRDefault="003E2D06" w:rsidP="003E2D06">
      <w:pPr>
        <w:spacing w:after="0" w:line="240" w:lineRule="auto"/>
        <w:jc w:val="center"/>
        <w:rPr>
          <w:rFonts w:ascii="GHEA Grapalat" w:eastAsia="Times New Roman" w:hAnsi="GHEA Grapalat" w:cs="Times New Roman"/>
          <w:b/>
          <w:sz w:val="20"/>
          <w:szCs w:val="24"/>
          <w:lang w:val="af-ZA"/>
        </w:rPr>
      </w:pPr>
    </w:p>
    <w:p w14:paraId="46831F42"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4"/>
          <w:lang w:val="af-ZA"/>
        </w:rPr>
      </w:pPr>
      <w:r w:rsidRPr="003E2D06">
        <w:rPr>
          <w:rFonts w:ascii="GHEA Grapalat" w:eastAsia="Times New Roman" w:hAnsi="GHEA Grapalat" w:cs="Times New Roman"/>
          <w:sz w:val="20"/>
          <w:szCs w:val="24"/>
          <w:lang w:val="af-ZA"/>
        </w:rPr>
        <w:t xml:space="preserve">3.1 </w:t>
      </w:r>
      <w:r w:rsidRPr="003E2D06">
        <w:rPr>
          <w:rFonts w:ascii="GHEA Grapalat" w:eastAsia="Times New Roman" w:hAnsi="GHEA Grapalat" w:cs="Sylfaen"/>
          <w:sz w:val="20"/>
          <w:szCs w:val="24"/>
        </w:rPr>
        <w:t>Օրենքի</w:t>
      </w:r>
      <w:r w:rsidRPr="003E2D06">
        <w:rPr>
          <w:rFonts w:ascii="GHEA Grapalat" w:eastAsia="Times New Roman" w:hAnsi="GHEA Grapalat" w:cs="Arial"/>
          <w:sz w:val="20"/>
          <w:szCs w:val="24"/>
          <w:lang w:val="af-ZA"/>
        </w:rPr>
        <w:t xml:space="preserve"> 29-</w:t>
      </w:r>
      <w:r w:rsidRPr="003E2D06">
        <w:rPr>
          <w:rFonts w:ascii="GHEA Grapalat" w:eastAsia="Times New Roman" w:hAnsi="GHEA Grapalat" w:cs="Sylfaen"/>
          <w:sz w:val="20"/>
          <w:szCs w:val="24"/>
        </w:rPr>
        <w:t>րդ</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հոդվածի</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համաձայն</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Arial"/>
          <w:sz w:val="20"/>
          <w:szCs w:val="24"/>
        </w:rPr>
        <w:t>մ</w:t>
      </w:r>
      <w:r w:rsidRPr="003E2D06">
        <w:rPr>
          <w:rFonts w:ascii="GHEA Grapalat" w:eastAsia="Times New Roman" w:hAnsi="GHEA Grapalat" w:cs="Sylfaen"/>
          <w:sz w:val="20"/>
          <w:szCs w:val="24"/>
        </w:rPr>
        <w:t>ասնակիցն</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իրավունք</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ունի</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պատվիրատուից</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պահանջել</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հրավերի</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պարզաբանում</w:t>
      </w:r>
      <w:r w:rsidRPr="003E2D06">
        <w:rPr>
          <w:rFonts w:ascii="GHEA Grapalat" w:eastAsia="Times New Roman" w:hAnsi="GHEA Grapalat" w:cs="Tahoma"/>
          <w:sz w:val="20"/>
          <w:szCs w:val="24"/>
        </w:rPr>
        <w:t>։</w:t>
      </w:r>
    </w:p>
    <w:p w14:paraId="2F52F773" w14:textId="77777777" w:rsidR="003E2D06" w:rsidRPr="003E2D06" w:rsidRDefault="003E2D06" w:rsidP="003E2D06">
      <w:pPr>
        <w:autoSpaceDE w:val="0"/>
        <w:autoSpaceDN w:val="0"/>
        <w:adjustRightInd w:val="0"/>
        <w:spacing w:after="0" w:line="240" w:lineRule="auto"/>
        <w:ind w:firstLine="567"/>
        <w:jc w:val="both"/>
        <w:rPr>
          <w:rFonts w:ascii="GHEA Grapalat" w:eastAsia="Times New Roman" w:hAnsi="GHEA Grapalat" w:cs="Times New Roman"/>
          <w:sz w:val="20"/>
          <w:szCs w:val="24"/>
          <w:lang w:val="af-ZA"/>
        </w:rPr>
      </w:pPr>
      <w:r w:rsidRPr="003E2D06">
        <w:rPr>
          <w:rFonts w:ascii="GHEA Grapalat" w:eastAsia="Times New Roman" w:hAnsi="GHEA Grapalat" w:cs="Sylfaen"/>
          <w:sz w:val="20"/>
          <w:szCs w:val="24"/>
        </w:rPr>
        <w:t>Մասնակիցն</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իրավունք</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ունի</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հայտերի</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ներկայացման</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վերջնաժամկետը</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լրանալուց</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առնվազն</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հինգ</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օրացուցային</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օր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առաջ</w:t>
      </w:r>
      <w:r w:rsidRPr="003E2D06">
        <w:rPr>
          <w:rFonts w:ascii="GHEA Grapalat" w:eastAsia="Times New Roman" w:hAnsi="GHEA Grapalat" w:cs="Arial"/>
          <w:sz w:val="20"/>
          <w:szCs w:val="24"/>
          <w:lang w:val="af-ZA"/>
        </w:rPr>
        <w:t xml:space="preserve"> գրավոր </w:t>
      </w:r>
      <w:r w:rsidRPr="003E2D06">
        <w:rPr>
          <w:rFonts w:ascii="GHEA Grapalat" w:eastAsia="Times New Roman" w:hAnsi="GHEA Grapalat" w:cs="Sylfaen"/>
          <w:sz w:val="20"/>
          <w:szCs w:val="24"/>
        </w:rPr>
        <w:t>հանձնաժողովից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պահանջելու</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հրավերի</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պարզաբանում</w:t>
      </w:r>
      <w:r w:rsidRPr="003E2D06">
        <w:rPr>
          <w:rFonts w:ascii="GHEA Grapalat" w:eastAsia="Times New Roman" w:hAnsi="GHEA Grapalat" w:cs="Tahoma"/>
          <w:sz w:val="20"/>
          <w:szCs w:val="24"/>
        </w:rPr>
        <w:t>։</w:t>
      </w:r>
      <w:r w:rsidRPr="003E2D06">
        <w:rPr>
          <w:rFonts w:ascii="GHEA Grapalat" w:eastAsia="Times New Roman" w:hAnsi="GHEA Grapalat" w:cs="Times New Roman"/>
          <w:sz w:val="20"/>
          <w:szCs w:val="24"/>
          <w:lang w:val="af-ZA"/>
        </w:rPr>
        <w:t xml:space="preserve"> </w:t>
      </w:r>
      <w:r w:rsidRPr="003E2D06">
        <w:rPr>
          <w:rFonts w:ascii="GHEA Grapalat" w:eastAsia="Times New Roman" w:hAnsi="GHEA Grapalat" w:cs="Times New Roman"/>
          <w:sz w:val="20"/>
          <w:szCs w:val="24"/>
        </w:rPr>
        <w:t>Հանձնաժողովը</w:t>
      </w:r>
      <w:r w:rsidRPr="003E2D06">
        <w:rPr>
          <w:rFonts w:ascii="GHEA Grapalat" w:eastAsia="Times New Roman" w:hAnsi="GHEA Grapalat" w:cs="Times New Roman"/>
          <w:sz w:val="20"/>
          <w:szCs w:val="24"/>
          <w:lang w:val="af-ZA"/>
        </w:rPr>
        <w:t xml:space="preserve"> </w:t>
      </w:r>
      <w:r w:rsidRPr="003E2D06">
        <w:rPr>
          <w:rFonts w:ascii="GHEA Grapalat" w:eastAsia="Times New Roman" w:hAnsi="GHEA Grapalat" w:cs="Sylfaen"/>
          <w:sz w:val="20"/>
          <w:szCs w:val="24"/>
        </w:rPr>
        <w:t>հարցումը</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կատարած</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Arial"/>
          <w:sz w:val="20"/>
          <w:szCs w:val="24"/>
        </w:rPr>
        <w:t>մ</w:t>
      </w:r>
      <w:r w:rsidRPr="003E2D06">
        <w:rPr>
          <w:rFonts w:ascii="GHEA Grapalat" w:eastAsia="Times New Roman" w:hAnsi="GHEA Grapalat" w:cs="Sylfaen"/>
          <w:sz w:val="20"/>
          <w:szCs w:val="24"/>
        </w:rPr>
        <w:t>ասնակցին</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պարզաբանումը</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տրամադրում</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Sylfaen"/>
          <w:sz w:val="20"/>
          <w:szCs w:val="24"/>
          <w:lang w:val="af-ZA"/>
        </w:rPr>
        <w:t xml:space="preserve"> գրավոր</w:t>
      </w:r>
      <w:r w:rsidRPr="003E2D06" w:rsidDel="00197D7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հարցումը</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ստանալու</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օրվան</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հաջորդող</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երկու</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օրացուցային</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օրվա</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ընթացքում</w:t>
      </w:r>
      <w:r w:rsidRPr="003E2D06">
        <w:rPr>
          <w:rFonts w:ascii="GHEA Grapalat" w:eastAsia="Times New Roman" w:hAnsi="GHEA Grapalat" w:cs="Tahoma"/>
          <w:sz w:val="20"/>
          <w:szCs w:val="24"/>
          <w:lang w:val="hy-AM"/>
        </w:rPr>
        <w:t>:</w:t>
      </w:r>
      <w:r w:rsidRPr="003E2D06">
        <w:rPr>
          <w:rFonts w:ascii="GHEA Grapalat" w:eastAsia="Times New Roman" w:hAnsi="GHEA Grapalat" w:cs="Times New Roman"/>
          <w:sz w:val="20"/>
          <w:szCs w:val="24"/>
          <w:lang w:val="af-ZA"/>
        </w:rPr>
        <w:t xml:space="preserve"> </w:t>
      </w:r>
    </w:p>
    <w:p w14:paraId="1CEBD3C4"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4"/>
          <w:lang w:val="af-ZA"/>
        </w:rPr>
        <w:t xml:space="preserve">3.2 </w:t>
      </w:r>
      <w:r w:rsidRPr="003E2D06">
        <w:rPr>
          <w:rFonts w:ascii="GHEA Grapalat" w:eastAsia="Times New Roman" w:hAnsi="GHEA Grapalat" w:cs="Sylfaen"/>
          <w:sz w:val="20"/>
          <w:szCs w:val="24"/>
        </w:rPr>
        <w:t>Հարցման</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պարզաբանումների</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բովանդակության</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մասին</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հայտարարությունը</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Arial"/>
          <w:sz w:val="20"/>
          <w:szCs w:val="24"/>
        </w:rPr>
        <w:t>պարզաբանումը</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Arial"/>
          <w:sz w:val="20"/>
          <w:szCs w:val="24"/>
        </w:rPr>
        <w:t>տրամադրելու</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Arial"/>
          <w:sz w:val="20"/>
          <w:szCs w:val="24"/>
        </w:rPr>
        <w:t>օրը</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հրապարակվում</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lang w:val="af-ZA"/>
        </w:rPr>
        <w:t xml:space="preserve">www.procurement.am </w:t>
      </w:r>
      <w:r w:rsidRPr="003E2D06">
        <w:rPr>
          <w:rFonts w:ascii="GHEA Grapalat" w:eastAsia="Times New Roman" w:hAnsi="GHEA Grapalat" w:cs="Sylfaen"/>
          <w:sz w:val="20"/>
          <w:szCs w:val="24"/>
          <w:lang w:val="ru-RU"/>
        </w:rPr>
        <w:t>հասցեով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գործող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տեղեկագր</w:t>
      </w:r>
      <w:r w:rsidRPr="003E2D06">
        <w:rPr>
          <w:rFonts w:ascii="GHEA Grapalat" w:eastAsia="Times New Roman" w:hAnsi="GHEA Grapalat" w:cs="Sylfaen"/>
          <w:sz w:val="20"/>
          <w:szCs w:val="24"/>
        </w:rPr>
        <w:t>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այսուհետ</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տեղեկագիր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Times New Roman"/>
          <w:sz w:val="24"/>
          <w:szCs w:val="24"/>
          <w:lang w:val="af-ZA"/>
        </w:rPr>
        <w:t>«</w:t>
      </w:r>
      <w:r w:rsidRPr="003E2D06">
        <w:rPr>
          <w:rFonts w:ascii="GHEA Grapalat" w:eastAsia="Times New Roman" w:hAnsi="GHEA Grapalat" w:cs="Sylfaen"/>
          <w:sz w:val="20"/>
          <w:szCs w:val="24"/>
        </w:rPr>
        <w:t>Գնումների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հայտարարություններ</w:t>
      </w:r>
      <w:r w:rsidRPr="003E2D06">
        <w:rPr>
          <w:rFonts w:ascii="GHEA Grapalat" w:eastAsia="Times New Roman" w:hAnsi="GHEA Grapalat" w:cs="Times New Roman"/>
          <w:sz w:val="24"/>
          <w:szCs w:val="24"/>
          <w:lang w:val="af-ZA"/>
        </w:rPr>
        <w:t>»</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բաժնի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Times New Roman"/>
          <w:sz w:val="24"/>
          <w:szCs w:val="24"/>
          <w:lang w:val="af-ZA"/>
        </w:rPr>
        <w:t>«</w:t>
      </w:r>
      <w:r w:rsidRPr="003E2D06">
        <w:rPr>
          <w:rFonts w:ascii="GHEA Grapalat" w:eastAsia="Times New Roman" w:hAnsi="GHEA Grapalat" w:cs="Sylfaen"/>
          <w:sz w:val="20"/>
          <w:szCs w:val="24"/>
        </w:rPr>
        <w:t>Հրավերների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պարզաբանումների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վերաբերյալ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հայտարարություններ</w:t>
      </w:r>
      <w:r w:rsidRPr="003E2D06">
        <w:rPr>
          <w:rFonts w:ascii="GHEA Grapalat" w:eastAsia="Times New Roman" w:hAnsi="GHEA Grapalat" w:cs="Times New Roman"/>
          <w:sz w:val="24"/>
          <w:szCs w:val="24"/>
          <w:lang w:val="af-ZA"/>
        </w:rPr>
        <w:t>»</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ենթաբաբաժնում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առանց</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նշելու</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հարցումը</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կատարած</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Arial"/>
          <w:sz w:val="20"/>
          <w:szCs w:val="24"/>
        </w:rPr>
        <w:t>մ</w:t>
      </w:r>
      <w:r w:rsidRPr="003E2D06">
        <w:rPr>
          <w:rFonts w:ascii="GHEA Grapalat" w:eastAsia="Times New Roman" w:hAnsi="GHEA Grapalat" w:cs="Sylfaen"/>
          <w:sz w:val="20"/>
          <w:szCs w:val="24"/>
        </w:rPr>
        <w:t>ասնակցի</w:t>
      </w:r>
      <w:r w:rsidRPr="003E2D06">
        <w:rPr>
          <w:rFonts w:ascii="GHEA Grapalat" w:eastAsia="Times New Roman" w:hAnsi="GHEA Grapalat" w:cs="Arial"/>
          <w:sz w:val="20"/>
          <w:szCs w:val="24"/>
          <w:lang w:val="af-ZA"/>
        </w:rPr>
        <w:t xml:space="preserve"> </w:t>
      </w:r>
      <w:r w:rsidRPr="003E2D06">
        <w:rPr>
          <w:rFonts w:ascii="GHEA Grapalat" w:eastAsia="Times New Roman" w:hAnsi="GHEA Grapalat" w:cs="Sylfaen"/>
          <w:sz w:val="20"/>
          <w:szCs w:val="24"/>
        </w:rPr>
        <w:t>տվյալները</w:t>
      </w:r>
      <w:r w:rsidRPr="003E2D06">
        <w:rPr>
          <w:rFonts w:ascii="GHEA Grapalat" w:eastAsia="Times New Roman" w:hAnsi="GHEA Grapalat" w:cs="Tahoma"/>
          <w:sz w:val="20"/>
          <w:szCs w:val="24"/>
        </w:rPr>
        <w:t>։</w:t>
      </w:r>
      <w:r w:rsidRPr="003E2D06">
        <w:rPr>
          <w:rFonts w:ascii="GHEA Grapalat" w:eastAsia="Times New Roman" w:hAnsi="GHEA Grapalat" w:cs="Tahoma"/>
          <w:sz w:val="20"/>
          <w:szCs w:val="24"/>
          <w:lang w:val="af-ZA"/>
        </w:rPr>
        <w:t xml:space="preserve"> </w:t>
      </w:r>
    </w:p>
    <w:p w14:paraId="1E27C9A4" w14:textId="77777777" w:rsidR="003E2D06" w:rsidRPr="003E2D06" w:rsidRDefault="003E2D06" w:rsidP="003E2D06">
      <w:pPr>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w:rsidRPr="003E2D06">
        <w:rPr>
          <w:rFonts w:ascii="GHEA Grapalat" w:eastAsia="Times New Roman" w:hAnsi="GHEA Grapalat" w:cs="Arial Unicode"/>
          <w:sz w:val="20"/>
          <w:szCs w:val="24"/>
          <w:lang w:val="af-ZA"/>
        </w:rPr>
        <w:t xml:space="preserve">3.3 </w:t>
      </w:r>
      <w:r w:rsidRPr="003E2D06">
        <w:rPr>
          <w:rFonts w:ascii="GHEA Grapalat" w:eastAsia="Times New Roman" w:hAnsi="GHEA Grapalat" w:cs="Sylfaen"/>
          <w:sz w:val="20"/>
          <w:szCs w:val="24"/>
          <w:lang w:val="ru-RU"/>
        </w:rPr>
        <w:t>Պարզաբանում</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չի</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տրամադրվում</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եթե</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հարցումը</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կատարվել</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rPr>
        <w:t>բաժն</w:t>
      </w:r>
      <w:r w:rsidRPr="003E2D06">
        <w:rPr>
          <w:rFonts w:ascii="GHEA Grapalat" w:eastAsia="Times New Roman" w:hAnsi="GHEA Grapalat" w:cs="Sylfaen"/>
          <w:sz w:val="20"/>
          <w:szCs w:val="24"/>
          <w:lang w:val="ru-RU"/>
        </w:rPr>
        <w:t>ով</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սահմանված</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ժամկետի</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խախտմամբ</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ինչպես</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նաև</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եթե</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հարցումը</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դուրս</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Arial Unicode"/>
          <w:sz w:val="20"/>
          <w:szCs w:val="24"/>
        </w:rPr>
        <w:t>սույն</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հրավերի</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բովանդակության</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շրջանակից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հարցումը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վերաբերում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վերջինիս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կողմից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առաջարկվելիք</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ապրանքների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տեխնիկական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բնութագրերի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նախատեսված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տեխնիկական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բնութագրերին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համարժեքության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w:t>
      </w:r>
      <w:r w:rsidRPr="003E2D06">
        <w:rPr>
          <w:rFonts w:ascii="GHEA Grapalat" w:eastAsia="Times New Roman" w:hAnsi="GHEA Grapalat" w:cs="Sylfaen"/>
          <w:sz w:val="20"/>
          <w:szCs w:val="24"/>
          <w:lang w:val="af-ZA"/>
        </w:rPr>
        <w:softHyphen/>
      </w:r>
      <w:r w:rsidRPr="003E2D06">
        <w:rPr>
          <w:rFonts w:ascii="GHEA Grapalat" w:eastAsia="Times New Roman" w:hAnsi="GHEA Grapalat" w:cs="Sylfaen"/>
          <w:sz w:val="20"/>
          <w:szCs w:val="24"/>
          <w:lang w:val="ru-RU"/>
        </w:rPr>
        <w:t>պատասխանությանը</w:t>
      </w:r>
      <w:r w:rsidRPr="003E2D06">
        <w:rPr>
          <w:rFonts w:ascii="GHEA Grapalat" w:eastAsia="Times New Roman" w:hAnsi="GHEA Grapalat" w:cs="Tahoma"/>
          <w:sz w:val="20"/>
          <w:szCs w:val="24"/>
        </w:rPr>
        <w:t>։</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Times New Roman"/>
          <w:sz w:val="20"/>
          <w:szCs w:val="20"/>
        </w:rPr>
        <w:t>Ընդ</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որում</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մասնակիցը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գրավոր</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ծանուցվում</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է</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պարզաբանում</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չտրամադրելու</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հիմքերի</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մասին</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հարցումը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ստանալու</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օրվան</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հաջորդող</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երկու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օրացուցային</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օրվա</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ընթացքում</w:t>
      </w:r>
      <w:r w:rsidRPr="003E2D06">
        <w:rPr>
          <w:rFonts w:ascii="GHEA Grapalat" w:eastAsia="Times New Roman" w:hAnsi="GHEA Grapalat" w:cs="Times New Roman"/>
          <w:sz w:val="20"/>
          <w:szCs w:val="20"/>
          <w:lang w:val="af-ZA"/>
        </w:rPr>
        <w:t>:</w:t>
      </w:r>
    </w:p>
    <w:p w14:paraId="776F5E55" w14:textId="77777777" w:rsidR="003E2D06" w:rsidRPr="003E2D06" w:rsidRDefault="003E2D06" w:rsidP="003E2D06">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3E2D06">
        <w:rPr>
          <w:rFonts w:ascii="GHEA Grapalat" w:eastAsia="Times New Roman" w:hAnsi="GHEA Grapalat" w:cs="Arial Unicode"/>
          <w:sz w:val="20"/>
          <w:szCs w:val="24"/>
          <w:lang w:val="af-ZA"/>
        </w:rPr>
        <w:t xml:space="preserve">3.4 </w:t>
      </w:r>
      <w:r w:rsidRPr="003E2D06">
        <w:rPr>
          <w:rFonts w:ascii="GHEA Grapalat" w:eastAsia="Times New Roman" w:hAnsi="GHEA Grapalat" w:cs="Sylfaen"/>
          <w:sz w:val="20"/>
          <w:szCs w:val="24"/>
          <w:lang w:val="ru-RU"/>
        </w:rPr>
        <w:t>Հայտերի</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ներկայացման</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վերջնաժամկետը</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լրանալուց</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առնվազն</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հինգ</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օրացուցային</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օր</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առաջ</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հրավերում</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կատարվել</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փոփոխություններ</w:t>
      </w:r>
      <w:r w:rsidRPr="003E2D06">
        <w:rPr>
          <w:rFonts w:ascii="GHEA Grapalat" w:eastAsia="Times New Roman" w:hAnsi="GHEA Grapalat" w:cs="Tahoma"/>
          <w:sz w:val="20"/>
          <w:szCs w:val="24"/>
        </w:rPr>
        <w:t>։</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rPr>
        <w:t>Փ</w:t>
      </w:r>
      <w:r w:rsidRPr="003E2D06">
        <w:rPr>
          <w:rFonts w:ascii="GHEA Grapalat" w:eastAsia="Times New Roman" w:hAnsi="GHEA Grapalat" w:cs="Sylfaen"/>
          <w:sz w:val="20"/>
          <w:szCs w:val="24"/>
          <w:lang w:val="ru-RU"/>
        </w:rPr>
        <w:t>ոփոխություն</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կատարելու</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օրվան</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հաջորդող</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երեք</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օրացուցային</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օրվա</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ընթացքում</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փոփոխություն</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կատարելու</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դրանք</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տրամադրելու</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պայմանների</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մասին</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հայտարարություն</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հրապարակվում</w:t>
      </w:r>
      <w:r w:rsidRPr="003E2D06">
        <w:rPr>
          <w:rFonts w:ascii="GHEA Grapalat" w:eastAsia="Times New Roman" w:hAnsi="GHEA Grapalat" w:cs="Arial Unicode"/>
          <w:sz w:val="20"/>
          <w:szCs w:val="24"/>
          <w:lang w:val="af-ZA"/>
        </w:rPr>
        <w:t xml:space="preserve"> </w:t>
      </w:r>
      <w:r w:rsidRPr="003E2D06">
        <w:rPr>
          <w:rFonts w:ascii="GHEA Grapalat" w:eastAsia="Times New Roman" w:hAnsi="GHEA Grapalat" w:cs="Sylfaen"/>
          <w:sz w:val="20"/>
          <w:szCs w:val="24"/>
          <w:lang w:val="ru-RU"/>
        </w:rPr>
        <w:t>տեղեկագրում</w:t>
      </w:r>
      <w:r w:rsidRPr="003E2D06">
        <w:rPr>
          <w:rFonts w:ascii="GHEA Grapalat" w:eastAsia="Times New Roman" w:hAnsi="GHEA Grapalat" w:cs="Tahoma"/>
          <w:sz w:val="20"/>
          <w:szCs w:val="24"/>
        </w:rPr>
        <w:t>։</w:t>
      </w:r>
      <w:r w:rsidRPr="003E2D06">
        <w:rPr>
          <w:rFonts w:ascii="GHEA Grapalat" w:eastAsia="Times New Roman" w:hAnsi="GHEA Grapalat" w:cs="Arial Unicode"/>
          <w:sz w:val="20"/>
          <w:szCs w:val="24"/>
          <w:lang w:val="af-ZA"/>
        </w:rPr>
        <w:t xml:space="preserve"> </w:t>
      </w:r>
    </w:p>
    <w:p w14:paraId="0682E735" w14:textId="77777777" w:rsidR="003E2D06" w:rsidRPr="003E2D06" w:rsidRDefault="003E2D06" w:rsidP="003E2D06">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3E2D06">
        <w:rPr>
          <w:rFonts w:ascii="GHEA Grapalat" w:eastAsia="Times New Roman" w:hAnsi="GHEA Grapalat" w:cs="Sylfaen"/>
          <w:sz w:val="20"/>
          <w:szCs w:val="24"/>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w:t>
      </w:r>
      <w:r w:rsidRPr="003E2D06">
        <w:rPr>
          <w:rFonts w:ascii="GHEA Grapalat" w:eastAsia="Times New Roman" w:hAnsi="GHEA Grapalat" w:cs="Sylfaen"/>
          <w:sz w:val="20"/>
          <w:szCs w:val="24"/>
          <w:lang w:val="hy-AM"/>
        </w:rPr>
        <w:lastRenderedPageBreak/>
        <w:t xml:space="preserve">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66EC8756"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p>
    <w:p w14:paraId="1B10D918" w14:textId="77777777" w:rsidR="003E2D06" w:rsidRPr="003E2D06" w:rsidRDefault="003E2D06" w:rsidP="003E2D06">
      <w:pPr>
        <w:spacing w:after="0" w:line="240" w:lineRule="auto"/>
        <w:jc w:val="center"/>
        <w:rPr>
          <w:rFonts w:ascii="GHEA Grapalat" w:eastAsia="Times New Roman" w:hAnsi="GHEA Grapalat" w:cs="Times New Roman"/>
          <w:b/>
          <w:sz w:val="20"/>
          <w:szCs w:val="24"/>
          <w:lang w:val="hy-AM"/>
        </w:rPr>
      </w:pPr>
    </w:p>
    <w:p w14:paraId="706521F1" w14:textId="77777777" w:rsidR="003E2D06" w:rsidRPr="003E2D06" w:rsidRDefault="003E2D06" w:rsidP="003E2D06">
      <w:pPr>
        <w:spacing w:after="0" w:line="240" w:lineRule="auto"/>
        <w:jc w:val="center"/>
        <w:rPr>
          <w:rFonts w:ascii="GHEA Grapalat" w:eastAsia="Times New Roman" w:hAnsi="GHEA Grapalat" w:cs="Arial"/>
          <w:b/>
          <w:sz w:val="20"/>
          <w:szCs w:val="24"/>
          <w:lang w:val="hy-AM"/>
        </w:rPr>
      </w:pPr>
      <w:r w:rsidRPr="003E2D06">
        <w:rPr>
          <w:rFonts w:ascii="GHEA Grapalat" w:eastAsia="Times New Roman" w:hAnsi="GHEA Grapalat" w:cs="Times New Roman"/>
          <w:b/>
          <w:sz w:val="20"/>
          <w:szCs w:val="24"/>
          <w:lang w:val="hy-AM"/>
        </w:rPr>
        <w:t xml:space="preserve">4.  </w:t>
      </w:r>
      <w:r w:rsidRPr="003E2D06">
        <w:rPr>
          <w:rFonts w:ascii="GHEA Grapalat" w:eastAsia="Times New Roman" w:hAnsi="GHEA Grapalat" w:cs="Sylfaen"/>
          <w:b/>
          <w:sz w:val="20"/>
          <w:szCs w:val="24"/>
          <w:lang w:val="hy-AM"/>
        </w:rPr>
        <w:t>ՀԱՅՏԸ</w:t>
      </w:r>
      <w:r w:rsidRPr="003E2D06">
        <w:rPr>
          <w:rFonts w:ascii="GHEA Grapalat" w:eastAsia="Times New Roman" w:hAnsi="GHEA Grapalat" w:cs="Arial"/>
          <w:b/>
          <w:sz w:val="20"/>
          <w:szCs w:val="24"/>
          <w:lang w:val="hy-AM"/>
        </w:rPr>
        <w:t xml:space="preserve"> </w:t>
      </w:r>
      <w:r w:rsidRPr="003E2D06">
        <w:rPr>
          <w:rFonts w:ascii="GHEA Grapalat" w:eastAsia="Times New Roman" w:hAnsi="GHEA Grapalat" w:cs="Sylfaen"/>
          <w:b/>
          <w:sz w:val="20"/>
          <w:szCs w:val="24"/>
          <w:lang w:val="hy-AM"/>
        </w:rPr>
        <w:t>ՆԵՐԿԱՅԱՑՆԵԼՈՒ</w:t>
      </w:r>
      <w:r w:rsidRPr="003E2D06">
        <w:rPr>
          <w:rFonts w:ascii="GHEA Grapalat" w:eastAsia="Times New Roman" w:hAnsi="GHEA Grapalat" w:cs="Arial"/>
          <w:b/>
          <w:sz w:val="20"/>
          <w:szCs w:val="24"/>
          <w:lang w:val="hy-AM"/>
        </w:rPr>
        <w:t xml:space="preserve"> </w:t>
      </w:r>
      <w:r w:rsidRPr="003E2D06">
        <w:rPr>
          <w:rFonts w:ascii="GHEA Grapalat" w:eastAsia="Times New Roman" w:hAnsi="GHEA Grapalat" w:cs="Sylfaen"/>
          <w:b/>
          <w:sz w:val="20"/>
          <w:szCs w:val="24"/>
          <w:lang w:val="hy-AM"/>
        </w:rPr>
        <w:t>ԿԱՐԳԸ</w:t>
      </w:r>
    </w:p>
    <w:p w14:paraId="72D40B8A" w14:textId="77777777" w:rsidR="003E2D06" w:rsidRPr="003E2D06" w:rsidRDefault="003E2D06" w:rsidP="003E2D06">
      <w:pPr>
        <w:spacing w:after="0" w:line="240" w:lineRule="auto"/>
        <w:jc w:val="center"/>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hy-AM"/>
        </w:rPr>
        <w:t xml:space="preserve">  </w:t>
      </w:r>
    </w:p>
    <w:p w14:paraId="4BCBAA0A"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4</w:t>
      </w:r>
      <w:r w:rsidRPr="003E2D06">
        <w:rPr>
          <w:rFonts w:ascii="GHEA Grapalat" w:eastAsia="Times New Roman" w:hAnsi="GHEA Grapalat" w:cs="Sylfaen"/>
          <w:sz w:val="20"/>
          <w:szCs w:val="24"/>
          <w:lang w:val="hy-AM"/>
        </w:rPr>
        <w:t>.1 Սույն ընթացակարգին մասնակցելու համար մասնակիցը հանձնաժողովին ներկայացնում է հայտ</w:t>
      </w:r>
      <w:r w:rsidRPr="003E2D06">
        <w:rPr>
          <w:rFonts w:ascii="GHEA Grapalat" w:eastAsia="Times New Roman" w:hAnsi="GHEA Grapalat" w:cs="Tahoma"/>
          <w:sz w:val="20"/>
          <w:szCs w:val="24"/>
          <w:lang w:val="hy-AM"/>
        </w:rPr>
        <w:t>։</w:t>
      </w:r>
      <w:r w:rsidRPr="003E2D06">
        <w:rPr>
          <w:rFonts w:ascii="GHEA Grapalat" w:eastAsia="Times New Roman" w:hAnsi="GHEA Grapalat" w:cs="Times New Roman"/>
          <w:sz w:val="20"/>
          <w:szCs w:val="24"/>
          <w:lang w:val="hy-AM"/>
        </w:rPr>
        <w:t xml:space="preserve"> </w:t>
      </w:r>
      <w:r w:rsidRPr="003E2D06">
        <w:rPr>
          <w:rFonts w:ascii="GHEA Grapalat" w:eastAsia="Times New Roman" w:hAnsi="GHEA Grapalat" w:cs="Sylfaen"/>
          <w:sz w:val="20"/>
          <w:szCs w:val="24"/>
          <w:lang w:val="hy-AM"/>
        </w:rPr>
        <w:t>Հայտը սույն հրավերի հիման վրա մասնակցի կողմից ներկայացվող առաջարկն է:</w:t>
      </w:r>
    </w:p>
    <w:p w14:paraId="5F4713AD"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0"/>
          <w:lang w:val="af-ZA"/>
        </w:rPr>
        <w:t>Մասնակիցը</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կարող</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է</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հայտ</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ներկայացնել</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ինչպես</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յուրաքանչյուր</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չափաբաժնի</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այնպես</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էլ</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մի</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քանի</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կամ</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բոլոր</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չափաբաժինների</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af-ZA"/>
        </w:rPr>
        <w:t>համար</w:t>
      </w:r>
      <w:r w:rsidRPr="003E2D06">
        <w:rPr>
          <w:rFonts w:ascii="GHEA Grapalat" w:eastAsia="Times New Roman" w:hAnsi="GHEA Grapalat" w:cs="Sylfaen"/>
          <w:sz w:val="20"/>
          <w:szCs w:val="24"/>
          <w:lang w:val="hy-AM"/>
        </w:rPr>
        <w:t xml:space="preserve">։  </w:t>
      </w:r>
    </w:p>
    <w:p w14:paraId="44CAD014"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Հայտը ներկայացվում է մինչև դրա համար սույն հրավերով սահմանված ժամկետի ավարտը։</w:t>
      </w:r>
    </w:p>
    <w:p w14:paraId="339D6F40"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Հայտի պատրաստման կարգը նկարագրված է սույն հրավերի 2-րդ մասում` գնանշման հարցման հայտերը պատրաստելու հրահանգում։</w:t>
      </w:r>
    </w:p>
    <w:p w14:paraId="39C1B7E0"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3E2D06">
        <w:rPr>
          <w:rFonts w:ascii="GHEA Grapalat" w:eastAsia="Times New Roman" w:hAnsi="GHEA Grapalat" w:cs="Sylfaen"/>
          <w:b/>
          <w:sz w:val="20"/>
          <w:szCs w:val="24"/>
          <w:lang w:val="af-ZA"/>
        </w:rPr>
        <w:t>«</w:t>
      </w:r>
      <w:r w:rsidRPr="003E2D06">
        <w:rPr>
          <w:rFonts w:ascii="GHEA Grapalat" w:eastAsia="Times New Roman" w:hAnsi="GHEA Grapalat" w:cs="Sylfaen"/>
          <w:b/>
          <w:sz w:val="20"/>
          <w:szCs w:val="24"/>
          <w:lang w:val="hy-AM"/>
        </w:rPr>
        <w:t>7</w:t>
      </w:r>
      <w:r w:rsidRPr="003E2D06">
        <w:rPr>
          <w:rFonts w:ascii="GHEA Grapalat" w:eastAsia="Times New Roman" w:hAnsi="GHEA Grapalat" w:cs="Sylfaen"/>
          <w:b/>
          <w:sz w:val="20"/>
          <w:szCs w:val="24"/>
          <w:lang w:val="af-ZA"/>
        </w:rPr>
        <w:t>»</w:t>
      </w:r>
      <w:r w:rsidRPr="003E2D06">
        <w:rPr>
          <w:rFonts w:ascii="GHEA Grapalat" w:eastAsia="Times New Roman" w:hAnsi="GHEA Grapalat" w:cs="Sylfaen"/>
          <w:b/>
          <w:sz w:val="20"/>
          <w:szCs w:val="24"/>
          <w:lang w:val="hy-AM"/>
        </w:rPr>
        <w:t>-րդ</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hy-AM"/>
        </w:rPr>
        <w:t>օրվա</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hy-AM"/>
        </w:rPr>
        <w:t>ժամը</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hy-AM"/>
        </w:rPr>
        <w:t>16:00-ն</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hy-AM"/>
        </w:rPr>
        <w:t>ք.Երևան, Հերացի 5/1</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hy-AM"/>
        </w:rPr>
        <w:t>հասցեով</w:t>
      </w:r>
      <w:r w:rsidRPr="003E2D06">
        <w:rPr>
          <w:rFonts w:ascii="GHEA Grapalat" w:eastAsia="Times New Roman" w:hAnsi="GHEA Grapalat" w:cs="Sylfaen"/>
          <w:sz w:val="20"/>
          <w:szCs w:val="24"/>
          <w:lang w:val="hy-AM"/>
        </w:rPr>
        <w:t xml:space="preserve">։  </w:t>
      </w:r>
    </w:p>
    <w:p w14:paraId="57B7ED1B"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 xml:space="preserve">Ընթացակարգի հայտերը ստանում և հայտերի գրանցամատյանում գրանցում է հանձնաժողովի քարտուղար </w:t>
      </w:r>
      <w:r w:rsidRPr="003E2D06">
        <w:rPr>
          <w:rFonts w:ascii="GHEA Grapalat" w:eastAsia="Times New Roman" w:hAnsi="GHEA Grapalat" w:cs="Times New Roman"/>
          <w:b/>
          <w:sz w:val="20"/>
          <w:szCs w:val="20"/>
          <w:lang w:val="hy-AM"/>
        </w:rPr>
        <w:t>Ռ. Եգանյանը</w:t>
      </w:r>
      <w:r w:rsidRPr="003E2D06">
        <w:rPr>
          <w:rFonts w:ascii="GHEA Grapalat" w:eastAsia="Times New Roman" w:hAnsi="GHEA Grapalat" w:cs="Sylfaen"/>
          <w:sz w:val="20"/>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61011C1"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4.3 Մասնակիցը հայտով ներկայացնում է`</w:t>
      </w:r>
    </w:p>
    <w:p w14:paraId="7185F6FF"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bookmarkStart w:id="6" w:name="_Hlk9261647"/>
      <w:r w:rsidRPr="003E2D06">
        <w:rPr>
          <w:rFonts w:ascii="GHEA Grapalat" w:eastAsia="Times New Roman" w:hAnsi="GHEA Grapalat" w:cs="Sylfaen"/>
          <w:sz w:val="20"/>
          <w:szCs w:val="24"/>
          <w:lang w:val="hy-AM"/>
        </w:rPr>
        <w:t>1) իր կողմից հաստատված՝ սույն հրավերի 2-րդ մասի 2.1 կետով նախատեսված դիմում-հայտարարություն`</w:t>
      </w:r>
      <w:r w:rsidRPr="003E2D06">
        <w:rPr>
          <w:rFonts w:ascii="GHEA Grapalat" w:eastAsia="Times New Roman" w:hAnsi="GHEA Grapalat" w:cs="Sylfaen"/>
          <w:sz w:val="20"/>
          <w:szCs w:val="20"/>
          <w:lang w:val="hy-AM"/>
        </w:rPr>
        <w:t xml:space="preserve"> նշելով էլեկտրոնային փոստի հասցեն, հարկ վճարողի հաշվառման համարը, գործունեության հասցեն և հեռախոսահամարը</w:t>
      </w:r>
      <w:r w:rsidRPr="003E2D06">
        <w:rPr>
          <w:rFonts w:ascii="GHEA Grapalat" w:eastAsia="Times New Roman" w:hAnsi="GHEA Grapalat" w:cs="Sylfaen"/>
          <w:sz w:val="20"/>
          <w:szCs w:val="24"/>
          <w:lang w:val="hy-AM"/>
        </w:rPr>
        <w:t>, որը ներառում է`</w:t>
      </w:r>
    </w:p>
    <w:p w14:paraId="3B618554"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ա) հավաստում սույն հրավերով սահմանված մասնակ</w:t>
      </w:r>
      <w:r w:rsidRPr="003E2D06">
        <w:rPr>
          <w:rFonts w:ascii="GHEA Grapalat" w:eastAsia="Times New Roman" w:hAnsi="GHEA Grapalat" w:cs="Sylfaen"/>
          <w:sz w:val="20"/>
          <w:szCs w:val="24"/>
          <w:lang w:val="hy-AM"/>
        </w:rPr>
        <w:softHyphen/>
        <w:t>ցության իրավունքի պահանջներին իր տվյալների համապատասխանության մասին.</w:t>
      </w:r>
    </w:p>
    <w:p w14:paraId="2744C88D" w14:textId="77777777" w:rsidR="003E2D06" w:rsidRPr="003E2D06" w:rsidRDefault="003E2D06" w:rsidP="003E2D06">
      <w:pPr>
        <w:shd w:val="clear" w:color="auto" w:fill="FFFFFF"/>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բ)</w:t>
      </w:r>
      <w:r w:rsidRPr="003E2D06">
        <w:rPr>
          <w:rFonts w:ascii="GHEA Grapalat" w:eastAsia="Times New Roman" w:hAnsi="GHEA Grapalat" w:cs="Sylfaen"/>
          <w:sz w:val="24"/>
          <w:szCs w:val="24"/>
          <w:lang w:val="hy-AM"/>
        </w:rPr>
        <w:t xml:space="preserve"> </w:t>
      </w:r>
      <w:r w:rsidRPr="003E2D06">
        <w:rPr>
          <w:rFonts w:ascii="GHEA Grapalat" w:eastAsia="Times New Roman" w:hAnsi="GHEA Grapalat" w:cs="Sylfaen"/>
          <w:sz w:val="20"/>
          <w:szCs w:val="24"/>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4CE8551"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51DD41D3"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bookmarkStart w:id="7" w:name="_Hlk9261892"/>
      <w:bookmarkEnd w:id="6"/>
      <w:r w:rsidRPr="003E2D06">
        <w:rPr>
          <w:rFonts w:ascii="GHEA Grapalat" w:eastAsia="Times New Roman" w:hAnsi="GHEA Grapalat" w:cs="Sylfaen"/>
          <w:sz w:val="20"/>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332DD8" w14:textId="77777777" w:rsidR="003E2D06" w:rsidRPr="003E2D06" w:rsidRDefault="003E2D06" w:rsidP="003E2D06">
      <w:pPr>
        <w:spacing w:after="0" w:line="240" w:lineRule="auto"/>
        <w:ind w:firstLine="630"/>
        <w:jc w:val="both"/>
        <w:rPr>
          <w:rFonts w:ascii="GHEA Grapalat" w:eastAsia="Times New Roman" w:hAnsi="GHEA Grapalat" w:cs="Sylfaen"/>
          <w:szCs w:val="24"/>
          <w:lang w:val="hy-AM" w:eastAsia="ru-RU"/>
        </w:rPr>
      </w:pPr>
      <w:r w:rsidRPr="003E2D06">
        <w:rPr>
          <w:rFonts w:ascii="GHEA Grapalat" w:eastAsia="Times New Roman" w:hAnsi="GHEA Grapalat" w:cs="Times New Roman"/>
          <w:sz w:val="20"/>
          <w:szCs w:val="20"/>
          <w:lang w:val="hy-AM" w:eastAsia="ru-RU"/>
        </w:rPr>
        <w:t xml:space="preserve">ե) </w:t>
      </w:r>
      <w:r w:rsidRPr="003E2D06">
        <w:rPr>
          <w:rFonts w:ascii="GHEA Grapalat" w:eastAsia="Times New Roman" w:hAnsi="GHEA Grapalat" w:cs="Sylfaen"/>
          <w:sz w:val="20"/>
          <w:szCs w:val="20"/>
          <w:lang w:val="hy-AM" w:eastAsia="ru-RU"/>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նշված անձանց բացակայության դեպքում ներկայացվում է գործադիր մարմնի ղեկավարի և անդամների տվյալները</w:t>
      </w:r>
      <w:r w:rsidRPr="003E2D06">
        <w:rPr>
          <w:rFonts w:ascii="GHEA Grapalat" w:eastAsia="Times New Roman" w:hAnsi="GHEA Grapalat" w:cs="Times New Roman"/>
          <w:sz w:val="20"/>
          <w:szCs w:val="20"/>
          <w:lang w:val="hy-AM" w:eastAsia="ru-RU"/>
        </w:rPr>
        <w:t xml:space="preserve">: Ընդ որում </w:t>
      </w:r>
      <w:r w:rsidRPr="003E2D06">
        <w:rPr>
          <w:rFonts w:ascii="GHEA Grapalat" w:eastAsia="Times New Roman" w:hAnsi="GHEA Grapalat" w:cs="Sylfaen"/>
          <w:sz w:val="20"/>
          <w:szCs w:val="20"/>
          <w:lang w:val="hy-AM" w:eastAsia="ru-RU"/>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3E2D06">
        <w:rPr>
          <w:rFonts w:ascii="GHEA Grapalat" w:eastAsia="Times New Roman" w:hAnsi="GHEA Grapalat" w:cs="Sylfaen"/>
          <w:szCs w:val="24"/>
          <w:lang w:val="hy-AM" w:eastAsia="ru-RU"/>
        </w:rPr>
        <w:t xml:space="preserve"> </w:t>
      </w:r>
    </w:p>
    <w:p w14:paraId="36728A6A" w14:textId="77777777" w:rsidR="003E2D06" w:rsidRPr="003E2D06" w:rsidRDefault="003E2D06" w:rsidP="003E2D06">
      <w:pPr>
        <w:spacing w:after="0" w:line="240" w:lineRule="auto"/>
        <w:ind w:firstLine="630"/>
        <w:jc w:val="both"/>
        <w:rPr>
          <w:rFonts w:ascii="GHEA Grapalat" w:eastAsia="Times New Roman" w:hAnsi="GHEA Grapalat" w:cs="Times New Roman"/>
          <w:sz w:val="20"/>
          <w:szCs w:val="20"/>
          <w:lang w:val="hy-AM" w:eastAsia="ru-RU"/>
        </w:rPr>
      </w:pPr>
      <w:r w:rsidRPr="003E2D06">
        <w:rPr>
          <w:rFonts w:ascii="GHEA Grapalat" w:eastAsia="Times New Roman" w:hAnsi="GHEA Grapalat" w:cs="Sylfaen"/>
          <w:sz w:val="20"/>
          <w:szCs w:val="24"/>
          <w:lang w:val="hy-AM"/>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3E2D06">
        <w:rPr>
          <w:rFonts w:ascii="GHEA Grapalat" w:eastAsia="Times New Roman" w:hAnsi="GHEA Grapalat" w:cs="Sylfaen"/>
          <w:sz w:val="20"/>
          <w:szCs w:val="20"/>
          <w:lang w:val="hy-AM" w:eastAsia="ru-RU"/>
        </w:rPr>
        <w:t>: Ընդ որում մասնակիցը պետք է ներկայացնի մեկ արտադրողի կողմից արտադրված, ինչպես նաև մեկ ապրանքային նշան, ֆիրմային անվանում և մակնիշ ունեցող ապրանք:</w:t>
      </w:r>
      <w:r w:rsidRPr="003E2D06">
        <w:rPr>
          <w:rFonts w:ascii="GHEA Grapalat" w:eastAsia="Times New Roman" w:hAnsi="GHEA Grapalat" w:cs="Sylfaen"/>
          <w:sz w:val="20"/>
          <w:szCs w:val="24"/>
          <w:lang w:val="hy-AM"/>
        </w:rPr>
        <w:t>.</w:t>
      </w:r>
      <w:r w:rsidRPr="003E2D06">
        <w:rPr>
          <w:rFonts w:ascii="GHEA Grapalat" w:eastAsia="Times New Roman" w:hAnsi="GHEA Grapalat" w:cs="Sylfaen"/>
          <w:sz w:val="20"/>
          <w:szCs w:val="24"/>
          <w:vertAlign w:val="superscript"/>
          <w:lang w:val="hy-AM"/>
        </w:rPr>
        <w:t>7</w:t>
      </w:r>
      <w:r w:rsidRPr="003E2D06">
        <w:rPr>
          <w:rFonts w:ascii="GHEA Grapalat" w:eastAsia="Times New Roman" w:hAnsi="GHEA Grapalat" w:cs="Sylfaen"/>
          <w:color w:val="FFFFFF"/>
          <w:sz w:val="20"/>
          <w:szCs w:val="24"/>
          <w:vertAlign w:val="superscript"/>
          <w:lang w:val="hy-AM"/>
        </w:rPr>
        <w:footnoteReference w:id="1"/>
      </w:r>
    </w:p>
    <w:bookmarkEnd w:id="7"/>
    <w:p w14:paraId="6334E144"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2) իր կողմից հաստատված գնային առաջարկ.</w:t>
      </w:r>
    </w:p>
    <w:p w14:paraId="7EB2E8F5" w14:textId="77777777" w:rsidR="003E2D06" w:rsidRPr="003E2D06" w:rsidRDefault="003E2D06" w:rsidP="003E2D06">
      <w:pPr>
        <w:spacing w:after="0" w:line="240" w:lineRule="auto"/>
        <w:ind w:firstLine="567"/>
        <w:jc w:val="both"/>
        <w:rPr>
          <w:rFonts w:ascii="GHEA Grapalat" w:eastAsia="Times New Roman" w:hAnsi="GHEA Grapalat" w:cs="Sylfaen"/>
          <w:color w:val="FFFFFF"/>
          <w:sz w:val="20"/>
          <w:szCs w:val="24"/>
          <w:lang w:val="hy-AM"/>
        </w:rPr>
      </w:pPr>
      <w:r w:rsidRPr="003E2D06">
        <w:rPr>
          <w:rFonts w:ascii="GHEA Grapalat" w:eastAsia="Times New Roman" w:hAnsi="GHEA Grapalat" w:cs="Times New Roman"/>
          <w:color w:val="FFFFFF"/>
          <w:sz w:val="20"/>
          <w:szCs w:val="24"/>
          <w:vertAlign w:val="superscript"/>
          <w:lang w:val="hy-AM"/>
        </w:rPr>
        <w:footnoteReference w:id="2"/>
      </w:r>
    </w:p>
    <w:p w14:paraId="309FF77D"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03E65340"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361473C0"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hy-AM"/>
        </w:rPr>
      </w:pPr>
      <w:bookmarkStart w:id="8" w:name="_Hlk9262052"/>
      <w:r w:rsidRPr="003E2D06">
        <w:rPr>
          <w:rFonts w:ascii="GHEA Grapalat" w:eastAsia="Times New Roman" w:hAnsi="GHEA Grapalat" w:cs="Sylfaen"/>
          <w:sz w:val="20"/>
          <w:szCs w:val="24"/>
          <w:lang w:val="hy-AM"/>
        </w:rPr>
        <w:lastRenderedPageBreak/>
        <w:t>Ընդ որում համատեղ գործունեության կարգով (կոնսորցիումով) սույն ընթացակարգին մասնակցելու դեպքում՝</w:t>
      </w:r>
    </w:p>
    <w:p w14:paraId="49A95AC0" w14:textId="77777777" w:rsidR="003E2D06" w:rsidRPr="003E2D06" w:rsidRDefault="003E2D06" w:rsidP="003E2D06">
      <w:pPr>
        <w:numPr>
          <w:ilvl w:val="0"/>
          <w:numId w:val="18"/>
        </w:numPr>
        <w:spacing w:after="0" w:line="240" w:lineRule="auto"/>
        <w:ind w:firstLine="810"/>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10B54F7" w14:textId="77777777" w:rsidR="003E2D06" w:rsidRPr="003E2D06" w:rsidRDefault="003E2D06" w:rsidP="003E2D06">
      <w:pPr>
        <w:numPr>
          <w:ilvl w:val="0"/>
          <w:numId w:val="18"/>
        </w:numPr>
        <w:spacing w:after="0" w:line="240" w:lineRule="auto"/>
        <w:ind w:firstLine="810"/>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2AC739B6"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hy-AM"/>
        </w:rPr>
      </w:pPr>
    </w:p>
    <w:p w14:paraId="37FDB484" w14:textId="77777777" w:rsidR="003E2D06" w:rsidRPr="003E2D06" w:rsidRDefault="003E2D06" w:rsidP="003E2D06">
      <w:pPr>
        <w:spacing w:after="0" w:line="240" w:lineRule="auto"/>
        <w:jc w:val="center"/>
        <w:rPr>
          <w:rFonts w:ascii="GHEA Grapalat" w:eastAsia="Times New Roman" w:hAnsi="GHEA Grapalat" w:cs="Arial"/>
          <w:b/>
          <w:sz w:val="20"/>
          <w:szCs w:val="24"/>
          <w:lang w:val="es-ES"/>
        </w:rPr>
      </w:pPr>
      <w:r w:rsidRPr="003E2D06">
        <w:rPr>
          <w:rFonts w:ascii="GHEA Grapalat" w:eastAsia="Times New Roman" w:hAnsi="GHEA Grapalat" w:cs="Times New Roman"/>
          <w:b/>
          <w:sz w:val="20"/>
          <w:szCs w:val="24"/>
          <w:lang w:val="es-ES"/>
        </w:rPr>
        <w:t xml:space="preserve">5.   </w:t>
      </w:r>
      <w:r w:rsidRPr="003E2D06">
        <w:rPr>
          <w:rFonts w:ascii="GHEA Grapalat" w:eastAsia="Times New Roman" w:hAnsi="GHEA Grapalat" w:cs="Sylfaen"/>
          <w:b/>
          <w:sz w:val="20"/>
          <w:szCs w:val="24"/>
          <w:lang w:val="es-ES"/>
        </w:rPr>
        <w:t>ՀԱՅՏԻ</w:t>
      </w:r>
      <w:r w:rsidRPr="003E2D06">
        <w:rPr>
          <w:rFonts w:ascii="GHEA Grapalat" w:eastAsia="Times New Roman" w:hAnsi="GHEA Grapalat" w:cs="Arial"/>
          <w:b/>
          <w:sz w:val="20"/>
          <w:szCs w:val="24"/>
          <w:lang w:val="es-ES"/>
        </w:rPr>
        <w:t xml:space="preserve">   </w:t>
      </w:r>
      <w:r w:rsidRPr="003E2D06">
        <w:rPr>
          <w:rFonts w:ascii="GHEA Grapalat" w:eastAsia="Times New Roman" w:hAnsi="GHEA Grapalat" w:cs="Sylfaen"/>
          <w:b/>
          <w:sz w:val="20"/>
          <w:szCs w:val="24"/>
          <w:lang w:val="es-ES"/>
        </w:rPr>
        <w:t>ԳՆԱՅԻՆ</w:t>
      </w:r>
      <w:r w:rsidRPr="003E2D06">
        <w:rPr>
          <w:rFonts w:ascii="GHEA Grapalat" w:eastAsia="Times New Roman" w:hAnsi="GHEA Grapalat" w:cs="Arial"/>
          <w:b/>
          <w:sz w:val="20"/>
          <w:szCs w:val="24"/>
          <w:lang w:val="es-ES"/>
        </w:rPr>
        <w:t xml:space="preserve">  </w:t>
      </w:r>
      <w:r w:rsidRPr="003E2D06">
        <w:rPr>
          <w:rFonts w:ascii="GHEA Grapalat" w:eastAsia="Times New Roman" w:hAnsi="GHEA Grapalat" w:cs="Sylfaen"/>
          <w:b/>
          <w:sz w:val="20"/>
          <w:szCs w:val="24"/>
          <w:lang w:val="es-ES"/>
        </w:rPr>
        <w:t>ԱՌԱՋԱՐԿԸ</w:t>
      </w:r>
      <w:r w:rsidRPr="003E2D06">
        <w:rPr>
          <w:rFonts w:ascii="GHEA Grapalat" w:eastAsia="Times New Roman" w:hAnsi="GHEA Grapalat" w:cs="Arial"/>
          <w:b/>
          <w:sz w:val="20"/>
          <w:szCs w:val="24"/>
          <w:lang w:val="es-ES"/>
        </w:rPr>
        <w:t xml:space="preserve"> </w:t>
      </w:r>
    </w:p>
    <w:p w14:paraId="1B02F02E" w14:textId="77777777" w:rsidR="003E2D06" w:rsidRPr="003E2D06" w:rsidRDefault="003E2D06" w:rsidP="003E2D06">
      <w:pPr>
        <w:spacing w:after="0" w:line="240" w:lineRule="auto"/>
        <w:jc w:val="center"/>
        <w:rPr>
          <w:rFonts w:ascii="GHEA Grapalat" w:eastAsia="Times New Roman" w:hAnsi="GHEA Grapalat" w:cs="Arial"/>
          <w:b/>
          <w:sz w:val="20"/>
          <w:szCs w:val="24"/>
          <w:lang w:val="es-ES"/>
        </w:rPr>
      </w:pPr>
    </w:p>
    <w:p w14:paraId="5AC4C3C4"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4"/>
          <w:lang w:val="es-ES"/>
        </w:rPr>
      </w:pPr>
      <w:r w:rsidRPr="003E2D06">
        <w:rPr>
          <w:rFonts w:ascii="GHEA Grapalat" w:eastAsia="Times New Roman" w:hAnsi="GHEA Grapalat" w:cs="Sylfaen"/>
          <w:sz w:val="20"/>
          <w:szCs w:val="24"/>
          <w:lang w:val="es-ES"/>
        </w:rPr>
        <w:t xml:space="preserve">5.1 </w:t>
      </w:r>
      <w:r w:rsidRPr="003E2D06">
        <w:rPr>
          <w:rFonts w:ascii="GHEA Grapalat" w:eastAsia="Times New Roman" w:hAnsi="GHEA Grapalat" w:cs="Sylfaen"/>
          <w:sz w:val="20"/>
          <w:szCs w:val="24"/>
          <w:lang w:val="hy-AM"/>
        </w:rPr>
        <w:t>Առաջարկվող</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գինը</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ապրանքի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արժեքից</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բացի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ներառում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փոխադրման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ապահովագրման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տուրքերի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հարկերի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այլ</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վճարումների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գծով</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ծախսերը</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և</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չի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կարող</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պակաս</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լինել</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դրանց</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ինքնարժեքից</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Առաջարկվող</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գնի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հաշվարկը</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պետք</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ներկայացվի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hy-AM"/>
        </w:rPr>
        <w:t>հայտով</w:t>
      </w:r>
      <w:r w:rsidRPr="003E2D06">
        <w:rPr>
          <w:rFonts w:ascii="GHEA Grapalat" w:eastAsia="Times New Roman" w:hAnsi="GHEA Grapalat" w:cs="Times New Roman"/>
          <w:sz w:val="20"/>
          <w:szCs w:val="24"/>
          <w:lang w:val="es-ES"/>
        </w:rPr>
        <w:t>:</w:t>
      </w:r>
    </w:p>
    <w:p w14:paraId="499712BD"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es-ES"/>
        </w:rPr>
      </w:pPr>
      <w:r w:rsidRPr="003E2D06">
        <w:rPr>
          <w:rFonts w:ascii="GHEA Grapalat" w:eastAsia="Times New Roman" w:hAnsi="GHEA Grapalat" w:cs="Times New Roman"/>
          <w:sz w:val="20"/>
          <w:szCs w:val="20"/>
          <w:lang w:val="es-ES" w:eastAsia="ru-RU"/>
        </w:rPr>
        <w:t>5.</w:t>
      </w:r>
      <w:r w:rsidRPr="003E2D06">
        <w:rPr>
          <w:rFonts w:ascii="GHEA Grapalat" w:eastAsia="Times New Roman" w:hAnsi="GHEA Grapalat" w:cs="Times New Roman"/>
          <w:sz w:val="20"/>
          <w:szCs w:val="20"/>
          <w:lang w:val="hy-AM" w:eastAsia="ru-RU"/>
        </w:rPr>
        <w:t>2</w:t>
      </w:r>
      <w:r w:rsidRPr="003E2D06">
        <w:rPr>
          <w:rFonts w:ascii="GHEA Grapalat" w:eastAsia="Times New Roman" w:hAnsi="GHEA Grapalat" w:cs="Sylfaen"/>
          <w:sz w:val="20"/>
          <w:szCs w:val="20"/>
          <w:lang w:val="es-ES" w:eastAsia="ru-RU"/>
        </w:rPr>
        <w:t xml:space="preserve"> Մ</w:t>
      </w:r>
      <w:r w:rsidRPr="003E2D06">
        <w:rPr>
          <w:rFonts w:ascii="GHEA Grapalat" w:eastAsia="Times New Roman" w:hAnsi="GHEA Grapalat" w:cs="Sylfaen"/>
          <w:sz w:val="20"/>
          <w:szCs w:val="24"/>
          <w:lang w:val="hy-AM"/>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3E2D06">
        <w:rPr>
          <w:rFonts w:ascii="GHEA Grapalat" w:eastAsia="Times New Roman" w:hAnsi="GHEA Grapalat" w:cs="Sylfaen"/>
          <w:sz w:val="20"/>
          <w:szCs w:val="24"/>
        </w:rPr>
        <w:t>մ</w:t>
      </w:r>
      <w:r w:rsidRPr="003E2D06">
        <w:rPr>
          <w:rFonts w:ascii="GHEA Grapalat" w:eastAsia="Times New Roman" w:hAnsi="GHEA Grapalat" w:cs="Sylfaen"/>
          <w:sz w:val="20"/>
          <w:szCs w:val="24"/>
          <w:lang w:val="hy-AM"/>
        </w:rPr>
        <w:t>ասնակիցը տվյալ գործարքի գծով Հայաստանի Հանրապետության պետական բյուջե պետք է վճարի ավելացված արժեքի հարկ, ապա</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0"/>
          <w:lang w:val="ru-RU" w:eastAsia="ru-RU"/>
        </w:rPr>
        <w:t>ներկայաց</w:t>
      </w:r>
      <w:r w:rsidRPr="003E2D06">
        <w:rPr>
          <w:rFonts w:ascii="GHEA Grapalat" w:eastAsia="Times New Roman" w:hAnsi="GHEA Grapalat" w:cs="Sylfaen"/>
          <w:sz w:val="20"/>
          <w:szCs w:val="20"/>
          <w:lang w:eastAsia="ru-RU"/>
        </w:rPr>
        <w:t>վող</w:t>
      </w:r>
      <w:r w:rsidRPr="003E2D06">
        <w:rPr>
          <w:rFonts w:ascii="GHEA Grapalat" w:eastAsia="Times New Roman" w:hAnsi="GHEA Grapalat" w:cs="Sylfaen"/>
          <w:sz w:val="20"/>
          <w:szCs w:val="20"/>
          <w:lang w:val="es-ES" w:eastAsia="ru-RU"/>
        </w:rPr>
        <w:t xml:space="preserve"> </w:t>
      </w:r>
      <w:r w:rsidRPr="003E2D06">
        <w:rPr>
          <w:rFonts w:ascii="GHEA Grapalat" w:eastAsia="Times New Roman" w:hAnsi="GHEA Grapalat" w:cs="Sylfaen"/>
          <w:sz w:val="20"/>
          <w:szCs w:val="20"/>
          <w:lang w:val="ru-RU" w:eastAsia="ru-RU"/>
        </w:rPr>
        <w:t>գնային</w:t>
      </w:r>
      <w:r w:rsidRPr="003E2D06">
        <w:rPr>
          <w:rFonts w:ascii="GHEA Grapalat" w:eastAsia="Times New Roman" w:hAnsi="GHEA Grapalat" w:cs="Sylfaen"/>
          <w:sz w:val="20"/>
          <w:szCs w:val="20"/>
          <w:lang w:val="es-ES" w:eastAsia="ru-RU"/>
        </w:rPr>
        <w:t xml:space="preserve"> </w:t>
      </w:r>
      <w:r w:rsidRPr="003E2D06">
        <w:rPr>
          <w:rFonts w:ascii="GHEA Grapalat" w:eastAsia="Times New Roman" w:hAnsi="GHEA Grapalat" w:cs="Sylfaen"/>
          <w:sz w:val="20"/>
          <w:szCs w:val="20"/>
          <w:lang w:val="ru-RU" w:eastAsia="ru-RU"/>
        </w:rPr>
        <w:t>առաջարկում</w:t>
      </w:r>
      <w:r w:rsidRPr="003E2D06">
        <w:rPr>
          <w:rFonts w:ascii="GHEA Grapalat" w:eastAsia="Times New Roman" w:hAnsi="GHEA Grapalat" w:cs="Sylfaen"/>
          <w:sz w:val="20"/>
          <w:szCs w:val="24"/>
          <w:lang w:val="hy-AM"/>
        </w:rPr>
        <w:t xml:space="preserve"> առանձնացված տողով նախատեսվում է այդ հարկատեսակի գծով վճարվելիք գումարի չափը:</w:t>
      </w:r>
      <w:r w:rsidRPr="003E2D06">
        <w:rPr>
          <w:rFonts w:ascii="GHEA Grapalat" w:eastAsia="Times New Roman" w:hAnsi="GHEA Grapalat" w:cs="Sylfaen"/>
          <w:sz w:val="20"/>
          <w:szCs w:val="24"/>
          <w:lang w:val="es-ES"/>
        </w:rPr>
        <w:t xml:space="preserve"> </w:t>
      </w:r>
    </w:p>
    <w:p w14:paraId="43B6C303"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rPr>
        <w:t>Մ</w:t>
      </w:r>
      <w:r w:rsidRPr="003E2D06">
        <w:rPr>
          <w:rFonts w:ascii="GHEA Grapalat" w:eastAsia="Times New Roman" w:hAnsi="GHEA Grapalat" w:cs="Sylfaen"/>
          <w:sz w:val="20"/>
          <w:szCs w:val="24"/>
          <w:lang w:val="hy-AM"/>
        </w:rPr>
        <w:t>ասնակիցների գնային առաջարկների գնահատում</w:t>
      </w:r>
      <w:r w:rsidRPr="003E2D06">
        <w:rPr>
          <w:rFonts w:ascii="GHEA Grapalat" w:eastAsia="Times New Roman" w:hAnsi="GHEA Grapalat" w:cs="Sylfaen"/>
          <w:sz w:val="20"/>
          <w:szCs w:val="24"/>
        </w:rPr>
        <w:t>ն</w:t>
      </w:r>
      <w:r w:rsidRPr="003E2D06">
        <w:rPr>
          <w:rFonts w:ascii="GHEA Grapalat" w:eastAsia="Times New Roman" w:hAnsi="GHEA Grapalat" w:cs="Sylfaen"/>
          <w:sz w:val="20"/>
          <w:szCs w:val="24"/>
          <w:lang w:val="hy-AM"/>
        </w:rPr>
        <w:t xml:space="preserve"> </w:t>
      </w:r>
      <w:r w:rsidRPr="003E2D06">
        <w:rPr>
          <w:rFonts w:ascii="GHEA Grapalat" w:eastAsia="Times New Roman" w:hAnsi="GHEA Grapalat" w:cs="Sylfaen"/>
          <w:sz w:val="20"/>
          <w:szCs w:val="24"/>
        </w:rPr>
        <w:t>ու</w:t>
      </w:r>
      <w:r w:rsidRPr="003E2D06">
        <w:rPr>
          <w:rFonts w:ascii="GHEA Grapalat" w:eastAsia="Times New Roman" w:hAnsi="GHEA Grapalat" w:cs="Sylfaen"/>
          <w:sz w:val="20"/>
          <w:szCs w:val="24"/>
          <w:lang w:val="hy-AM"/>
        </w:rPr>
        <w:t xml:space="preserve"> համեմատումն իրականացվում </w:t>
      </w:r>
      <w:r w:rsidRPr="003E2D06">
        <w:rPr>
          <w:rFonts w:ascii="GHEA Grapalat" w:eastAsia="Times New Roman" w:hAnsi="GHEA Grapalat" w:cs="Sylfaen"/>
          <w:sz w:val="20"/>
          <w:szCs w:val="24"/>
        </w:rPr>
        <w:t>են</w:t>
      </w:r>
      <w:r w:rsidRPr="003E2D06">
        <w:rPr>
          <w:rFonts w:ascii="GHEA Grapalat" w:eastAsia="Times New Roman" w:hAnsi="GHEA Grapalat" w:cs="Sylfaen"/>
          <w:sz w:val="20"/>
          <w:szCs w:val="24"/>
          <w:lang w:val="hy-AM"/>
        </w:rPr>
        <w:t xml:space="preserve"> առանց սույն կետում նշված հարկի գումարի հաշվարկման: Ընդ որում, մասնակցի հայտը ենթակա չէ մերժման, եթե`</w:t>
      </w:r>
    </w:p>
    <w:p w14:paraId="55642893"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E756B1C"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9B1DF5"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գ. գնային առաջարկում չափաբաժնի համարը սխալ է նշված, սակայն գնման առարկայի անվանումը ճիշտ է լրացված.</w:t>
      </w:r>
    </w:p>
    <w:p w14:paraId="4ED94BE5" w14:textId="77777777" w:rsidR="003E2D06" w:rsidRPr="003E2D06" w:rsidRDefault="003E2D06" w:rsidP="003E2D06">
      <w:pPr>
        <w:shd w:val="clear" w:color="auto" w:fill="FFFFFF"/>
        <w:spacing w:after="0" w:line="240" w:lineRule="auto"/>
        <w:ind w:firstLine="375"/>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1416ED4" w14:textId="77777777" w:rsidR="003E2D06" w:rsidRPr="003E2D06" w:rsidRDefault="003E2D06" w:rsidP="003E2D06">
      <w:pPr>
        <w:tabs>
          <w:tab w:val="left" w:pos="0"/>
        </w:tabs>
        <w:spacing w:after="0" w:line="240" w:lineRule="auto"/>
        <w:ind w:firstLine="360"/>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6457E4D"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 xml:space="preserve">  զ. գնային առաջարկի սյունակներում տառերով լրացված գումարների մեջ լումաները նշված են թվերով:</w:t>
      </w:r>
    </w:p>
    <w:p w14:paraId="730B2E28"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es-ES" w:eastAsia="ru-RU"/>
        </w:rPr>
      </w:pPr>
      <w:r w:rsidRPr="003E2D06">
        <w:rPr>
          <w:rFonts w:ascii="GHEA Grapalat" w:eastAsia="Times New Roman" w:hAnsi="GHEA Grapalat" w:cs="Times New Roman"/>
          <w:sz w:val="20"/>
          <w:szCs w:val="20"/>
          <w:lang w:val="es-ES" w:eastAsia="ru-RU"/>
        </w:rPr>
        <w:t>5.</w:t>
      </w:r>
      <w:r w:rsidRPr="003E2D06">
        <w:rPr>
          <w:rFonts w:ascii="GHEA Grapalat" w:eastAsia="Times New Roman" w:hAnsi="GHEA Grapalat" w:cs="Times New Roman"/>
          <w:sz w:val="20"/>
          <w:szCs w:val="20"/>
          <w:lang w:val="hy-AM" w:eastAsia="ru-RU"/>
        </w:rPr>
        <w:t>3</w:t>
      </w:r>
      <w:r w:rsidRPr="003E2D06">
        <w:rPr>
          <w:rFonts w:ascii="GHEA Grapalat" w:eastAsia="Times New Roman" w:hAnsi="GHEA Grapalat" w:cs="Times New Roman"/>
          <w:sz w:val="20"/>
          <w:szCs w:val="20"/>
          <w:lang w:val="es-ES" w:eastAsia="ru-RU"/>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0EF6A633"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es-ES"/>
        </w:rPr>
      </w:pPr>
    </w:p>
    <w:p w14:paraId="2752BB22" w14:textId="77777777" w:rsidR="003E2D06" w:rsidRPr="003E2D06" w:rsidRDefault="003E2D06" w:rsidP="003E2D06">
      <w:pPr>
        <w:spacing w:after="0" w:line="240" w:lineRule="auto"/>
        <w:jc w:val="center"/>
        <w:rPr>
          <w:rFonts w:ascii="GHEA Grapalat" w:eastAsia="Times New Roman" w:hAnsi="GHEA Grapalat" w:cs="Times New Roman"/>
          <w:b/>
          <w:sz w:val="20"/>
          <w:szCs w:val="24"/>
          <w:lang w:val="es-ES"/>
        </w:rPr>
      </w:pPr>
      <w:r w:rsidRPr="003E2D06">
        <w:rPr>
          <w:rFonts w:ascii="GHEA Grapalat" w:eastAsia="Times New Roman" w:hAnsi="GHEA Grapalat" w:cs="Times New Roman"/>
          <w:b/>
          <w:sz w:val="20"/>
          <w:szCs w:val="24"/>
          <w:lang w:val="es-ES"/>
        </w:rPr>
        <w:t xml:space="preserve">6. </w:t>
      </w:r>
      <w:r w:rsidRPr="003E2D06">
        <w:rPr>
          <w:rFonts w:ascii="GHEA Grapalat" w:eastAsia="Times New Roman" w:hAnsi="GHEA Grapalat" w:cs="Times New Roman"/>
          <w:b/>
          <w:sz w:val="20"/>
          <w:szCs w:val="24"/>
        </w:rPr>
        <w:t>ՀԱՅՏԻ</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Times New Roman"/>
          <w:b/>
          <w:sz w:val="20"/>
          <w:szCs w:val="24"/>
        </w:rPr>
        <w:t>ԳՈՐԾՈՂՈՒԹՅԱՆ</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Times New Roman"/>
          <w:b/>
          <w:sz w:val="20"/>
          <w:szCs w:val="24"/>
        </w:rPr>
        <w:t>ԺԱՄԿԵՏԸ</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Times New Roman"/>
          <w:b/>
          <w:sz w:val="20"/>
          <w:szCs w:val="24"/>
        </w:rPr>
        <w:t>ՀԱՅՏԵՐՈՒՄ</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Times New Roman"/>
          <w:b/>
          <w:sz w:val="20"/>
          <w:szCs w:val="24"/>
        </w:rPr>
        <w:t>ՓՈՓՈԽՈՒԹՅՈՒՆ</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Times New Roman"/>
          <w:b/>
          <w:sz w:val="20"/>
          <w:szCs w:val="24"/>
        </w:rPr>
        <w:t>ԿԱՏԱՐԵԼՈՒ</w:t>
      </w:r>
    </w:p>
    <w:p w14:paraId="2BE1E191" w14:textId="77777777" w:rsidR="003E2D06" w:rsidRPr="003E2D06" w:rsidRDefault="003E2D06" w:rsidP="003E2D06">
      <w:pPr>
        <w:spacing w:after="0" w:line="240" w:lineRule="auto"/>
        <w:jc w:val="center"/>
        <w:rPr>
          <w:rFonts w:ascii="GHEA Grapalat" w:eastAsia="Times New Roman" w:hAnsi="GHEA Grapalat" w:cs="Times New Roman"/>
          <w:b/>
          <w:sz w:val="20"/>
          <w:szCs w:val="24"/>
          <w:lang w:val="es-ES"/>
        </w:rPr>
      </w:pPr>
      <w:r w:rsidRPr="003E2D06">
        <w:rPr>
          <w:rFonts w:ascii="GHEA Grapalat" w:eastAsia="Times New Roman" w:hAnsi="GHEA Grapalat" w:cs="Times New Roman"/>
          <w:b/>
          <w:sz w:val="20"/>
          <w:szCs w:val="24"/>
        </w:rPr>
        <w:t>ԵՎ</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Times New Roman"/>
          <w:b/>
          <w:sz w:val="20"/>
          <w:szCs w:val="24"/>
        </w:rPr>
        <w:t>ԴՐԱՆՔ</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Times New Roman"/>
          <w:b/>
          <w:sz w:val="20"/>
          <w:szCs w:val="24"/>
        </w:rPr>
        <w:t>ՀԵՏ</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Times New Roman"/>
          <w:b/>
          <w:sz w:val="20"/>
          <w:szCs w:val="24"/>
        </w:rPr>
        <w:t>ՎԵՐՑՆԵԼՈՒ</w:t>
      </w:r>
      <w:r w:rsidRPr="003E2D06">
        <w:rPr>
          <w:rFonts w:ascii="GHEA Grapalat" w:eastAsia="Times New Roman" w:hAnsi="GHEA Grapalat" w:cs="Times New Roman"/>
          <w:b/>
          <w:sz w:val="20"/>
          <w:szCs w:val="24"/>
          <w:lang w:val="es-ES"/>
        </w:rPr>
        <w:t xml:space="preserve"> </w:t>
      </w:r>
      <w:r w:rsidRPr="003E2D06">
        <w:rPr>
          <w:rFonts w:ascii="GHEA Grapalat" w:eastAsia="Times New Roman" w:hAnsi="GHEA Grapalat" w:cs="Times New Roman"/>
          <w:b/>
          <w:sz w:val="20"/>
          <w:szCs w:val="24"/>
        </w:rPr>
        <w:t>ԿԱՐԳԸ</w:t>
      </w:r>
    </w:p>
    <w:p w14:paraId="139745D4" w14:textId="77777777" w:rsidR="003E2D06" w:rsidRPr="003E2D06" w:rsidRDefault="003E2D06" w:rsidP="003E2D06">
      <w:pPr>
        <w:spacing w:after="0" w:line="240" w:lineRule="auto"/>
        <w:ind w:firstLine="567"/>
        <w:jc w:val="both"/>
        <w:rPr>
          <w:rFonts w:ascii="GHEA Grapalat" w:eastAsia="Times New Roman" w:hAnsi="GHEA Grapalat" w:cs="Times New Roman"/>
          <w:b/>
          <w:i/>
          <w:sz w:val="20"/>
          <w:szCs w:val="20"/>
          <w:lang w:val="af-ZA"/>
        </w:rPr>
      </w:pPr>
    </w:p>
    <w:p w14:paraId="2D5E9ACD"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Times New Roman"/>
          <w:sz w:val="20"/>
          <w:szCs w:val="20"/>
          <w:lang w:val="af-ZA"/>
        </w:rPr>
        <w:t>6.1</w:t>
      </w:r>
      <w:r w:rsidRPr="003E2D06">
        <w:rPr>
          <w:rFonts w:ascii="GHEA Grapalat" w:eastAsia="Times New Roman" w:hAnsi="GHEA Grapalat" w:cs="Times New Roman"/>
          <w:i/>
          <w:sz w:val="20"/>
          <w:szCs w:val="20"/>
          <w:lang w:val="af-ZA"/>
        </w:rPr>
        <w:t xml:space="preserve"> </w:t>
      </w:r>
      <w:r w:rsidRPr="003E2D06">
        <w:rPr>
          <w:rFonts w:ascii="GHEA Grapalat" w:eastAsia="Times New Roman" w:hAnsi="GHEA Grapalat" w:cs="Sylfaen"/>
          <w:sz w:val="20"/>
          <w:szCs w:val="24"/>
          <w:lang w:val="ru-RU"/>
        </w:rPr>
        <w:t>Օրենքի</w:t>
      </w:r>
      <w:r w:rsidRPr="003E2D06">
        <w:rPr>
          <w:rFonts w:ascii="GHEA Grapalat" w:eastAsia="Times New Roman" w:hAnsi="GHEA Grapalat" w:cs="Sylfaen"/>
          <w:sz w:val="20"/>
          <w:szCs w:val="24"/>
          <w:lang w:val="af-ZA"/>
        </w:rPr>
        <w:t xml:space="preserve"> 31-</w:t>
      </w:r>
      <w:r w:rsidRPr="003E2D06">
        <w:rPr>
          <w:rFonts w:ascii="GHEA Grapalat" w:eastAsia="Times New Roman" w:hAnsi="GHEA Grapalat" w:cs="Sylfaen"/>
          <w:sz w:val="20"/>
          <w:szCs w:val="24"/>
          <w:lang w:val="ru-RU"/>
        </w:rPr>
        <w:t>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հոդվածի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համաձայն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վավեր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մինչև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Օրենքին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համապատասխան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կնքումը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w:t>
      </w:r>
      <w:r w:rsidRPr="003E2D06">
        <w:rPr>
          <w:rFonts w:ascii="GHEA Grapalat" w:eastAsia="Times New Roman" w:hAnsi="GHEA Grapalat" w:cs="Sylfaen"/>
          <w:sz w:val="20"/>
          <w:szCs w:val="24"/>
          <w:lang w:val="ru-RU"/>
        </w:rPr>
        <w:t>ասնակցի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կողմից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հետ</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վերցնելը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մերժումը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սույն </w:t>
      </w:r>
      <w:r w:rsidRPr="003E2D06">
        <w:rPr>
          <w:rFonts w:ascii="GHEA Grapalat" w:eastAsia="Times New Roman" w:hAnsi="GHEA Grapalat" w:cs="Sylfaen"/>
          <w:sz w:val="20"/>
          <w:szCs w:val="24"/>
          <w:lang w:val="ru-RU"/>
        </w:rPr>
        <w:t>ընթացակարգը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չկայացած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հայտարարվելը։</w:t>
      </w:r>
    </w:p>
    <w:p w14:paraId="21657A93"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6.2  </w:t>
      </w:r>
      <w:r w:rsidRPr="003E2D06">
        <w:rPr>
          <w:rFonts w:ascii="GHEA Grapalat" w:eastAsia="Times New Roman" w:hAnsi="GHEA Grapalat" w:cs="Sylfaen"/>
          <w:sz w:val="20"/>
          <w:szCs w:val="24"/>
          <w:lang w:val="ru-RU"/>
        </w:rPr>
        <w:t>Օրենքի</w:t>
      </w:r>
      <w:r w:rsidRPr="003E2D06">
        <w:rPr>
          <w:rFonts w:ascii="GHEA Grapalat" w:eastAsia="Times New Roman" w:hAnsi="GHEA Grapalat" w:cs="Sylfaen"/>
          <w:sz w:val="20"/>
          <w:szCs w:val="24"/>
          <w:lang w:val="af-ZA"/>
        </w:rPr>
        <w:t xml:space="preserve"> 31-</w:t>
      </w:r>
      <w:r w:rsidRPr="003E2D06">
        <w:rPr>
          <w:rFonts w:ascii="GHEA Grapalat" w:eastAsia="Times New Roman" w:hAnsi="GHEA Grapalat" w:cs="Sylfaen"/>
          <w:sz w:val="20"/>
          <w:szCs w:val="24"/>
          <w:lang w:val="ru-RU"/>
        </w:rPr>
        <w:t>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հոդվածի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համաձայն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w:t>
      </w:r>
      <w:r w:rsidRPr="003E2D06">
        <w:rPr>
          <w:rFonts w:ascii="GHEA Grapalat" w:eastAsia="Times New Roman" w:hAnsi="GHEA Grapalat" w:cs="Sylfaen"/>
          <w:sz w:val="20"/>
          <w:szCs w:val="24"/>
          <w:lang w:val="ru-RU"/>
        </w:rPr>
        <w:t>ասնակիցը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մինչև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հրավերի</w:t>
      </w:r>
      <w:r w:rsidRPr="003E2D06">
        <w:rPr>
          <w:rFonts w:ascii="GHEA Grapalat" w:eastAsia="Times New Roman" w:hAnsi="GHEA Grapalat" w:cs="Sylfaen"/>
          <w:sz w:val="20"/>
          <w:szCs w:val="24"/>
          <w:lang w:val="af-ZA"/>
        </w:rPr>
        <w:t xml:space="preserve"> 1-ին մասի 4.2 </w:t>
      </w:r>
      <w:r w:rsidRPr="003E2D06">
        <w:rPr>
          <w:rFonts w:ascii="GHEA Grapalat" w:eastAsia="Times New Roman" w:hAnsi="GHEA Grapalat" w:cs="Sylfaen"/>
          <w:sz w:val="20"/>
          <w:szCs w:val="24"/>
          <w:lang w:val="ru-RU"/>
        </w:rPr>
        <w:t>կետում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նշված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վերջնաժամկետը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փոփոխել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հետ</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վերցնել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հայտը։</w:t>
      </w:r>
    </w:p>
    <w:p w14:paraId="4FF4394E" w14:textId="77777777" w:rsidR="003E2D06" w:rsidRPr="003E2D06" w:rsidRDefault="003E2D06" w:rsidP="003E2D06">
      <w:pPr>
        <w:spacing w:after="0" w:line="240" w:lineRule="auto"/>
        <w:ind w:firstLine="567"/>
        <w:jc w:val="center"/>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af-ZA"/>
        </w:rPr>
        <w:t>8.  ՀԱՅՏԵՐԻ ԲԱՑՈՒՄԸ</w:t>
      </w:r>
      <w:r w:rsidRPr="003E2D06">
        <w:rPr>
          <w:rFonts w:ascii="GHEA Grapalat" w:eastAsia="Times New Roman" w:hAnsi="GHEA Grapalat" w:cs="Times New Roman"/>
          <w:b/>
          <w:sz w:val="20"/>
          <w:szCs w:val="24"/>
          <w:lang w:val="hy-AM"/>
        </w:rPr>
        <w:t xml:space="preserve">, </w:t>
      </w:r>
      <w:r w:rsidRPr="003E2D06">
        <w:rPr>
          <w:rFonts w:ascii="GHEA Grapalat" w:eastAsia="Times New Roman" w:hAnsi="GHEA Grapalat" w:cs="Times New Roman"/>
          <w:b/>
          <w:sz w:val="20"/>
          <w:szCs w:val="24"/>
          <w:lang w:val="af-ZA"/>
        </w:rPr>
        <w:t xml:space="preserve">ԳՆԱՀԱՏՈՒՄԸ  ԵՎ  </w:t>
      </w:r>
    </w:p>
    <w:p w14:paraId="67473FD9" w14:textId="77777777" w:rsidR="003E2D06" w:rsidRPr="003E2D06" w:rsidRDefault="003E2D06" w:rsidP="003E2D06">
      <w:pPr>
        <w:spacing w:after="0" w:line="240" w:lineRule="auto"/>
        <w:ind w:firstLine="567"/>
        <w:jc w:val="center"/>
        <w:rPr>
          <w:rFonts w:ascii="GHEA Grapalat" w:eastAsia="Times New Roman" w:hAnsi="GHEA Grapalat" w:cs="Times New Roman"/>
          <w:b/>
          <w:sz w:val="20"/>
          <w:szCs w:val="24"/>
          <w:lang w:val="af-ZA"/>
        </w:rPr>
      </w:pPr>
      <w:r w:rsidRPr="003E2D06">
        <w:rPr>
          <w:rFonts w:ascii="GHEA Grapalat" w:eastAsia="Times New Roman" w:hAnsi="GHEA Grapalat" w:cs="Times New Roman"/>
          <w:b/>
          <w:sz w:val="20"/>
          <w:szCs w:val="24"/>
          <w:lang w:val="af-ZA"/>
        </w:rPr>
        <w:t xml:space="preserve">ԱՐԴՅՈՒՆՔՆԵՐԻ ԱՄՓՈՓՈՒՄԸ </w:t>
      </w:r>
    </w:p>
    <w:p w14:paraId="336951DB" w14:textId="77777777" w:rsidR="003E2D06" w:rsidRPr="003E2D06" w:rsidRDefault="003E2D06" w:rsidP="003E2D06">
      <w:pPr>
        <w:spacing w:after="0" w:line="240" w:lineRule="auto"/>
        <w:ind w:firstLine="567"/>
        <w:jc w:val="both"/>
        <w:rPr>
          <w:rFonts w:ascii="GHEA Grapalat" w:eastAsia="Times New Roman" w:hAnsi="GHEA Grapalat" w:cs="Times New Roman"/>
          <w:b/>
          <w:sz w:val="20"/>
          <w:szCs w:val="24"/>
          <w:lang w:val="af-ZA"/>
        </w:rPr>
      </w:pPr>
    </w:p>
    <w:p w14:paraId="6A761938" w14:textId="77777777" w:rsidR="003E2D06" w:rsidRPr="003E2D06" w:rsidRDefault="003E2D06" w:rsidP="003E2D06">
      <w:pPr>
        <w:spacing w:after="0" w:line="240" w:lineRule="auto"/>
        <w:ind w:firstLine="567"/>
        <w:jc w:val="both"/>
        <w:rPr>
          <w:rFonts w:ascii="GHEA Grapalat" w:eastAsia="Times New Roman" w:hAnsi="GHEA Grapalat" w:cs="Tahoma"/>
          <w:sz w:val="20"/>
          <w:szCs w:val="20"/>
          <w:lang w:val="af-ZA"/>
        </w:rPr>
      </w:pPr>
      <w:r w:rsidRPr="003E2D06">
        <w:rPr>
          <w:rFonts w:ascii="GHEA Grapalat" w:eastAsia="Times New Roman" w:hAnsi="GHEA Grapalat" w:cs="Times New Roman"/>
          <w:sz w:val="20"/>
          <w:szCs w:val="20"/>
          <w:lang w:val="af-ZA"/>
        </w:rPr>
        <w:t xml:space="preserve">8.1 </w:t>
      </w:r>
      <w:r w:rsidRPr="003E2D06">
        <w:rPr>
          <w:rFonts w:ascii="GHEA Grapalat" w:eastAsia="Times New Roman" w:hAnsi="GHEA Grapalat" w:cs="Sylfaen"/>
          <w:sz w:val="20"/>
          <w:szCs w:val="20"/>
          <w:lang w:val="ru-RU"/>
        </w:rPr>
        <w:t>Հայտերի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բացումը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կկատարվի</w:t>
      </w:r>
      <w:r w:rsidRPr="003E2D06">
        <w:rPr>
          <w:rFonts w:ascii="GHEA Grapalat" w:eastAsia="Times New Roman" w:hAnsi="GHEA Grapalat" w:cs="Sylfaen"/>
          <w:sz w:val="20"/>
          <w:szCs w:val="20"/>
          <w:lang w:val="af-ZA"/>
        </w:rPr>
        <w:t xml:space="preserve"> հանձնաժողովի՝ հայտերի բացման և գնահատման նիստում՝ </w:t>
      </w:r>
      <w:r w:rsidRPr="003E2D06">
        <w:rPr>
          <w:rFonts w:ascii="GHEA Grapalat" w:eastAsia="Times New Roman" w:hAnsi="GHEA Grapalat" w:cs="Sylfaen"/>
          <w:sz w:val="20"/>
          <w:szCs w:val="20"/>
          <w:lang w:val="ru-RU"/>
        </w:rPr>
        <w:t>սույն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ընթացակարգի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հայտարարությունը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հրավերը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համակարգում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w:t>
      </w:r>
      <w:r w:rsidRPr="003E2D06">
        <w:rPr>
          <w:rFonts w:ascii="GHEA Grapalat" w:eastAsia="Times New Roman" w:hAnsi="GHEA Grapalat" w:cs="Sylfaen"/>
          <w:sz w:val="20"/>
          <w:szCs w:val="20"/>
          <w:lang w:val="ru-RU"/>
        </w:rPr>
        <w:t>րապարակվելու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օրվանից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հաշված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b/>
          <w:sz w:val="20"/>
          <w:szCs w:val="20"/>
          <w:lang w:val="hy-AM"/>
        </w:rPr>
        <w:t>7</w:t>
      </w:r>
      <w:r w:rsidRPr="003E2D06">
        <w:rPr>
          <w:rFonts w:ascii="GHEA Grapalat" w:eastAsia="Times New Roman" w:hAnsi="GHEA Grapalat" w:cs="Sylfaen"/>
          <w:b/>
          <w:sz w:val="20"/>
          <w:szCs w:val="20"/>
          <w:lang w:val="af-ZA"/>
        </w:rPr>
        <w:t>»</w:t>
      </w:r>
      <w:r w:rsidRPr="003E2D06">
        <w:rPr>
          <w:rFonts w:ascii="GHEA Grapalat" w:eastAsia="Times New Roman" w:hAnsi="GHEA Grapalat" w:cs="Sylfaen"/>
          <w:b/>
          <w:sz w:val="20"/>
          <w:szCs w:val="20"/>
          <w:lang w:val="ru-RU"/>
        </w:rPr>
        <w:t>րդ</w:t>
      </w:r>
      <w:r w:rsidRPr="003E2D06">
        <w:rPr>
          <w:rFonts w:ascii="GHEA Grapalat" w:eastAsia="Times New Roman" w:hAnsi="GHEA Grapalat" w:cs="Sylfaen"/>
          <w:b/>
          <w:sz w:val="20"/>
          <w:szCs w:val="20"/>
          <w:lang w:val="af-ZA"/>
        </w:rPr>
        <w:t xml:space="preserve"> </w:t>
      </w:r>
      <w:r w:rsidRPr="003E2D06">
        <w:rPr>
          <w:rFonts w:ascii="GHEA Grapalat" w:eastAsia="Times New Roman" w:hAnsi="GHEA Grapalat" w:cs="Sylfaen"/>
          <w:b/>
          <w:sz w:val="20"/>
          <w:szCs w:val="20"/>
          <w:lang w:val="ru-RU"/>
        </w:rPr>
        <w:t>օրվա</w:t>
      </w:r>
      <w:r w:rsidRPr="003E2D06">
        <w:rPr>
          <w:rFonts w:ascii="GHEA Grapalat" w:eastAsia="Times New Roman" w:hAnsi="GHEA Grapalat" w:cs="Sylfaen"/>
          <w:b/>
          <w:sz w:val="20"/>
          <w:szCs w:val="20"/>
          <w:lang w:val="af-ZA"/>
        </w:rPr>
        <w:t xml:space="preserve"> </w:t>
      </w:r>
      <w:r w:rsidRPr="003E2D06">
        <w:rPr>
          <w:rFonts w:ascii="GHEA Grapalat" w:eastAsia="Times New Roman" w:hAnsi="GHEA Grapalat" w:cs="Sylfaen"/>
          <w:b/>
          <w:sz w:val="20"/>
          <w:szCs w:val="20"/>
          <w:lang w:val="ru-RU"/>
        </w:rPr>
        <w:t>ժամը</w:t>
      </w:r>
      <w:r w:rsidRPr="003E2D06">
        <w:rPr>
          <w:rFonts w:ascii="GHEA Grapalat" w:eastAsia="Times New Roman" w:hAnsi="GHEA Grapalat" w:cs="Sylfaen"/>
          <w:b/>
          <w:sz w:val="20"/>
          <w:szCs w:val="20"/>
          <w:lang w:val="af-ZA"/>
        </w:rPr>
        <w:t xml:space="preserve"> «</w:t>
      </w:r>
      <w:r w:rsidRPr="003E2D06">
        <w:rPr>
          <w:rFonts w:ascii="GHEA Grapalat" w:eastAsia="Times New Roman" w:hAnsi="GHEA Grapalat" w:cs="Sylfaen"/>
          <w:b/>
          <w:sz w:val="20"/>
          <w:szCs w:val="20"/>
          <w:lang w:val="hy-AM"/>
        </w:rPr>
        <w:t>16:00</w:t>
      </w:r>
      <w:r w:rsidRPr="003E2D06">
        <w:rPr>
          <w:rFonts w:ascii="GHEA Grapalat" w:eastAsia="Times New Roman" w:hAnsi="GHEA Grapalat" w:cs="Sylfaen"/>
          <w:b/>
          <w:sz w:val="20"/>
          <w:szCs w:val="20"/>
          <w:lang w:val="af-ZA"/>
        </w:rPr>
        <w:t xml:space="preserve"> »-</w:t>
      </w:r>
      <w:r w:rsidRPr="003E2D06">
        <w:rPr>
          <w:rFonts w:ascii="GHEA Grapalat" w:eastAsia="Times New Roman" w:hAnsi="GHEA Grapalat" w:cs="Sylfaen"/>
          <w:b/>
          <w:sz w:val="20"/>
          <w:szCs w:val="20"/>
        </w:rPr>
        <w:t>ի</w:t>
      </w:r>
      <w:r w:rsidRPr="003E2D06">
        <w:rPr>
          <w:rFonts w:ascii="GHEA Grapalat" w:eastAsia="Times New Roman" w:hAnsi="GHEA Grapalat" w:cs="Sylfaen"/>
          <w:b/>
          <w:sz w:val="20"/>
          <w:szCs w:val="20"/>
          <w:lang w:val="ru-RU"/>
        </w:rPr>
        <w:t>ն</w:t>
      </w:r>
      <w:r w:rsidRPr="003E2D06">
        <w:rPr>
          <w:rFonts w:ascii="GHEA Grapalat" w:eastAsia="Times New Roman" w:hAnsi="GHEA Grapalat" w:cs="Sylfaen"/>
          <w:sz w:val="20"/>
          <w:szCs w:val="20"/>
          <w:lang w:val="ru-RU"/>
        </w:rPr>
        <w:t>։</w:t>
      </w:r>
      <w:r w:rsidRPr="003E2D06">
        <w:rPr>
          <w:rFonts w:ascii="GHEA Grapalat" w:eastAsia="Times New Roman" w:hAnsi="GHEA Grapalat" w:cs="Sylfaen"/>
          <w:sz w:val="20"/>
          <w:szCs w:val="20"/>
          <w:lang w:val="af-ZA"/>
        </w:rPr>
        <w:t xml:space="preserve"> </w:t>
      </w:r>
    </w:p>
    <w:p w14:paraId="4FB2714E"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ru-RU"/>
        </w:rPr>
        <w:t>Հայտերի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բացման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գնահատման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նիստում</w:t>
      </w:r>
      <w:r w:rsidRPr="003E2D06">
        <w:rPr>
          <w:rFonts w:ascii="GHEA Grapalat" w:eastAsia="Times New Roman" w:hAnsi="GHEA Grapalat" w:cs="Sylfaen"/>
          <w:sz w:val="20"/>
          <w:szCs w:val="24"/>
        </w:rPr>
        <w:t>՝</w:t>
      </w:r>
    </w:p>
    <w:p w14:paraId="0BB18FC3"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1) </w:t>
      </w:r>
      <w:r w:rsidRPr="003E2D06">
        <w:rPr>
          <w:rFonts w:ascii="GHEA Grapalat" w:eastAsia="Times New Roman" w:hAnsi="GHEA Grapalat" w:cs="Sylfaen"/>
          <w:sz w:val="20"/>
          <w:szCs w:val="24"/>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նախագահը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նիստը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նախագահողը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նիստը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հայտարարում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բացված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հրապա</w:t>
      </w:r>
      <w:r w:rsidRPr="003E2D06">
        <w:rPr>
          <w:rFonts w:ascii="GHEA Grapalat" w:eastAsia="Times New Roman" w:hAnsi="GHEA Grapalat" w:cs="Sylfaen"/>
          <w:sz w:val="20"/>
          <w:szCs w:val="24"/>
          <w:lang w:val="hy-AM"/>
        </w:rPr>
        <w:softHyphen/>
        <w:t>րակում է գնման հայտով սահմանված</w:t>
      </w:r>
      <w:r w:rsidRPr="003E2D06">
        <w:rPr>
          <w:rFonts w:ascii="GHEA Grapalat" w:eastAsia="Times New Roman" w:hAnsi="GHEA Grapalat" w:cs="Sylfaen"/>
          <w:sz w:val="20"/>
          <w:szCs w:val="24"/>
          <w:lang w:val="af-ZA"/>
        </w:rPr>
        <w:t>`</w:t>
      </w:r>
      <w:r w:rsidRPr="003E2D06">
        <w:rPr>
          <w:rFonts w:ascii="GHEA Grapalat" w:eastAsia="Times New Roman" w:hAnsi="GHEA Grapalat" w:cs="Sylfaen"/>
          <w:sz w:val="20"/>
          <w:szCs w:val="24"/>
          <w:lang w:val="hy-AM"/>
        </w:rPr>
        <w:t xml:space="preserve"> </w:t>
      </w:r>
      <w:r w:rsidRPr="003E2D06">
        <w:rPr>
          <w:rFonts w:ascii="GHEA Grapalat" w:eastAsia="Times New Roman" w:hAnsi="GHEA Grapalat" w:cs="Sylfaen"/>
          <w:sz w:val="20"/>
          <w:szCs w:val="24"/>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ընթացակարգի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շրջանակում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գնվելիք</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ապրանքների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գինը՝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մեկ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թվով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արտահայտված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ինչպես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նաև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հայտեր ներկայացրած մասնակիցների գնային առաջարկները՝ մեկ թվով արտահայտված, հիմք ընդունելով տառերով գրվածը</w:t>
      </w:r>
      <w:r w:rsidRPr="003E2D06">
        <w:rPr>
          <w:rFonts w:ascii="GHEA Grapalat" w:eastAsia="Times New Roman" w:hAnsi="GHEA Grapalat" w:cs="Sylfaen"/>
          <w:sz w:val="20"/>
          <w:szCs w:val="24"/>
          <w:lang w:val="af-ZA"/>
        </w:rPr>
        <w:t>.</w:t>
      </w:r>
    </w:p>
    <w:p w14:paraId="35E4D7D3"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 xml:space="preserve">2) </w:t>
      </w:r>
      <w:r w:rsidRPr="003E2D06">
        <w:rPr>
          <w:rFonts w:ascii="GHEA Grapalat" w:eastAsia="Times New Roman" w:hAnsi="GHEA Grapalat" w:cs="Sylfaen"/>
          <w:sz w:val="20"/>
          <w:szCs w:val="20"/>
          <w:lang w:val="hy-AM"/>
        </w:rPr>
        <w:t>սույն</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կետի</w:t>
      </w:r>
      <w:r w:rsidRPr="003E2D06">
        <w:rPr>
          <w:rFonts w:ascii="GHEA Grapalat" w:eastAsia="Times New Roman" w:hAnsi="GHEA Grapalat" w:cs="Times New Roman"/>
          <w:sz w:val="20"/>
          <w:szCs w:val="20"/>
          <w:lang w:val="hy-AM"/>
        </w:rPr>
        <w:t xml:space="preserve"> 1-</w:t>
      </w:r>
      <w:r w:rsidRPr="003E2D06">
        <w:rPr>
          <w:rFonts w:ascii="GHEA Grapalat" w:eastAsia="Times New Roman" w:hAnsi="GHEA Grapalat" w:cs="Sylfaen"/>
          <w:sz w:val="20"/>
          <w:szCs w:val="20"/>
          <w:lang w:val="hy-AM"/>
        </w:rPr>
        <w:t>ին</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ենթակետում</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նշված</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փաստաթղթերը</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նախագահին</w:t>
      </w:r>
      <w:r w:rsidRPr="003E2D06">
        <w:rPr>
          <w:rFonts w:ascii="GHEA Grapalat" w:eastAsia="Times New Roman" w:hAnsi="GHEA Grapalat" w:cs="Times New Roman"/>
          <w:sz w:val="20"/>
          <w:szCs w:val="20"/>
          <w:lang w:val="hy-AM"/>
        </w:rPr>
        <w:t xml:space="preserve"> (նիստը նախագահողին) </w:t>
      </w:r>
      <w:r w:rsidRPr="003E2D06">
        <w:rPr>
          <w:rFonts w:ascii="GHEA Grapalat" w:eastAsia="Times New Roman" w:hAnsi="GHEA Grapalat" w:cs="Sylfaen"/>
          <w:sz w:val="20"/>
          <w:szCs w:val="20"/>
          <w:lang w:val="hy-AM"/>
        </w:rPr>
        <w:t>փոխանցվելուց</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հետո</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հանձնաժողովը</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գնահատում</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է</w:t>
      </w:r>
      <w:r w:rsidRPr="003E2D06">
        <w:rPr>
          <w:rFonts w:ascii="GHEA Grapalat" w:eastAsia="Times New Roman" w:hAnsi="GHEA Grapalat" w:cs="Times New Roman"/>
          <w:sz w:val="20"/>
          <w:szCs w:val="20"/>
          <w:lang w:val="hy-AM"/>
        </w:rPr>
        <w:t>`</w:t>
      </w:r>
    </w:p>
    <w:p w14:paraId="27388508"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hy-AM"/>
        </w:rPr>
      </w:pPr>
      <w:r w:rsidRPr="003E2D06">
        <w:rPr>
          <w:rFonts w:ascii="GHEA Grapalat" w:eastAsia="Times New Roman" w:hAnsi="GHEA Grapalat" w:cs="Sylfaen"/>
          <w:sz w:val="20"/>
          <w:szCs w:val="20"/>
          <w:lang w:val="hy-AM"/>
        </w:rPr>
        <w:t>ա</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հայտեր</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պարունակող</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ծրարները</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կազմելու</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և</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ներկայացնելու</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համապատասխանությունը</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սահմանված</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կարգին</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և</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բացում</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համապատասխանող</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գնահատված</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հայտերը</w:t>
      </w:r>
      <w:r w:rsidRPr="003E2D06">
        <w:rPr>
          <w:rFonts w:ascii="GHEA Grapalat" w:eastAsia="Times New Roman" w:hAnsi="GHEA Grapalat" w:cs="Times New Roman"/>
          <w:sz w:val="20"/>
          <w:szCs w:val="20"/>
          <w:lang w:val="hy-AM"/>
        </w:rPr>
        <w:t>,</w:t>
      </w:r>
    </w:p>
    <w:p w14:paraId="3E545368"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hy-AM"/>
        </w:rPr>
      </w:pPr>
      <w:r w:rsidRPr="003E2D06">
        <w:rPr>
          <w:rFonts w:ascii="GHEA Grapalat" w:eastAsia="Times New Roman" w:hAnsi="GHEA Grapalat" w:cs="Sylfaen"/>
          <w:sz w:val="20"/>
          <w:szCs w:val="20"/>
          <w:lang w:val="hy-AM"/>
        </w:rPr>
        <w:t>բ</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բացված</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յուրաքանչյուր</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ծրարում</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պահանջվող</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նախատեսված</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փաստաթղթերի</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առկայությունը</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և</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դրանց</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կազմման</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համապատասխանությունը</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հրավերով</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սահմանված</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վավերապայմաններին</w:t>
      </w:r>
      <w:r w:rsidRPr="003E2D06">
        <w:rPr>
          <w:rFonts w:ascii="GHEA Grapalat" w:eastAsia="Times New Roman" w:hAnsi="GHEA Grapalat" w:cs="Times New Roman"/>
          <w:sz w:val="20"/>
          <w:szCs w:val="20"/>
          <w:lang w:val="hy-AM"/>
        </w:rPr>
        <w:t>.</w:t>
      </w:r>
    </w:p>
    <w:p w14:paraId="44108BE8"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Times New Roman"/>
          <w:sz w:val="20"/>
          <w:szCs w:val="20"/>
          <w:lang w:val="hy-AM"/>
        </w:rPr>
        <w:t xml:space="preserve">3) </w:t>
      </w:r>
      <w:r w:rsidRPr="003E2D06">
        <w:rPr>
          <w:rFonts w:ascii="GHEA Grapalat" w:eastAsia="Times New Roman" w:hAnsi="GHEA Grapalat" w:cs="Sylfaen"/>
          <w:sz w:val="20"/>
          <w:szCs w:val="20"/>
          <w:lang w:val="hy-AM"/>
        </w:rPr>
        <w:t>հանձնաժողովի</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նախագահը</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հայտարարում</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է</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հայտեր</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ներկայացրած</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մասնակիցների</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գնային</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առաջարկները՝</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մեկ</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թվով</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արտահայտված,</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հիմք</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ընդունելով</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տառերով</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Sylfaen"/>
          <w:sz w:val="20"/>
          <w:szCs w:val="20"/>
          <w:lang w:val="hy-AM"/>
        </w:rPr>
        <w:t>գրվածը:</w:t>
      </w:r>
    </w:p>
    <w:p w14:paraId="49D415ED"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8.2 </w:t>
      </w:r>
      <w:r w:rsidRPr="003E2D06">
        <w:rPr>
          <w:rFonts w:ascii="GHEA Grapalat" w:eastAsia="Times New Roman" w:hAnsi="GHEA Grapalat" w:cs="Sylfaen"/>
          <w:sz w:val="20"/>
          <w:szCs w:val="24"/>
          <w:lang w:val="hy-AM"/>
        </w:rPr>
        <w:t>Հայտերը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գնահատվում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հրավերով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սահմանված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կարգով</w:t>
      </w:r>
      <w:r w:rsidRPr="003E2D06">
        <w:rPr>
          <w:rFonts w:ascii="GHEA Grapalat" w:eastAsia="Times New Roman" w:hAnsi="GHEA Grapalat" w:cs="Sylfaen"/>
          <w:sz w:val="20"/>
          <w:szCs w:val="24"/>
          <w:lang w:val="af-ZA"/>
        </w:rPr>
        <w:t xml:space="preserve">: </w:t>
      </w:r>
    </w:p>
    <w:p w14:paraId="685A0C59"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rPr>
        <w:t>Գնման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ընթացակարգի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չափաբաժինների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քանակը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յոթանասունհինգը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չգերազանցելու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դեպքում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հայտերի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գնահատումն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իրականացվում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դրանց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ներկայացման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վերջնաժամկետը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լրանալու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օրվանից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հաշված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տաս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իսկ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գերազանցելու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դեպքում՝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b/>
          <w:sz w:val="20"/>
          <w:szCs w:val="24"/>
          <w:lang w:val="af-ZA"/>
        </w:rPr>
        <w:t xml:space="preserve">տասնհինգ </w:t>
      </w:r>
      <w:r w:rsidRPr="003E2D06">
        <w:rPr>
          <w:rFonts w:ascii="GHEA Grapalat" w:eastAsia="Times New Roman" w:hAnsi="GHEA Grapalat" w:cs="Sylfaen"/>
          <w:b/>
          <w:sz w:val="20"/>
          <w:szCs w:val="24"/>
        </w:rPr>
        <w:t>աշխատանքային</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rPr>
        <w:t>օրվա</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rPr>
        <w:t>ընթացքում</w:t>
      </w:r>
      <w:r w:rsidRPr="003E2D06">
        <w:rPr>
          <w:rFonts w:ascii="GHEA Grapalat" w:eastAsia="Times New Roman" w:hAnsi="GHEA Grapalat" w:cs="Sylfaen"/>
          <w:sz w:val="20"/>
          <w:szCs w:val="24"/>
          <w:lang w:val="af-ZA"/>
        </w:rPr>
        <w:t xml:space="preserve">: </w:t>
      </w:r>
    </w:p>
    <w:p w14:paraId="619897B5"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rPr>
        <w:t>Բավարար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գնահատվում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հրավերով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նախատեսված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պայմաններին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համապատասխանող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հայտերը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հակառակ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դեպքում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հայտերը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գնահատվում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անբավարար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մերժվում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Ընդ</w:t>
      </w:r>
      <w:r w:rsidRPr="003E2D06">
        <w:rPr>
          <w:rFonts w:ascii="GHEA Grapalat" w:eastAsia="Times New Roman" w:hAnsi="GHEA Grapalat" w:cs="Sylfaen"/>
          <w:sz w:val="20"/>
          <w:szCs w:val="24"/>
          <w:lang w:val="af-ZA"/>
        </w:rPr>
        <w:t xml:space="preserve"> որում հայտերի բացման և գնահատման նիստում հանձնաժողովը մերժում է այն հայտերը, </w:t>
      </w:r>
      <w:r w:rsidRPr="003E2D06">
        <w:rPr>
          <w:rFonts w:ascii="GHEA Grapalat" w:eastAsia="Times New Roman" w:hAnsi="GHEA Grapalat" w:cs="Sylfaen"/>
          <w:sz w:val="20"/>
          <w:szCs w:val="24"/>
        </w:rPr>
        <w:t>որոնցում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բացակայում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առաջարկները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կամ</w:t>
      </w:r>
      <w:r w:rsidRPr="003E2D06">
        <w:rPr>
          <w:rFonts w:ascii="GHEA Grapalat" w:eastAsia="Times New Roman" w:hAnsi="GHEA Grapalat" w:cs="Sylfaen"/>
          <w:sz w:val="20"/>
          <w:szCs w:val="24"/>
          <w:lang w:val="af-ZA"/>
        </w:rPr>
        <w:t xml:space="preserve"> դրանք </w:t>
      </w:r>
      <w:r w:rsidRPr="003E2D06">
        <w:rPr>
          <w:rFonts w:ascii="GHEA Grapalat" w:eastAsia="Times New Roman" w:hAnsi="GHEA Grapalat" w:cs="Sylfaen"/>
          <w:sz w:val="20"/>
          <w:szCs w:val="24"/>
        </w:rPr>
        <w:t>ներկայացված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հրավերի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պահանջներին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անհամապատասխան</w:t>
      </w:r>
      <w:r w:rsidRPr="003E2D06">
        <w:rPr>
          <w:rFonts w:ascii="GHEA Grapalat" w:eastAsia="Times New Roman" w:hAnsi="GHEA Grapalat" w:cs="Sylfaen"/>
          <w:sz w:val="20"/>
          <w:szCs w:val="24"/>
          <w:lang w:val="af-ZA"/>
        </w:rPr>
        <w:t>:</w:t>
      </w:r>
    </w:p>
    <w:p w14:paraId="3600F1BE"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af-ZA"/>
        </w:rPr>
        <w:t xml:space="preserve">8.3 </w:t>
      </w:r>
      <w:r w:rsidRPr="003E2D06">
        <w:rPr>
          <w:rFonts w:ascii="GHEA Grapalat" w:eastAsia="Times New Roman" w:hAnsi="GHEA Grapalat" w:cs="Sylfaen"/>
          <w:sz w:val="20"/>
          <w:szCs w:val="24"/>
          <w:lang w:val="hy-AM"/>
        </w:rPr>
        <w:t>Ընտրված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մասնակիցը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որոշվում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բավարար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գնահատված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մասնակիցների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թվից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նվազագույն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w:t>
      </w:r>
      <w:r w:rsidRPr="003E2D06">
        <w:rPr>
          <w:rFonts w:ascii="GHEA Grapalat" w:eastAsia="Times New Roman" w:hAnsi="GHEA Grapalat" w:cs="Sylfaen"/>
          <w:sz w:val="20"/>
          <w:szCs w:val="24"/>
          <w:lang w:val="ru-RU"/>
        </w:rPr>
        <w:t>ասնակցին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նախապատվություն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տալու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սկզբունքով։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կողմից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ընտրված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հաջորդաբար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տեղեր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զբաղեցրած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մասնակիցներին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որոշելիս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առաջարկների</w:t>
      </w:r>
      <w:r w:rsidRPr="003E2D06">
        <w:rPr>
          <w:rFonts w:ascii="GHEA Grapalat" w:eastAsia="Times New Roman" w:hAnsi="GHEA Grapalat" w:cs="Sylfaen"/>
          <w:sz w:val="20"/>
          <w:szCs w:val="24"/>
          <w:lang w:val="af-ZA"/>
        </w:rPr>
        <w:t xml:space="preserve"> գնահատումը և </w:t>
      </w:r>
      <w:r w:rsidRPr="003E2D06">
        <w:rPr>
          <w:rFonts w:ascii="GHEA Grapalat" w:eastAsia="Times New Roman" w:hAnsi="GHEA Grapalat" w:cs="Sylfaen"/>
          <w:sz w:val="20"/>
          <w:szCs w:val="24"/>
          <w:lang w:val="ru-RU"/>
        </w:rPr>
        <w:t>համեմատումն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իրականացվում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առանց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հրավերի</w:t>
      </w:r>
      <w:r w:rsidRPr="003E2D06">
        <w:rPr>
          <w:rFonts w:ascii="GHEA Grapalat" w:eastAsia="Times New Roman" w:hAnsi="GHEA Grapalat" w:cs="Sylfaen"/>
          <w:sz w:val="20"/>
          <w:szCs w:val="24"/>
          <w:lang w:val="af-ZA"/>
        </w:rPr>
        <w:t xml:space="preserve"> 1-ին </w:t>
      </w:r>
      <w:r w:rsidRPr="003E2D06">
        <w:rPr>
          <w:rFonts w:ascii="GHEA Grapalat" w:eastAsia="Times New Roman" w:hAnsi="GHEA Grapalat" w:cs="Sylfaen"/>
          <w:sz w:val="20"/>
          <w:szCs w:val="24"/>
          <w:lang w:val="ru-RU"/>
        </w:rPr>
        <w:t>մասի</w:t>
      </w:r>
      <w:r w:rsidRPr="003E2D06">
        <w:rPr>
          <w:rFonts w:ascii="GHEA Grapalat" w:eastAsia="Times New Roman" w:hAnsi="GHEA Grapalat" w:cs="Sylfaen"/>
          <w:sz w:val="20"/>
          <w:szCs w:val="24"/>
          <w:lang w:val="af-ZA"/>
        </w:rPr>
        <w:t xml:space="preserve"> 5.2-րդ </w:t>
      </w:r>
      <w:r w:rsidRPr="003E2D06">
        <w:rPr>
          <w:rFonts w:ascii="GHEA Grapalat" w:eastAsia="Times New Roman" w:hAnsi="GHEA Grapalat" w:cs="Sylfaen"/>
          <w:sz w:val="20"/>
          <w:szCs w:val="24"/>
          <w:lang w:val="ru-RU"/>
        </w:rPr>
        <w:t>կետում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նշված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հարկի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գումարի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հաշվարկման</w:t>
      </w:r>
      <w:r w:rsidRPr="003E2D06">
        <w:rPr>
          <w:rFonts w:ascii="GHEA Grapalat" w:eastAsia="Times New Roman" w:hAnsi="GHEA Grapalat" w:cs="Sylfaen"/>
          <w:sz w:val="20"/>
          <w:szCs w:val="20"/>
          <w:lang w:val="hy-AM"/>
        </w:rPr>
        <w:t>:</w:t>
      </w:r>
    </w:p>
    <w:p w14:paraId="5D46CA95"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8.4 </w:t>
      </w:r>
      <w:r w:rsidRPr="003E2D06">
        <w:rPr>
          <w:rFonts w:ascii="GHEA Grapalat" w:eastAsia="Times New Roman" w:hAnsi="GHEA Grapalat" w:cs="Sylfaen"/>
          <w:sz w:val="20"/>
          <w:szCs w:val="24"/>
          <w:lang w:val="hy-AM"/>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հայտում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անհամապատասխանություն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տեղ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գտել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տառերով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թվերով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գրված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գումարների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միջև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ապա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հիմք</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ընդունվում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տառերով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գրված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գումարը։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առաջարկվող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երկու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ավելի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արժույթներով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ապա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դրանք</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համեմատվում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b/>
          <w:sz w:val="20"/>
          <w:szCs w:val="24"/>
          <w:lang w:val="ru-RU"/>
        </w:rPr>
        <w:t>Հայաստանի</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Հանրապետության</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դրամով</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հայտերի</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բացման</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նիստի</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օրվա</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և</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ժամի</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դրությամբ</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ՀՀ</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ԿԲ</w:t>
      </w:r>
      <w:r w:rsidRPr="003E2D06">
        <w:rPr>
          <w:rFonts w:ascii="GHEA Grapalat" w:eastAsia="Times New Roman" w:hAnsi="GHEA Grapalat" w:cs="Sylfaen"/>
          <w:b/>
          <w:sz w:val="20"/>
          <w:szCs w:val="24"/>
          <w:lang w:val="af-ZA"/>
        </w:rPr>
        <w:t>-</w:t>
      </w:r>
      <w:r w:rsidRPr="003E2D06">
        <w:rPr>
          <w:rFonts w:ascii="GHEA Grapalat" w:eastAsia="Times New Roman" w:hAnsi="GHEA Grapalat" w:cs="Sylfaen"/>
          <w:b/>
          <w:sz w:val="20"/>
          <w:szCs w:val="24"/>
          <w:lang w:val="ru-RU"/>
        </w:rPr>
        <w:t>ի</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կողմից</w:t>
      </w:r>
      <w:r w:rsidRPr="003E2D06">
        <w:rPr>
          <w:rFonts w:ascii="GHEA Grapalat" w:eastAsia="Times New Roman" w:hAnsi="GHEA Grapalat" w:cs="Sylfaen"/>
          <w:b/>
          <w:sz w:val="20"/>
          <w:szCs w:val="24"/>
          <w:lang w:val="af-ZA"/>
        </w:rPr>
        <w:t xml:space="preserve"> /www.cba.am/ </w:t>
      </w:r>
      <w:r w:rsidRPr="003E2D06">
        <w:rPr>
          <w:rFonts w:ascii="GHEA Grapalat" w:eastAsia="Times New Roman" w:hAnsi="GHEA Grapalat" w:cs="Sylfaen"/>
          <w:b/>
          <w:sz w:val="20"/>
          <w:szCs w:val="24"/>
          <w:lang w:val="ru-RU"/>
        </w:rPr>
        <w:t>պաշտոնական</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կայքում</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սահմանված</w:t>
      </w:r>
      <w:r w:rsidRPr="003E2D06">
        <w:rPr>
          <w:rFonts w:ascii="GHEA Grapalat" w:eastAsia="Times New Roman" w:hAnsi="GHEA Grapalat" w:cs="Sylfaen"/>
          <w:b/>
          <w:sz w:val="20"/>
          <w:szCs w:val="24"/>
          <w:lang w:val="af-ZA"/>
        </w:rPr>
        <w:t xml:space="preserve"> </w:t>
      </w:r>
      <w:r w:rsidRPr="003E2D06">
        <w:rPr>
          <w:rFonts w:ascii="GHEA Grapalat" w:eastAsia="Times New Roman" w:hAnsi="GHEA Grapalat" w:cs="Sylfaen"/>
          <w:b/>
          <w:sz w:val="20"/>
          <w:szCs w:val="24"/>
          <w:lang w:val="ru-RU"/>
        </w:rPr>
        <w:t>փոխարժեքով</w:t>
      </w:r>
      <w:r w:rsidRPr="003E2D06">
        <w:rPr>
          <w:rFonts w:ascii="GHEA Grapalat" w:eastAsia="Times New Roman" w:hAnsi="GHEA Grapalat" w:cs="Sylfaen"/>
          <w:sz w:val="20"/>
          <w:szCs w:val="24"/>
          <w:lang w:val="ru-RU"/>
        </w:rPr>
        <w:t>։</w:t>
      </w:r>
      <w:r w:rsidRPr="003E2D06">
        <w:rPr>
          <w:rFonts w:ascii="GHEA Grapalat" w:eastAsia="Times New Roman" w:hAnsi="GHEA Grapalat" w:cs="Sylfaen"/>
          <w:sz w:val="20"/>
          <w:szCs w:val="24"/>
          <w:lang w:val="af-ZA"/>
        </w:rPr>
        <w:t xml:space="preserve"> </w:t>
      </w:r>
    </w:p>
    <w:p w14:paraId="7FD697AF"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8.5 Հ</w:t>
      </w:r>
      <w:r w:rsidRPr="003E2D06">
        <w:rPr>
          <w:rFonts w:ascii="GHEA Grapalat" w:eastAsia="Times New Roman" w:hAnsi="GHEA Grapalat" w:cs="Sylfaen"/>
          <w:sz w:val="20"/>
          <w:szCs w:val="24"/>
          <w:lang w:val="ru-RU"/>
        </w:rPr>
        <w:t>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w:t>
      </w:r>
      <w:r w:rsidRPr="003E2D06">
        <w:rPr>
          <w:rFonts w:ascii="GHEA Grapalat" w:eastAsia="Times New Roman" w:hAnsi="GHEA Grapalat" w:cs="Sylfaen"/>
          <w:sz w:val="20"/>
          <w:szCs w:val="24"/>
          <w:lang w:val="ru-RU"/>
        </w:rPr>
        <w:t>ատվիրատուի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w:t>
      </w:r>
      <w:r w:rsidRPr="003E2D06">
        <w:rPr>
          <w:rFonts w:ascii="GHEA Grapalat" w:eastAsia="Times New Roman" w:hAnsi="GHEA Grapalat" w:cs="Sylfaen"/>
          <w:sz w:val="20"/>
          <w:szCs w:val="24"/>
          <w:lang w:val="ru-RU"/>
        </w:rPr>
        <w:t>ասնակիցների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միջև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բանակցություններն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արգելվում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բացառությամբ</w:t>
      </w:r>
      <w:r w:rsidRPr="003E2D06">
        <w:rPr>
          <w:rFonts w:ascii="GHEA Grapalat" w:eastAsia="Times New Roman" w:hAnsi="GHEA Grapalat" w:cs="Sylfaen"/>
          <w:sz w:val="20"/>
          <w:szCs w:val="24"/>
          <w:lang w:val="af-ZA"/>
        </w:rPr>
        <w:t>`</w:t>
      </w:r>
    </w:p>
    <w:p w14:paraId="66860171" w14:textId="77777777" w:rsidR="003E2D06" w:rsidRPr="003E2D06" w:rsidRDefault="003E2D06" w:rsidP="003E2D06">
      <w:pPr>
        <w:spacing w:after="0" w:line="240" w:lineRule="auto"/>
        <w:ind w:firstLine="720"/>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1) </w:t>
      </w:r>
      <w:r w:rsidRPr="003E2D06">
        <w:rPr>
          <w:rFonts w:ascii="GHEA Grapalat" w:eastAsia="Times New Roman" w:hAnsi="GHEA Grapalat" w:cs="Sylfaen"/>
          <w:sz w:val="20"/>
          <w:szCs w:val="24"/>
          <w:lang w:val="ru-RU"/>
        </w:rPr>
        <w:t>երբ</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ընթացակարգին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մասնակցել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մեկ</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ru-RU"/>
        </w:rPr>
        <w:t>ասնակից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համապատասխանում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պահանջներին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գնահատման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արդյունքում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պահանջներին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համապատասխան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գնահատվել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միայն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մեկ</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ru-RU"/>
        </w:rPr>
        <w:t>ասնակցի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նվազագույն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հավասարության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դեպքում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ոչ</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բավարարող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գնահատված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բոլոր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մասնակիցների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գերազանցում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այդ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գնումը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կատարելու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նախատեսված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հրավերի</w:t>
      </w:r>
      <w:r w:rsidRPr="003E2D06">
        <w:rPr>
          <w:rFonts w:ascii="GHEA Grapalat" w:eastAsia="Times New Roman" w:hAnsi="GHEA Grapalat" w:cs="Sylfaen"/>
          <w:sz w:val="20"/>
          <w:szCs w:val="24"/>
          <w:lang w:val="af-ZA"/>
        </w:rPr>
        <w:t xml:space="preserve"> 1-</w:t>
      </w:r>
      <w:r w:rsidRPr="003E2D06">
        <w:rPr>
          <w:rFonts w:ascii="GHEA Grapalat" w:eastAsia="Times New Roman" w:hAnsi="GHEA Grapalat" w:cs="Sylfaen"/>
          <w:sz w:val="20"/>
          <w:szCs w:val="24"/>
        </w:rPr>
        <w:t>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մասի</w:t>
      </w:r>
      <w:r w:rsidRPr="003E2D06">
        <w:rPr>
          <w:rFonts w:ascii="GHEA Grapalat" w:eastAsia="Times New Roman" w:hAnsi="GHEA Grapalat" w:cs="Sylfaen"/>
          <w:sz w:val="20"/>
          <w:szCs w:val="24"/>
          <w:lang w:val="af-ZA"/>
        </w:rPr>
        <w:t xml:space="preserve"> 8.1 </w:t>
      </w:r>
      <w:r w:rsidRPr="003E2D06">
        <w:rPr>
          <w:rFonts w:ascii="GHEA Grapalat" w:eastAsia="Times New Roman" w:hAnsi="GHEA Grapalat" w:cs="Sylfaen"/>
          <w:sz w:val="20"/>
          <w:szCs w:val="24"/>
        </w:rPr>
        <w:t>կետի</w:t>
      </w:r>
      <w:r w:rsidRPr="003E2D06">
        <w:rPr>
          <w:rFonts w:ascii="GHEA Grapalat" w:eastAsia="Times New Roman" w:hAnsi="GHEA Grapalat" w:cs="Sylfaen"/>
          <w:sz w:val="20"/>
          <w:szCs w:val="24"/>
          <w:lang w:val="af-ZA"/>
        </w:rPr>
        <w:t xml:space="preserve"> 2-</w:t>
      </w:r>
      <w:r w:rsidRPr="003E2D06">
        <w:rPr>
          <w:rFonts w:ascii="GHEA Grapalat" w:eastAsia="Times New Roman" w:hAnsi="GHEA Grapalat" w:cs="Sylfaen"/>
          <w:sz w:val="20"/>
          <w:szCs w:val="24"/>
        </w:rPr>
        <w:t>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պարբերությամբ</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նախատեսված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ֆինանսական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միջոցները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գնումն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իրականացվում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Օրենքի</w:t>
      </w:r>
      <w:r w:rsidRPr="003E2D06">
        <w:rPr>
          <w:rFonts w:ascii="GHEA Grapalat" w:eastAsia="Times New Roman" w:hAnsi="GHEA Grapalat" w:cs="Sylfaen"/>
          <w:sz w:val="20"/>
          <w:szCs w:val="24"/>
          <w:lang w:val="af-ZA"/>
        </w:rPr>
        <w:t xml:space="preserve"> 15-</w:t>
      </w:r>
      <w:r w:rsidRPr="003E2D06">
        <w:rPr>
          <w:rFonts w:ascii="GHEA Grapalat" w:eastAsia="Times New Roman" w:hAnsi="GHEA Grapalat" w:cs="Sylfaen"/>
          <w:sz w:val="20"/>
          <w:szCs w:val="24"/>
          <w:lang w:val="ru-RU"/>
        </w:rPr>
        <w:t>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հոդվածի</w:t>
      </w:r>
      <w:r w:rsidRPr="003E2D06">
        <w:rPr>
          <w:rFonts w:ascii="GHEA Grapalat" w:eastAsia="Times New Roman" w:hAnsi="GHEA Grapalat" w:cs="Sylfaen"/>
          <w:sz w:val="20"/>
          <w:szCs w:val="24"/>
          <w:lang w:val="af-ZA"/>
        </w:rPr>
        <w:t xml:space="preserve"> 6-</w:t>
      </w:r>
      <w:r w:rsidRPr="003E2D06">
        <w:rPr>
          <w:rFonts w:ascii="GHEA Grapalat" w:eastAsia="Times New Roman" w:hAnsi="GHEA Grapalat" w:cs="Sylfaen"/>
          <w:sz w:val="20"/>
          <w:szCs w:val="24"/>
          <w:lang w:val="ru-RU"/>
        </w:rPr>
        <w:t>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հիման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վրա։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կետի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համաձայն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վարվող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բանակցությունները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հանգեցնել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միայն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նվազեցմանը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վճարման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փոփոխությանը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իսկ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բանակցությունները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վարվում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միաժամանակյա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բոլոր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մասնակիցների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հետ</w:t>
      </w:r>
      <w:r w:rsidRPr="003E2D06">
        <w:rPr>
          <w:rFonts w:ascii="GHEA Grapalat" w:eastAsia="Times New Roman" w:hAnsi="GHEA Grapalat" w:cs="Sylfaen"/>
          <w:sz w:val="20"/>
          <w:szCs w:val="24"/>
          <w:lang w:val="af-ZA"/>
        </w:rPr>
        <w:t>.</w:t>
      </w:r>
    </w:p>
    <w:p w14:paraId="3DF24968" w14:textId="77777777" w:rsidR="003E2D06" w:rsidRPr="003E2D06" w:rsidDel="00992C40"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2)  </w:t>
      </w:r>
      <w:r w:rsidRPr="003E2D06">
        <w:rPr>
          <w:rFonts w:ascii="GHEA Grapalat" w:eastAsia="Times New Roman" w:hAnsi="GHEA Grapalat" w:cs="Sylfaen"/>
          <w:sz w:val="20"/>
          <w:szCs w:val="24"/>
          <w:lang w:val="ru-RU"/>
        </w:rPr>
        <w:t>Օրենքով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նախատեսված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այլ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դեպքերի։</w:t>
      </w:r>
    </w:p>
    <w:p w14:paraId="12F6F034"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af-ZA"/>
        </w:rPr>
      </w:pPr>
      <w:r w:rsidRPr="003E2D06">
        <w:rPr>
          <w:rFonts w:ascii="GHEA Grapalat" w:eastAsia="Times New Roman" w:hAnsi="GHEA Grapalat" w:cs="Times New Roman"/>
          <w:sz w:val="20"/>
          <w:szCs w:val="20"/>
          <w:lang w:val="af-ZA" w:eastAsia="x-none"/>
        </w:rPr>
        <w:t>8.6 Հ</w:t>
      </w:r>
      <w:r w:rsidRPr="003E2D06">
        <w:rPr>
          <w:rFonts w:ascii="GHEA Grapalat" w:eastAsia="Times New Roman" w:hAnsi="GHEA Grapalat" w:cs="Sylfaen"/>
          <w:sz w:val="20"/>
          <w:szCs w:val="24"/>
          <w:lang w:val="ru-RU"/>
        </w:rPr>
        <w:t>անձնաժողովը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պահանջների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նկատմամբ</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բավարար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գնահատված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w:t>
      </w:r>
      <w:r w:rsidRPr="003E2D06">
        <w:rPr>
          <w:rFonts w:ascii="GHEA Grapalat" w:eastAsia="Times New Roman" w:hAnsi="GHEA Grapalat" w:cs="Sylfaen"/>
          <w:sz w:val="20"/>
          <w:szCs w:val="24"/>
          <w:lang w:val="ru-RU"/>
        </w:rPr>
        <w:t>ասնակիցներից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որոշում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հայտարարում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ընտրված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հաջորդաբար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տեղեր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զբաղեցրած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մասնակիցներին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Ապրանքների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դեպքում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հանձնաժողովը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գնահատում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ապրանքի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ամբողջական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նկարագրերի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համապատասխանությունը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պահանջներին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նվազագույն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հավասարության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դեպքում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ոչ</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պայմաններին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բավարարող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գնահատված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բոլոր</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ru-RU"/>
        </w:rPr>
        <w:t>ասնակիցների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գերազանցում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ընթացակարգի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շրջանակում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գնվելիք</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ապրանքների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սահմանված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գինը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գնումն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իրականացվում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Օրենքի</w:t>
      </w:r>
      <w:r w:rsidRPr="003E2D06">
        <w:rPr>
          <w:rFonts w:ascii="GHEA Grapalat" w:eastAsia="Times New Roman" w:hAnsi="GHEA Grapalat" w:cs="Sylfaen"/>
          <w:sz w:val="20"/>
          <w:szCs w:val="24"/>
          <w:lang w:val="af-ZA"/>
        </w:rPr>
        <w:t xml:space="preserve"> 15-</w:t>
      </w:r>
      <w:r w:rsidRPr="003E2D06">
        <w:rPr>
          <w:rFonts w:ascii="GHEA Grapalat" w:eastAsia="Times New Roman" w:hAnsi="GHEA Grapalat" w:cs="Sylfaen"/>
          <w:sz w:val="20"/>
          <w:szCs w:val="24"/>
          <w:lang w:val="ru-RU"/>
        </w:rPr>
        <w:t>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հոդվածի</w:t>
      </w:r>
      <w:r w:rsidRPr="003E2D06">
        <w:rPr>
          <w:rFonts w:ascii="GHEA Grapalat" w:eastAsia="Times New Roman" w:hAnsi="GHEA Grapalat" w:cs="Sylfaen"/>
          <w:sz w:val="20"/>
          <w:szCs w:val="24"/>
          <w:lang w:val="af-ZA"/>
        </w:rPr>
        <w:t xml:space="preserve"> 6-</w:t>
      </w:r>
      <w:r w:rsidRPr="003E2D06">
        <w:rPr>
          <w:rFonts w:ascii="GHEA Grapalat" w:eastAsia="Times New Roman" w:hAnsi="GHEA Grapalat" w:cs="Sylfaen"/>
          <w:sz w:val="20"/>
          <w:szCs w:val="24"/>
          <w:lang w:val="ru-RU"/>
        </w:rPr>
        <w:t>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հիման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վրա՝</w:t>
      </w:r>
      <w:r w:rsidRPr="003E2D06">
        <w:rPr>
          <w:rFonts w:ascii="GHEA Grapalat" w:eastAsia="Times New Roman" w:hAnsi="GHEA Grapalat" w:cs="Sylfaen"/>
          <w:sz w:val="20"/>
          <w:szCs w:val="24"/>
          <w:lang w:val="af-ZA"/>
        </w:rPr>
        <w:t xml:space="preserve"> </w:t>
      </w:r>
    </w:p>
    <w:p w14:paraId="2669B111"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ru-RU"/>
        </w:rPr>
        <w:t>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ընտրված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հաջորդաբար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տեղեր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զբաղեցրած</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ru-RU"/>
        </w:rPr>
        <w:t>ասնակիցներին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որոշելու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նպատակով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նիստում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նվազեցման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նպատակով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ոչ</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w:t>
      </w:r>
      <w:r w:rsidRPr="003E2D06">
        <w:rPr>
          <w:rFonts w:ascii="GHEA Grapalat" w:eastAsia="Times New Roman" w:hAnsi="GHEA Grapalat" w:cs="Sylfaen"/>
          <w:sz w:val="20"/>
          <w:szCs w:val="24"/>
          <w:lang w:val="af-ZA"/>
        </w:rPr>
        <w:softHyphen/>
      </w:r>
      <w:r w:rsidRPr="003E2D06">
        <w:rPr>
          <w:rFonts w:ascii="GHEA Grapalat" w:eastAsia="Times New Roman" w:hAnsi="GHEA Grapalat" w:cs="Sylfaen"/>
          <w:sz w:val="20"/>
          <w:szCs w:val="24"/>
          <w:lang w:val="ru-RU"/>
        </w:rPr>
        <w:t>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բավարարող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գնահատված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lastRenderedPageBreak/>
        <w:t>բոլոր</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ru-RU"/>
        </w:rPr>
        <w:t>ասնակիցների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հետ</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վարվում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միաժամանակյա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բանակցություններ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նիստին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բոլոր</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ru-RU"/>
        </w:rPr>
        <w:t>ասնակիցները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համապատասխան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լիազորություն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ունեցող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ներկայացուցիչները</w:t>
      </w:r>
      <w:r w:rsidRPr="003E2D06">
        <w:rPr>
          <w:rFonts w:ascii="GHEA Grapalat" w:eastAsia="Times New Roman" w:hAnsi="GHEA Grapalat" w:cs="Sylfaen"/>
          <w:sz w:val="20"/>
          <w:szCs w:val="24"/>
          <w:lang w:val="af-ZA"/>
        </w:rPr>
        <w:t>),</w:t>
      </w:r>
    </w:p>
    <w:p w14:paraId="3FBA992A"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ru-RU"/>
        </w:rPr>
        <w:t>բ</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հակառակ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դեպքում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նիստը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կասեցվում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մեկ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աշխատանքային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օրվա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քարտուղարը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բավարար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գնահատված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բոլոր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մասնակիցներին</w:t>
      </w:r>
      <w:r w:rsidRPr="003E2D06">
        <w:rPr>
          <w:rFonts w:ascii="GHEA Grapalat" w:eastAsia="Times New Roman" w:hAnsi="GHEA Grapalat" w:cs="Sylfaen"/>
          <w:sz w:val="20"/>
          <w:szCs w:val="24"/>
          <w:lang w:val="af-ZA"/>
        </w:rPr>
        <w:t xml:space="preserve"> էլեկտրոնային եղանակով </w:t>
      </w:r>
      <w:r w:rsidRPr="003E2D06">
        <w:rPr>
          <w:rFonts w:ascii="GHEA Grapalat" w:eastAsia="Times New Roman" w:hAnsi="GHEA Grapalat" w:cs="Sylfaen"/>
          <w:sz w:val="20"/>
          <w:szCs w:val="24"/>
          <w:lang w:val="ru-RU"/>
        </w:rPr>
        <w:t>միաժամանակ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ծանուցում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նվազեցման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շուրջ</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միաժամանակյա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բանակցությունների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վարման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օրվա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ժամի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վայրի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մասին</w:t>
      </w:r>
      <w:r w:rsidRPr="003E2D06">
        <w:rPr>
          <w:rFonts w:ascii="GHEA Grapalat" w:eastAsia="Times New Roman" w:hAnsi="GHEA Grapalat" w:cs="Sylfaen"/>
          <w:sz w:val="20"/>
          <w:szCs w:val="24"/>
          <w:lang w:val="af-ZA"/>
        </w:rPr>
        <w:t>,</w:t>
      </w:r>
    </w:p>
    <w:p w14:paraId="7492BEBD" w14:textId="77777777" w:rsidR="003E2D06" w:rsidRPr="003E2D06" w:rsidRDefault="003E2D06" w:rsidP="003E2D06">
      <w:pPr>
        <w:spacing w:after="0" w:line="240" w:lineRule="auto"/>
        <w:ind w:firstLine="709"/>
        <w:jc w:val="both"/>
        <w:rPr>
          <w:rFonts w:ascii="GHEA Grapalat" w:eastAsia="Times New Roman" w:hAnsi="GHEA Grapalat" w:cs="Sylfaen"/>
          <w:color w:val="FF0000"/>
          <w:sz w:val="20"/>
          <w:szCs w:val="24"/>
          <w:lang w:val="af-ZA"/>
        </w:rPr>
      </w:pPr>
      <w:r w:rsidRPr="003E2D06">
        <w:rPr>
          <w:rFonts w:ascii="GHEA Grapalat" w:eastAsia="Times New Roman" w:hAnsi="GHEA Grapalat" w:cs="Sylfaen"/>
          <w:sz w:val="20"/>
          <w:szCs w:val="24"/>
          <w:lang w:val="ru-RU"/>
        </w:rPr>
        <w:t>գ</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բանակցությունները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վարվում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ոչ</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շուտ</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քան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ծանուցումն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ուղարկվելու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օրվան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հաջորդող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օրվանից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երկրորդ</w:t>
      </w:r>
      <w:r w:rsidRPr="003E2D06">
        <w:rPr>
          <w:rFonts w:ascii="GHEA Grapalat" w:eastAsia="Times New Roman" w:hAnsi="GHEA Grapalat" w:cs="Sylfaen"/>
          <w:sz w:val="20"/>
          <w:szCs w:val="24"/>
          <w:lang w:val="af-ZA"/>
        </w:rPr>
        <w:t xml:space="preserve"> և ոչ ուշ, քան </w:t>
      </w:r>
      <w:r w:rsidRPr="003E2D06">
        <w:rPr>
          <w:rFonts w:ascii="GHEA Grapalat" w:eastAsia="Times New Roman" w:hAnsi="GHEA Grapalat" w:cs="Sylfaen"/>
          <w:sz w:val="20"/>
          <w:szCs w:val="24"/>
          <w:lang w:val="hy-AM"/>
        </w:rPr>
        <w:t>հինգերորդ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աշխատանքային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օրը</w:t>
      </w:r>
      <w:r w:rsidRPr="003E2D06">
        <w:rPr>
          <w:rFonts w:ascii="GHEA Grapalat" w:eastAsia="Times New Roman" w:hAnsi="GHEA Grapalat" w:cs="Sylfaen"/>
          <w:sz w:val="20"/>
          <w:szCs w:val="24"/>
          <w:lang w:val="af-ZA"/>
        </w:rPr>
        <w:t xml:space="preserve">, </w:t>
      </w:r>
    </w:p>
    <w:p w14:paraId="3CAC5ABC"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ru-RU"/>
        </w:rPr>
        <w:t>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յուրաքանչյուր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w:t>
      </w:r>
      <w:r w:rsidRPr="003E2D06">
        <w:rPr>
          <w:rFonts w:ascii="GHEA Grapalat" w:eastAsia="Times New Roman" w:hAnsi="GHEA Grapalat" w:cs="Sylfaen"/>
          <w:sz w:val="20"/>
          <w:szCs w:val="24"/>
          <w:lang w:val="ru-RU"/>
        </w:rPr>
        <w:t>սնակցի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տվյալ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հրապարակվում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մյուս</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ru-RU"/>
        </w:rPr>
        <w:t>ասնակիցների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մինչև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բանակցությունների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նախատեսված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վերջնաժամկետի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ավարտը</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ru-RU"/>
        </w:rPr>
        <w:t>ասնակիցը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վերանայել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առաջարկը</w:t>
      </w:r>
      <w:r w:rsidRPr="003E2D06">
        <w:rPr>
          <w:rFonts w:ascii="GHEA Grapalat" w:eastAsia="Times New Roman" w:hAnsi="GHEA Grapalat" w:cs="Sylfaen"/>
          <w:sz w:val="20"/>
          <w:szCs w:val="24"/>
          <w:lang w:val="af-ZA"/>
        </w:rPr>
        <w:t>,</w:t>
      </w:r>
    </w:p>
    <w:p w14:paraId="3B21C4B9"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ru-RU"/>
        </w:rPr>
        <w:t>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բանակցությունների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սահմանված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վերջնաժամկետը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լրանալու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ըստ</w:t>
      </w:r>
      <w:r w:rsidRPr="003E2D06">
        <w:rPr>
          <w:rFonts w:ascii="GHEA Grapalat" w:eastAsia="Times New Roman" w:hAnsi="GHEA Grapalat" w:cs="Sylfaen"/>
          <w:sz w:val="20"/>
          <w:szCs w:val="24"/>
          <w:lang w:val="hy-AM"/>
        </w:rPr>
        <w:t xml:space="preserve"> դրան ներկա</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ru-RU"/>
        </w:rPr>
        <w:t>ասնակիցների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որոնք չեն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գերազանցում</w:t>
      </w:r>
      <w:r w:rsidRPr="003E2D06">
        <w:rPr>
          <w:rFonts w:ascii="GHEA Grapalat" w:eastAsia="Times New Roman" w:hAnsi="GHEA Grapalat" w:cs="Sylfaen"/>
          <w:sz w:val="20"/>
          <w:szCs w:val="24"/>
          <w:lang w:val="hy-AM"/>
        </w:rPr>
        <w:t xml:space="preserve"> գնման հայտով սահմանված գինը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որոշվում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հայտարարվում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ընտրված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հաջորդաբար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տեղերը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զբաղեցրած</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ru-RU"/>
        </w:rPr>
        <w:t>ասնակիցները</w:t>
      </w:r>
      <w:r w:rsidRPr="003E2D06">
        <w:rPr>
          <w:rFonts w:ascii="GHEA Grapalat" w:eastAsia="Times New Roman" w:hAnsi="GHEA Grapalat" w:cs="Sylfaen"/>
          <w:sz w:val="20"/>
          <w:szCs w:val="24"/>
          <w:lang w:val="af-ZA"/>
        </w:rPr>
        <w:t>,</w:t>
      </w:r>
    </w:p>
    <w:p w14:paraId="1984D2AA" w14:textId="77777777" w:rsidR="003E2D06" w:rsidRPr="003E2D06" w:rsidRDefault="003E2D06" w:rsidP="003E2D06">
      <w:pPr>
        <w:shd w:val="clear" w:color="auto" w:fill="FFFFFF"/>
        <w:spacing w:after="0" w:line="240" w:lineRule="auto"/>
        <w:ind w:firstLine="375"/>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ru-RU"/>
        </w:rPr>
        <w:t>զ</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բանակցությունների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սահմանված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վերջնաժամկետը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լրանալու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դրան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մասնակիցների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գերազանցում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սահմանված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գինը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ապա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գնահատող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հանձնաժողովը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բանակցությունների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արդյունքում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ցածր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մասնակցին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հայտարարել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ընտրված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վերջինիս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հետ</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կնքվող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նախատեսված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կողմերի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իրավունքներն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պարտականություններն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ուժի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մեջ</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մտնում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սահմանված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գինը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գերազանցող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չափով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լրացուցիչ</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ֆինանսական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միջոցներ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նախատեսվելու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դրա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հիման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վրա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կողմերի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միջև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համաձայնագիր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դեպքում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համաձայնագիրը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լրացուցիչ</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ֆինանսական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միջոցները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նախատեսվելուն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հաջորդող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տասնհինգ</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աշխատանքային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օրվա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ապրանքի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մատակարարման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ժամկետները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երկարաձգելով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օրվանից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մինչև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համաձայնագրի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ընկած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ժամանակահատվածով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պարբերության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համաձայն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պայմանագիրը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լուծվում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կնքելուն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հաջորդող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վաթսուն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օրացուցային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օրվա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լրացուցիչ</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ֆինանսական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միջոցներ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նախատեսվում</w:t>
      </w:r>
      <w:r w:rsidRPr="003E2D06">
        <w:rPr>
          <w:rFonts w:ascii="Cambria Math" w:eastAsia="Times New Roman" w:hAnsi="Cambria Math" w:cs="Sylfaen"/>
          <w:sz w:val="20"/>
          <w:szCs w:val="24"/>
          <w:lang w:val="hy-AM"/>
        </w:rPr>
        <w:t>․</w:t>
      </w:r>
    </w:p>
    <w:p w14:paraId="179274FD" w14:textId="77777777" w:rsidR="003E2D06" w:rsidRPr="003E2D06" w:rsidRDefault="003E2D06" w:rsidP="003E2D06">
      <w:pPr>
        <w:spacing w:after="0" w:line="240" w:lineRule="auto"/>
        <w:ind w:firstLine="708"/>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նվազագույն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գները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հավասար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գնման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ընթացակարգը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Օրենքի</w:t>
      </w:r>
      <w:r w:rsidRPr="003E2D06">
        <w:rPr>
          <w:rFonts w:ascii="GHEA Grapalat" w:eastAsia="Times New Roman" w:hAnsi="GHEA Grapalat" w:cs="Sylfaen"/>
          <w:sz w:val="20"/>
          <w:szCs w:val="24"/>
          <w:lang w:val="af-ZA"/>
        </w:rPr>
        <w:t xml:space="preserve"> 37-</w:t>
      </w:r>
      <w:r w:rsidRPr="003E2D06">
        <w:rPr>
          <w:rFonts w:ascii="GHEA Grapalat" w:eastAsia="Times New Roman" w:hAnsi="GHEA Grapalat" w:cs="Sylfaen"/>
          <w:sz w:val="20"/>
          <w:szCs w:val="24"/>
          <w:lang w:val="hy-AM"/>
        </w:rPr>
        <w:t>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հոդվածի</w:t>
      </w:r>
      <w:r w:rsidRPr="003E2D06">
        <w:rPr>
          <w:rFonts w:ascii="GHEA Grapalat" w:eastAsia="Times New Roman" w:hAnsi="GHEA Grapalat" w:cs="Sylfaen"/>
          <w:sz w:val="20"/>
          <w:szCs w:val="24"/>
          <w:lang w:val="af-ZA"/>
        </w:rPr>
        <w:t xml:space="preserve"> 1-</w:t>
      </w:r>
      <w:r w:rsidRPr="003E2D06">
        <w:rPr>
          <w:rFonts w:ascii="GHEA Grapalat" w:eastAsia="Times New Roman" w:hAnsi="GHEA Grapalat" w:cs="Sylfaen"/>
          <w:sz w:val="20"/>
          <w:szCs w:val="24"/>
          <w:lang w:val="hy-AM"/>
        </w:rPr>
        <w:t>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մասի</w:t>
      </w:r>
      <w:r w:rsidRPr="003E2D06">
        <w:rPr>
          <w:rFonts w:ascii="GHEA Grapalat" w:eastAsia="Times New Roman" w:hAnsi="GHEA Grapalat" w:cs="Sylfaen"/>
          <w:sz w:val="20"/>
          <w:szCs w:val="24"/>
          <w:lang w:val="af-ZA"/>
        </w:rPr>
        <w:t xml:space="preserve"> 1-</w:t>
      </w:r>
      <w:r w:rsidRPr="003E2D06">
        <w:rPr>
          <w:rFonts w:ascii="GHEA Grapalat" w:eastAsia="Times New Roman" w:hAnsi="GHEA Grapalat" w:cs="Sylfaen"/>
          <w:sz w:val="20"/>
          <w:szCs w:val="24"/>
          <w:lang w:val="hy-AM"/>
        </w:rPr>
        <w:t>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կետի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հիման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վրա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հայտարարվում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չկայացած, բացառությամբ սույն ենթակետի «զ» պարբերությամբ նախատեսված դեպքի:</w:t>
      </w:r>
    </w:p>
    <w:p w14:paraId="689ECE59" w14:textId="77777777" w:rsidR="003E2D06" w:rsidRPr="003E2D06" w:rsidRDefault="003E2D06" w:rsidP="003E2D06">
      <w:pPr>
        <w:spacing w:after="0" w:line="240" w:lineRule="auto"/>
        <w:ind w:firstLine="708"/>
        <w:jc w:val="both"/>
        <w:rPr>
          <w:rFonts w:ascii="GHEA Grapalat" w:eastAsia="Times New Roman" w:hAnsi="GHEA Grapalat" w:cs="Times New Roman"/>
          <w:sz w:val="20"/>
          <w:szCs w:val="20"/>
          <w:lang w:val="hy-AM" w:eastAsia="x-none"/>
        </w:rPr>
      </w:pPr>
      <w:r w:rsidRPr="003E2D06">
        <w:rPr>
          <w:rFonts w:ascii="GHEA Grapalat" w:eastAsia="Times New Roman" w:hAnsi="GHEA Grapalat" w:cs="Times New Roman"/>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3E2D06">
        <w:rPr>
          <w:rFonts w:ascii="GHEA Grapalat" w:eastAsia="Times New Roman" w:hAnsi="GHEA Grapalat" w:cs="Times New Roman"/>
          <w:sz w:val="20"/>
          <w:szCs w:val="20"/>
          <w:lang w:val="hy-AM" w:eastAsia="x-none"/>
        </w:rPr>
        <w:t xml:space="preserve"> </w:t>
      </w:r>
      <w:r w:rsidRPr="003E2D06">
        <w:rPr>
          <w:rFonts w:ascii="GHEA Grapalat" w:eastAsia="Times New Roman" w:hAnsi="GHEA Grapalat" w:cs="Times New Roman"/>
          <w:sz w:val="20"/>
          <w:szCs w:val="20"/>
          <w:lang w:val="af-ZA" w:eastAsia="x-none"/>
        </w:rPr>
        <w:t xml:space="preserve">Պահանջի կատարման անհնարինության դեպքում պահանջ ներկայացրած անձին անհապաղ տրամադրվում է </w:t>
      </w:r>
      <w:r w:rsidRPr="003E2D06">
        <w:rPr>
          <w:rFonts w:ascii="GHEA Grapalat" w:eastAsia="Times New Roman" w:hAnsi="GHEA Grapalat" w:cs="Times New Roman"/>
          <w:sz w:val="20"/>
          <w:szCs w:val="20"/>
          <w:lang w:val="hy-AM" w:eastAsia="x-none"/>
        </w:rPr>
        <w:t xml:space="preserve">հայտում ներառված </w:t>
      </w:r>
      <w:r w:rsidRPr="003E2D06">
        <w:rPr>
          <w:rFonts w:ascii="GHEA Grapalat" w:eastAsia="Times New Roman" w:hAnsi="GHEA Grapalat" w:cs="Times New Roman"/>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3E2D06">
        <w:rPr>
          <w:rFonts w:ascii="GHEA Grapalat" w:eastAsia="Times New Roman" w:hAnsi="GHEA Grapalat" w:cs="Times New Roman"/>
          <w:sz w:val="20"/>
          <w:szCs w:val="20"/>
          <w:lang w:val="hy-AM" w:eastAsia="x-none"/>
        </w:rPr>
        <w:t>:</w:t>
      </w:r>
    </w:p>
    <w:p w14:paraId="2F5F0E44"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af-ZA"/>
        </w:rPr>
      </w:pPr>
      <w:r w:rsidRPr="003E2D06">
        <w:rPr>
          <w:rFonts w:ascii="GHEA Grapalat" w:eastAsia="Times New Roman" w:hAnsi="GHEA Grapalat" w:cs="Times New Roman"/>
          <w:sz w:val="20"/>
          <w:szCs w:val="20"/>
          <w:lang w:val="af-ZA" w:eastAsia="x-none"/>
        </w:rPr>
        <w:t>8.8 Եթե հայտերի բացման</w:t>
      </w:r>
      <w:r w:rsidRPr="003E2D06">
        <w:rPr>
          <w:rFonts w:ascii="GHEA Grapalat" w:eastAsia="Times New Roman" w:hAnsi="GHEA Grapalat" w:cs="Times New Roman"/>
          <w:sz w:val="20"/>
          <w:szCs w:val="20"/>
          <w:lang w:val="hy-AM" w:eastAsia="x-none"/>
        </w:rPr>
        <w:t xml:space="preserve"> և գնահատման</w:t>
      </w:r>
      <w:r w:rsidRPr="003E2D06">
        <w:rPr>
          <w:rFonts w:ascii="GHEA Grapalat" w:eastAsia="Times New Roman" w:hAnsi="GHEA Grapalat" w:cs="Times New Roman"/>
          <w:sz w:val="20"/>
          <w:szCs w:val="20"/>
          <w:lang w:val="af-ZA" w:eastAsia="x-none"/>
        </w:rPr>
        <w:t xml:space="preserve"> նիստի ընթացքում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իրականացված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գնահատման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արդյուն</w:t>
      </w:r>
      <w:r w:rsidRPr="003E2D06">
        <w:rPr>
          <w:rFonts w:ascii="GHEA Grapalat" w:eastAsia="Times New Roman" w:hAnsi="GHEA Grapalat" w:cs="Sylfaen"/>
          <w:sz w:val="20"/>
          <w:szCs w:val="24"/>
          <w:lang w:val="af-ZA"/>
        </w:rPr>
        <w:softHyphen/>
      </w:r>
      <w:r w:rsidRPr="003E2D06">
        <w:rPr>
          <w:rFonts w:ascii="GHEA Grapalat" w:eastAsia="Times New Roman" w:hAnsi="GHEA Grapalat" w:cs="Sylfaen"/>
          <w:sz w:val="20"/>
          <w:szCs w:val="24"/>
          <w:lang w:val="hy-AM"/>
        </w:rPr>
        <w:t>քում</w:t>
      </w:r>
      <w:r w:rsidRPr="003E2D06">
        <w:rPr>
          <w:rFonts w:ascii="GHEA Grapalat" w:eastAsia="Times New Roman" w:hAnsi="GHEA Grapalat" w:cs="Sylfaen"/>
          <w:sz w:val="20"/>
          <w:szCs w:val="24"/>
          <w:lang w:val="af-ZA"/>
        </w:rPr>
        <w:t xml:space="preserve"> մասնակցի </w:t>
      </w:r>
      <w:r w:rsidRPr="003E2D06">
        <w:rPr>
          <w:rFonts w:ascii="GHEA Grapalat" w:eastAsia="Times New Roman" w:hAnsi="GHEA Grapalat" w:cs="Sylfaen"/>
          <w:sz w:val="20"/>
          <w:szCs w:val="24"/>
          <w:lang w:val="hy-AM"/>
        </w:rPr>
        <w:t>հայտում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արձանագրվում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անհամապատասխանություններ՝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հրավերի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պահանջների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նկատմամբ,ապա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հանձնաժողովը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մեկ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աշխատանքային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օրով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կասեցնում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նիստը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իսկ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քարտուղարը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օրը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դրա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մասին</w:t>
      </w:r>
      <w:r w:rsidRPr="003E2D06">
        <w:rPr>
          <w:rFonts w:ascii="GHEA Grapalat" w:eastAsia="Times New Roman" w:hAnsi="GHEA Grapalat" w:cs="Sylfaen"/>
          <w:sz w:val="20"/>
          <w:szCs w:val="24"/>
          <w:lang w:val="af-ZA"/>
        </w:rPr>
        <w:t xml:space="preserve"> էլեկտրոնային եղանակով </w:t>
      </w:r>
      <w:r w:rsidRPr="003E2D06">
        <w:rPr>
          <w:rFonts w:ascii="GHEA Grapalat" w:eastAsia="Times New Roman" w:hAnsi="GHEA Grapalat" w:cs="Sylfaen"/>
          <w:sz w:val="20"/>
          <w:szCs w:val="24"/>
          <w:lang w:val="hy-AM"/>
        </w:rPr>
        <w:t>տեղեկացնում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hy-AM"/>
        </w:rPr>
        <w:t>ասնակցին՝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առաջարկելով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մինչև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կասեցման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ժամկետի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ավարտը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շտկել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անհամապատասխանությունը</w:t>
      </w:r>
      <w:r w:rsidRPr="003E2D06">
        <w:rPr>
          <w:rFonts w:ascii="GHEA Grapalat" w:eastAsia="Times New Roman" w:hAnsi="GHEA Grapalat" w:cs="Sylfaen"/>
          <w:sz w:val="20"/>
          <w:szCs w:val="24"/>
          <w:lang w:val="af-ZA"/>
        </w:rPr>
        <w:t>:</w:t>
      </w:r>
    </w:p>
    <w:p w14:paraId="6CB309B0" w14:textId="77777777" w:rsidR="003E2D06" w:rsidRPr="003E2D06" w:rsidRDefault="003E2D06" w:rsidP="003E2D06">
      <w:pPr>
        <w:spacing w:after="0" w:line="240" w:lineRule="auto"/>
        <w:ind w:firstLine="709"/>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af-ZA"/>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3E2D06">
        <w:rPr>
          <w:rFonts w:ascii="GHEA Grapalat" w:eastAsia="Times New Roman" w:hAnsi="GHEA Grapalat" w:cs="Sylfaen"/>
          <w:sz w:val="20"/>
          <w:szCs w:val="24"/>
          <w:lang w:val="hy-AM"/>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3E2D06">
        <w:rPr>
          <w:rFonts w:ascii="GHEA Grapalat" w:eastAsia="Times New Roman" w:hAnsi="GHEA Grapalat" w:cs="Sylfaen"/>
          <w:sz w:val="20"/>
          <w:szCs w:val="24"/>
        </w:rPr>
        <w:t>ա</w:t>
      </w:r>
      <w:r w:rsidRPr="003E2D06">
        <w:rPr>
          <w:rFonts w:ascii="GHEA Grapalat" w:eastAsia="Times New Roman" w:hAnsi="GHEA Grapalat" w:cs="Sylfaen"/>
          <w:sz w:val="20"/>
          <w:szCs w:val="24"/>
          <w:lang w:val="hy-AM"/>
        </w:rPr>
        <w:t xml:space="preserve">հատման ընթացքում հայտնաբերված բոլոր անհամապատասխանությունները:   </w:t>
      </w:r>
    </w:p>
    <w:p w14:paraId="2B878D9D"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af-ZA"/>
        </w:rPr>
        <w:t xml:space="preserve">8.9 </w:t>
      </w:r>
      <w:r w:rsidRPr="003E2D06">
        <w:rPr>
          <w:rFonts w:ascii="GHEA Grapalat" w:eastAsia="Times New Roman" w:hAnsi="GHEA Grapalat" w:cs="Sylfaen"/>
          <w:sz w:val="20"/>
          <w:szCs w:val="24"/>
          <w:lang w:val="hy-AM"/>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հրավերի</w:t>
      </w:r>
      <w:r w:rsidRPr="003E2D06">
        <w:rPr>
          <w:rFonts w:ascii="GHEA Grapalat" w:eastAsia="Times New Roman" w:hAnsi="GHEA Grapalat" w:cs="Sylfaen"/>
          <w:sz w:val="20"/>
          <w:szCs w:val="24"/>
          <w:lang w:val="af-ZA"/>
        </w:rPr>
        <w:t xml:space="preserve"> 8.8-</w:t>
      </w:r>
      <w:r w:rsidRPr="003E2D06">
        <w:rPr>
          <w:rFonts w:ascii="GHEA Grapalat" w:eastAsia="Times New Roman" w:hAnsi="GHEA Grapalat" w:cs="Sylfaen"/>
          <w:sz w:val="20"/>
          <w:szCs w:val="24"/>
          <w:lang w:val="hy-AM"/>
        </w:rPr>
        <w:t>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կետով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սահմանված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ժամկետում</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hy-AM"/>
        </w:rPr>
        <w:t>ասնակիցը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շտկում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արձանագրված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անհամապատասխանությունը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ապա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վերջինիս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հայտը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գնահատվում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բավարար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Հակառակ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դեպքում տվյալ մասնակցի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հայտը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գնահատվում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անբավարար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մերժվում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 իսկ ընտրված մասնակից է ճանաչվում հաջորդող տեղ զբաղեցրած մասնակիցը:</w:t>
      </w:r>
    </w:p>
    <w:p w14:paraId="0A509070"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14:paraId="4FC1C857"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af-ZA"/>
        </w:rPr>
        <w:t>8.</w:t>
      </w:r>
      <w:r w:rsidRPr="003E2D06">
        <w:rPr>
          <w:rFonts w:ascii="GHEA Grapalat" w:eastAsia="Times New Roman" w:hAnsi="GHEA Grapalat" w:cs="Sylfaen"/>
          <w:sz w:val="20"/>
          <w:szCs w:val="24"/>
          <w:lang w:val="hy-AM"/>
        </w:rPr>
        <w:t>10</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անդամը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քարտուղարը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չի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մասնակցել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աշխատանքներին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հայտերի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բացման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նիստում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պարզվում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որ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վերջիններիս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կողմից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հիմնադրված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բաժնեմաս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af-ZA"/>
        </w:rPr>
        <w:lastRenderedPageBreak/>
        <w:t>(</w:t>
      </w:r>
      <w:r w:rsidRPr="003E2D06">
        <w:rPr>
          <w:rFonts w:ascii="GHEA Grapalat" w:eastAsia="Times New Roman" w:hAnsi="GHEA Grapalat" w:cs="Sylfaen"/>
          <w:sz w:val="20"/>
          <w:szCs w:val="24"/>
          <w:lang w:val="hy-AM"/>
        </w:rPr>
        <w:t>փայաբաժին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ունեցող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կազմակերպությունը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իրենց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մերձավոր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ազգակցությամբ</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խնամիությամբ</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կապված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անձը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ծնող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ամուսին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երեխա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եղբայր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քույր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ինչպես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նաև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ամուսնու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ծնող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երեխա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եղբայր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քույր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այդ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անձի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կողմից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հիմնադրված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բաժնեմաս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փայաբաժին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ունեցող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կազմակերպությունը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տվյալ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ընթացակարգին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մասնակցելու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համար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ներկայացրել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հայտ</w:t>
      </w:r>
      <w:r w:rsidRPr="003E2D06">
        <w:rPr>
          <w:rFonts w:ascii="GHEA Grapalat" w:eastAsia="Times New Roman" w:hAnsi="GHEA Grapalat" w:cs="Sylfaen"/>
          <w:sz w:val="20"/>
          <w:szCs w:val="24"/>
          <w:lang w:val="af-ZA"/>
        </w:rPr>
        <w:t>:</w:t>
      </w:r>
      <w:r w:rsidRPr="003E2D06">
        <w:rPr>
          <w:rFonts w:ascii="GHEA Grapalat" w:eastAsia="Times New Roman" w:hAnsi="GHEA Grapalat" w:cs="Sylfaen"/>
          <w:sz w:val="20"/>
          <w:szCs w:val="24"/>
          <w:lang w:val="hy-AM"/>
        </w:rPr>
        <w:t xml:space="preserve"> 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առկա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կետով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նախատեսված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պայմանը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ապա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հայտերի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բացման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նիստից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անմիջապես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հետո</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տվյալ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ընթացակարգի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առնչությամբ</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շահերի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բախում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ունեցող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անդամը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քարտուղարը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ինքնաբացարկ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հայտնում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տվյալ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ընթացակարգից</w:t>
      </w:r>
      <w:r w:rsidRPr="003E2D06">
        <w:rPr>
          <w:rFonts w:ascii="GHEA Grapalat" w:eastAsia="Times New Roman" w:hAnsi="GHEA Grapalat" w:cs="Sylfaen"/>
          <w:sz w:val="20"/>
          <w:szCs w:val="24"/>
          <w:lang w:val="af-ZA"/>
        </w:rPr>
        <w:t xml:space="preserve">: </w:t>
      </w:r>
    </w:p>
    <w:p w14:paraId="582F9F86"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 xml:space="preserve">8.11 </w:t>
      </w:r>
      <w:r w:rsidRPr="003E2D06">
        <w:rPr>
          <w:rFonts w:ascii="GHEA Grapalat" w:eastAsia="Times New Roman" w:hAnsi="GHEA Grapalat" w:cs="Sylfaen"/>
          <w:sz w:val="20"/>
          <w:szCs w:val="24"/>
          <w:lang w:val="es-ES"/>
        </w:rPr>
        <w:t>Հայտերը բացվելուց և գնահատվելուց  հետո կազմվում է արձանագրություն`</w:t>
      </w:r>
      <w:r w:rsidRPr="003E2D06">
        <w:rPr>
          <w:rFonts w:ascii="GHEA Grapalat" w:eastAsia="Times New Roman" w:hAnsi="GHEA Grapalat" w:cs="Sylfaen"/>
          <w:sz w:val="20"/>
          <w:szCs w:val="20"/>
          <w:lang w:val="af-ZA"/>
        </w:rPr>
        <w:t xml:space="preserve"> գնումների մասին ՀՀ օրենսդրությամբ սահմանված կարգով</w:t>
      </w:r>
      <w:r w:rsidRPr="003E2D06">
        <w:rPr>
          <w:rFonts w:ascii="GHEA Grapalat" w:eastAsia="Times New Roman"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3E2D06">
        <w:rPr>
          <w:rFonts w:ascii="GHEA Grapalat" w:eastAsia="Times New Roman" w:hAnsi="GHEA Grapalat" w:cs="Sylfaen"/>
          <w:sz w:val="20"/>
          <w:szCs w:val="24"/>
          <w:lang w:val="hy-AM"/>
        </w:rPr>
        <w:t>Արձանագրությունն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ստորագրում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նիստին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ներկա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անդամները։</w:t>
      </w:r>
    </w:p>
    <w:p w14:paraId="3607C36D"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 xml:space="preserve">8.12 </w:t>
      </w:r>
      <w:r w:rsidRPr="003E2D06">
        <w:rPr>
          <w:rFonts w:ascii="GHEA Grapalat" w:eastAsia="Times New Roman" w:hAnsi="GHEA Grapalat" w:cs="Sylfaen"/>
          <w:sz w:val="20"/>
          <w:szCs w:val="24"/>
          <w:lang w:val="af-ZA"/>
        </w:rPr>
        <w:t xml:space="preserve"> Հանձնաժողովի քարտուղարը հայտերի բացման</w:t>
      </w:r>
      <w:r w:rsidRPr="003E2D06">
        <w:rPr>
          <w:rFonts w:ascii="GHEA Grapalat" w:eastAsia="Times New Roman" w:hAnsi="GHEA Grapalat" w:cs="Sylfaen"/>
          <w:sz w:val="20"/>
          <w:szCs w:val="24"/>
          <w:lang w:val="hy-AM"/>
        </w:rPr>
        <w:t xml:space="preserve"> և գնահատման</w:t>
      </w:r>
      <w:r w:rsidRPr="003E2D06">
        <w:rPr>
          <w:rFonts w:ascii="GHEA Grapalat" w:eastAsia="Times New Roman" w:hAnsi="GHEA Grapalat" w:cs="Sylfaen"/>
          <w:sz w:val="20"/>
          <w:szCs w:val="24"/>
          <w:lang w:val="af-ZA"/>
        </w:rPr>
        <w:t xml:space="preserve"> նիստի ավարտից հետո ոչ ուշ քան</w:t>
      </w:r>
      <w:r w:rsidRPr="003E2D06">
        <w:rPr>
          <w:rFonts w:ascii="GHEA Grapalat" w:eastAsia="Times New Roman" w:hAnsi="GHEA Grapalat" w:cs="Arial"/>
          <w:spacing w:val="-8"/>
          <w:sz w:val="24"/>
          <w:szCs w:val="24"/>
          <w:lang w:val="af-ZA"/>
        </w:rPr>
        <w:t xml:space="preserve"> </w:t>
      </w:r>
      <w:r w:rsidRPr="003E2D06">
        <w:rPr>
          <w:rFonts w:ascii="GHEA Grapalat" w:eastAsia="Times New Roman" w:hAnsi="GHEA Grapalat" w:cs="Sylfaen"/>
          <w:sz w:val="20"/>
          <w:szCs w:val="24"/>
          <w:lang w:val="af-ZA"/>
        </w:rPr>
        <w:t xml:space="preserve">հաջորդող աշխատանքային օրը` </w:t>
      </w:r>
    </w:p>
    <w:p w14:paraId="62E10E14" w14:textId="77777777" w:rsidR="003E2D06" w:rsidRPr="009354F0" w:rsidRDefault="003E2D06" w:rsidP="003E2D06">
      <w:pPr>
        <w:spacing w:after="0" w:line="240" w:lineRule="auto"/>
        <w:ind w:firstLine="567"/>
        <w:jc w:val="both"/>
        <w:rPr>
          <w:rFonts w:ascii="GHEA Grapalat" w:eastAsia="Times New Roman" w:hAnsi="GHEA Grapalat" w:cs="Sylfaen"/>
          <w:sz w:val="20"/>
          <w:szCs w:val="20"/>
          <w:lang w:val="hy-AM"/>
        </w:rPr>
      </w:pPr>
      <w:r w:rsidRPr="003E2D06">
        <w:rPr>
          <w:rFonts w:ascii="GHEA Grapalat" w:eastAsia="Times New Roman" w:hAnsi="GHEA Grapalat" w:cs="Sylfaen"/>
          <w:sz w:val="20"/>
          <w:szCs w:val="20"/>
          <w:lang w:val="af-ZA"/>
        </w:rPr>
        <w:t>1)</w:t>
      </w:r>
      <w:r w:rsidRPr="003E2D06">
        <w:rPr>
          <w:rFonts w:ascii="GHEA Grapalat" w:eastAsia="Times New Roman" w:hAnsi="GHEA Grapalat" w:cs="Sylfaen"/>
          <w:sz w:val="20"/>
          <w:szCs w:val="20"/>
          <w:lang w:val="hy-AM"/>
        </w:rPr>
        <w:t xml:space="preserve"> հայտերի բացման</w:t>
      </w:r>
      <w:r w:rsidRPr="003E2D06">
        <w:rPr>
          <w:rFonts w:ascii="GHEA Grapalat" w:eastAsia="Times New Roman" w:hAnsi="GHEA Grapalat" w:cs="Sylfaen"/>
          <w:sz w:val="20"/>
          <w:szCs w:val="20"/>
          <w:lang w:val="af-ZA"/>
        </w:rPr>
        <w:t xml:space="preserve"> և գնահատման</w:t>
      </w:r>
      <w:r w:rsidRPr="003E2D06">
        <w:rPr>
          <w:rFonts w:ascii="GHEA Grapalat" w:eastAsia="Times New Roman"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EE5FB2A"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7E17BAA" w14:textId="77777777" w:rsidR="003E2D06" w:rsidRPr="003E2D06" w:rsidRDefault="003E2D06" w:rsidP="003E2D06">
      <w:pPr>
        <w:spacing w:after="0" w:line="240" w:lineRule="auto"/>
        <w:ind w:firstLine="375"/>
        <w:jc w:val="both"/>
        <w:rPr>
          <w:rFonts w:ascii="GHEA Grapalat" w:eastAsia="Times New Roman" w:hAnsi="GHEA Grapalat" w:cs="Sylfaen"/>
          <w:sz w:val="20"/>
          <w:szCs w:val="24"/>
          <w:lang w:val="af-ZA"/>
        </w:rPr>
      </w:pPr>
      <w:r w:rsidRPr="003E2D06">
        <w:rPr>
          <w:rFonts w:ascii="GHEA Grapalat" w:eastAsia="Times New Roman" w:hAnsi="GHEA Grapalat" w:cs="Times New Roman"/>
          <w:sz w:val="24"/>
          <w:szCs w:val="24"/>
          <w:lang w:val="af-ZA"/>
        </w:rPr>
        <w:tab/>
      </w:r>
      <w:r w:rsidRPr="003E2D06">
        <w:rPr>
          <w:rFonts w:ascii="GHEA Grapalat" w:eastAsia="Times New Roman" w:hAnsi="GHEA Grapalat" w:cs="Sylfaen"/>
          <w:sz w:val="20"/>
          <w:szCs w:val="24"/>
          <w:lang w:val="af-ZA"/>
        </w:rPr>
        <w:t xml:space="preserve">8.13 </w:t>
      </w:r>
      <w:r w:rsidRPr="003E2D06">
        <w:rPr>
          <w:rFonts w:ascii="GHEA Grapalat" w:eastAsia="Times New Roman" w:hAnsi="GHEA Grapalat" w:cs="Sylfaen"/>
          <w:sz w:val="20"/>
          <w:szCs w:val="24"/>
        </w:rPr>
        <w:t>Օրենքի</w:t>
      </w:r>
      <w:r w:rsidRPr="003E2D06">
        <w:rPr>
          <w:rFonts w:ascii="GHEA Grapalat" w:eastAsia="Times New Roman" w:hAnsi="GHEA Grapalat" w:cs="Sylfaen"/>
          <w:sz w:val="20"/>
          <w:szCs w:val="24"/>
          <w:lang w:val="af-ZA"/>
        </w:rPr>
        <w:t xml:space="preserve"> 6-</w:t>
      </w:r>
      <w:r w:rsidRPr="003E2D06">
        <w:rPr>
          <w:rFonts w:ascii="GHEA Grapalat" w:eastAsia="Times New Roman" w:hAnsi="GHEA Grapalat" w:cs="Sylfaen"/>
          <w:sz w:val="20"/>
          <w:szCs w:val="24"/>
        </w:rPr>
        <w:t>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հոդվածի</w:t>
      </w:r>
      <w:r w:rsidRPr="003E2D06">
        <w:rPr>
          <w:rFonts w:ascii="GHEA Grapalat" w:eastAsia="Times New Roman" w:hAnsi="GHEA Grapalat" w:cs="Sylfaen"/>
          <w:sz w:val="20"/>
          <w:szCs w:val="24"/>
          <w:lang w:val="af-ZA"/>
        </w:rPr>
        <w:t xml:space="preserve"> 1-</w:t>
      </w:r>
      <w:r w:rsidRPr="003E2D06">
        <w:rPr>
          <w:rFonts w:ascii="GHEA Grapalat" w:eastAsia="Times New Roman" w:hAnsi="GHEA Grapalat" w:cs="Sylfaen"/>
          <w:sz w:val="20"/>
          <w:szCs w:val="24"/>
        </w:rPr>
        <w:t>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մասի</w:t>
      </w:r>
      <w:r w:rsidRPr="003E2D06">
        <w:rPr>
          <w:rFonts w:ascii="GHEA Grapalat" w:eastAsia="Times New Roman" w:hAnsi="GHEA Grapalat" w:cs="Sylfaen"/>
          <w:sz w:val="20"/>
          <w:szCs w:val="24"/>
          <w:lang w:val="af-ZA"/>
        </w:rPr>
        <w:t xml:space="preserve"> 6-</w:t>
      </w:r>
      <w:r w:rsidRPr="003E2D06">
        <w:rPr>
          <w:rFonts w:ascii="GHEA Grapalat" w:eastAsia="Times New Roman" w:hAnsi="GHEA Grapalat" w:cs="Sylfaen"/>
          <w:sz w:val="20"/>
          <w:szCs w:val="24"/>
        </w:rPr>
        <w:t>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կետով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նախատեսված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հիմքերն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հայտ</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գալու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օրվան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հաջորդող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հինգ</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աշխատանքային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օրվա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ընթացքում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պատվիրատուն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տվյալ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մասնակցի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տվյալները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համապատասխան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հիմքերով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գրավոր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ուղարկում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լիազորված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մարմին</w:t>
      </w:r>
      <w:r w:rsidRPr="003E2D06">
        <w:rPr>
          <w:rFonts w:ascii="GHEA Grapalat" w:eastAsia="Times New Roman" w:hAnsi="GHEA Grapalat" w:cs="Sylfaen"/>
          <w:sz w:val="20"/>
          <w:szCs w:val="24"/>
          <w:lang w:val="hy-AM"/>
        </w:rPr>
        <w:t xml:space="preserve">, </w:t>
      </w:r>
      <w:r w:rsidRPr="003E2D06">
        <w:rPr>
          <w:rFonts w:ascii="GHEA Grapalat" w:eastAsia="Times New Roman" w:hAnsi="GHEA Grapalat" w:cs="Sylfaen"/>
          <w:sz w:val="20"/>
          <w:szCs w:val="24"/>
        </w:rPr>
        <w:t>որը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դրանք</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ստանալուն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հաջորդող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հինգ</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աշխատանքային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օրվա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ընթացքում</w:t>
      </w:r>
      <w:r w:rsidRPr="003E2D06">
        <w:rPr>
          <w:rFonts w:ascii="GHEA Grapalat" w:eastAsia="Times New Roman" w:hAnsi="GHEA Grapalat" w:cs="Sylfaen"/>
          <w:sz w:val="20"/>
          <w:szCs w:val="24"/>
          <w:lang w:val="af-ZA"/>
        </w:rPr>
        <w:t xml:space="preserve"> </w:t>
      </w:r>
      <w:bookmarkStart w:id="9" w:name="_Hlk9262748"/>
      <w:r w:rsidRPr="003E2D06">
        <w:rPr>
          <w:rFonts w:ascii="GHEA Grapalat" w:eastAsia="Times New Roman" w:hAnsi="GHEA Grapalat" w:cs="Sylfaen"/>
          <w:sz w:val="20"/>
          <w:szCs w:val="24"/>
        </w:rPr>
        <w:t>նախաձեռնում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տվյալ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մասնակցին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գնումների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գործընթացին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մասնակցելու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իրավունք</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չունեցող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մասնակիցների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ցուցակում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ներառելու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ընթացակարգ</w:t>
      </w:r>
      <w:bookmarkEnd w:id="9"/>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Ընդ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որում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մասնակցի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գնումներին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մասնակցելու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իրավունք</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ունենալու</w:t>
      </w:r>
      <w:r w:rsidRPr="003E2D06">
        <w:rPr>
          <w:rFonts w:ascii="GHEA Grapalat" w:eastAsia="Times New Roman" w:hAnsi="GHEA Grapalat" w:cs="Sylfaen"/>
          <w:sz w:val="20"/>
          <w:szCs w:val="24"/>
          <w:lang w:val="hy-AM"/>
        </w:rPr>
        <w:t xml:space="preserve"> մասին հավաստումը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որակվում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որպես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իրականությանը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չհամապատասխանող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մասնակիցը</w:t>
      </w:r>
      <w:r w:rsidRPr="003E2D06">
        <w:rPr>
          <w:rFonts w:ascii="GHEA Grapalat" w:eastAsia="Times New Roman" w:hAnsi="GHEA Grapalat" w:cs="Sylfaen"/>
          <w:sz w:val="20"/>
          <w:szCs w:val="24"/>
          <w:lang w:val="af-ZA"/>
        </w:rPr>
        <w:t xml:space="preserve"> սույն </w:t>
      </w:r>
      <w:r w:rsidRPr="003E2D06">
        <w:rPr>
          <w:rFonts w:ascii="GHEA Grapalat" w:eastAsia="Times New Roman" w:hAnsi="GHEA Grapalat" w:cs="Sylfaen"/>
          <w:sz w:val="20"/>
          <w:szCs w:val="24"/>
        </w:rPr>
        <w:t>հրավերով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սահմանված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կարգով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ժամկետներում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չի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ներկայացնում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հրավերով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նախատեսված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փաստաթղթերը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ընտրված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մասնակիցը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չի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ներկայացնում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որակավորման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ապահովումը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ապա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այդ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հանգամանքը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համարվում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որպես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գործընթացի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շրջանակում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ստանձնված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պարտավորության</w:t>
      </w:r>
      <w:r w:rsidRPr="003E2D06">
        <w:rPr>
          <w:rFonts w:ascii="GHEA Grapalat" w:eastAsia="Times New Roman" w:hAnsi="GHEA Grapalat" w:cs="Sylfaen"/>
          <w:sz w:val="20"/>
          <w:szCs w:val="24"/>
          <w:lang w:val="af-ZA"/>
        </w:rPr>
        <w:t xml:space="preserve"> խախտում: </w:t>
      </w:r>
    </w:p>
    <w:p w14:paraId="7051D08B" w14:textId="77777777" w:rsidR="003E2D06" w:rsidRPr="003E2D06" w:rsidRDefault="003E2D06" w:rsidP="003E2D06">
      <w:pPr>
        <w:spacing w:after="0" w:line="240" w:lineRule="auto"/>
        <w:ind w:firstLine="375"/>
        <w:jc w:val="both"/>
        <w:rPr>
          <w:rFonts w:ascii="GHEA Grapalat" w:eastAsia="Times New Roman" w:hAnsi="GHEA Grapalat" w:cs="Times New Roman"/>
          <w:sz w:val="20"/>
          <w:szCs w:val="20"/>
          <w:lang w:val="af-ZA"/>
        </w:rPr>
      </w:pPr>
      <w:r w:rsidRPr="003E2D06">
        <w:rPr>
          <w:rFonts w:ascii="GHEA Grapalat" w:eastAsia="Times New Roman" w:hAnsi="GHEA Grapalat" w:cs="Times New Roman"/>
          <w:color w:val="000000"/>
          <w:sz w:val="20"/>
          <w:szCs w:val="20"/>
          <w:lang w:val="af-ZA"/>
        </w:rPr>
        <w:t xml:space="preserve">      8.14 </w:t>
      </w:r>
      <w:r w:rsidRPr="003E2D06">
        <w:rPr>
          <w:rFonts w:ascii="GHEA Grapalat" w:eastAsia="Times New Roman" w:hAnsi="GHEA Grapalat" w:cs="Times New Roman"/>
          <w:color w:val="000000"/>
          <w:sz w:val="20"/>
          <w:szCs w:val="20"/>
        </w:rPr>
        <w:t>Ե</w:t>
      </w:r>
      <w:r w:rsidRPr="003E2D06">
        <w:rPr>
          <w:rFonts w:ascii="GHEA Grapalat" w:eastAsia="Times New Roman" w:hAnsi="GHEA Grapalat" w:cs="Times New Roman"/>
          <w:color w:val="000000"/>
          <w:sz w:val="20"/>
          <w:szCs w:val="20"/>
          <w:lang w:val="hy-AM"/>
        </w:rPr>
        <w:t>թե մասնակից</w:t>
      </w:r>
      <w:r w:rsidRPr="003E2D06">
        <w:rPr>
          <w:rFonts w:ascii="GHEA Grapalat" w:eastAsia="Times New Roman" w:hAnsi="GHEA Grapalat" w:cs="Times New Roman"/>
          <w:color w:val="000000"/>
          <w:sz w:val="20"/>
          <w:szCs w:val="20"/>
        </w:rPr>
        <w:t>ն</w:t>
      </w:r>
      <w:r w:rsidRPr="003E2D06">
        <w:rPr>
          <w:rFonts w:ascii="GHEA Grapalat" w:eastAsia="Times New Roman" w:hAnsi="GHEA Grapalat" w:cs="Times New Roman"/>
          <w:color w:val="000000"/>
          <w:sz w:val="20"/>
          <w:szCs w:val="20"/>
          <w:lang w:val="hy-AM"/>
        </w:rPr>
        <w:t xml:space="preserve"> </w:t>
      </w:r>
      <w:r w:rsidRPr="003E2D06">
        <w:rPr>
          <w:rFonts w:ascii="GHEA Grapalat" w:eastAsia="Times New Roman" w:hAnsi="GHEA Grapalat" w:cs="Times New Roman"/>
          <w:color w:val="000000"/>
          <w:sz w:val="20"/>
          <w:szCs w:val="20"/>
        </w:rPr>
        <w:t>Օ</w:t>
      </w:r>
      <w:r w:rsidRPr="003E2D06">
        <w:rPr>
          <w:rFonts w:ascii="GHEA Grapalat" w:eastAsia="Times New Roman" w:hAnsi="GHEA Grapalat" w:cs="Times New Roma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3E2D06">
        <w:rPr>
          <w:rFonts w:ascii="GHEA Grapalat" w:eastAsia="Times New Roman" w:hAnsi="GHEA Grapalat" w:cs="Sylfaen"/>
          <w:sz w:val="20"/>
          <w:szCs w:val="20"/>
          <w:lang w:val="af-ZA"/>
        </w:rPr>
        <w:t>:</w:t>
      </w:r>
    </w:p>
    <w:p w14:paraId="0DBA4FA6" w14:textId="77777777" w:rsidR="003E2D06" w:rsidRPr="003E2D06" w:rsidRDefault="003E2D06" w:rsidP="003E2D06">
      <w:pPr>
        <w:spacing w:after="0" w:line="240" w:lineRule="auto"/>
        <w:ind w:firstLine="706"/>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8.15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հրավերի</w:t>
      </w:r>
      <w:r w:rsidRPr="003E2D06">
        <w:rPr>
          <w:rFonts w:ascii="GHEA Grapalat" w:eastAsia="Times New Roman" w:hAnsi="GHEA Grapalat" w:cs="Sylfaen"/>
          <w:sz w:val="20"/>
          <w:szCs w:val="24"/>
          <w:lang w:val="af-ZA"/>
        </w:rPr>
        <w:t xml:space="preserve"> 1-</w:t>
      </w:r>
      <w:r w:rsidRPr="003E2D06">
        <w:rPr>
          <w:rFonts w:ascii="GHEA Grapalat" w:eastAsia="Times New Roman" w:hAnsi="GHEA Grapalat" w:cs="Sylfaen"/>
          <w:sz w:val="20"/>
          <w:szCs w:val="24"/>
          <w:lang w:val="ru-RU"/>
        </w:rPr>
        <w:t>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մասի</w:t>
      </w:r>
      <w:r w:rsidRPr="003E2D06">
        <w:rPr>
          <w:rFonts w:ascii="GHEA Grapalat" w:eastAsia="Times New Roman" w:hAnsi="GHEA Grapalat" w:cs="Sylfaen"/>
          <w:sz w:val="20"/>
          <w:szCs w:val="24"/>
          <w:lang w:val="af-ZA"/>
        </w:rPr>
        <w:t xml:space="preserve"> 8.8 և 8.9 </w:t>
      </w:r>
      <w:r w:rsidRPr="003E2D06">
        <w:rPr>
          <w:rFonts w:ascii="GHEA Grapalat" w:eastAsia="Times New Roman" w:hAnsi="GHEA Grapalat" w:cs="Sylfaen"/>
          <w:sz w:val="20"/>
          <w:szCs w:val="24"/>
          <w:lang w:val="ru-RU"/>
        </w:rPr>
        <w:t>կետ</w:t>
      </w:r>
      <w:r w:rsidRPr="003E2D06">
        <w:rPr>
          <w:rFonts w:ascii="GHEA Grapalat" w:eastAsia="Times New Roman" w:hAnsi="GHEA Grapalat" w:cs="Sylfaen"/>
          <w:sz w:val="20"/>
          <w:szCs w:val="24"/>
        </w:rPr>
        <w:t>եր</w:t>
      </w:r>
      <w:r w:rsidRPr="003E2D06">
        <w:rPr>
          <w:rFonts w:ascii="GHEA Grapalat" w:eastAsia="Times New Roman" w:hAnsi="GHEA Grapalat" w:cs="Sylfaen"/>
          <w:sz w:val="20"/>
          <w:szCs w:val="24"/>
          <w:lang w:val="ru-RU"/>
        </w:rPr>
        <w:t>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նշված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փաստաթղթերը</w:t>
      </w:r>
      <w:r w:rsidRPr="003E2D06">
        <w:rPr>
          <w:rFonts w:ascii="GHEA Grapalat" w:eastAsia="Times New Roman" w:hAnsi="GHEA Grapalat" w:cs="Sylfaen"/>
          <w:sz w:val="20"/>
          <w:szCs w:val="24"/>
          <w:lang w:val="af-ZA"/>
        </w:rPr>
        <w:t xml:space="preserve"> մասնակիցը </w:t>
      </w:r>
      <w:r w:rsidRPr="003E2D06">
        <w:rPr>
          <w:rFonts w:ascii="GHEA Grapalat" w:eastAsia="Times New Roman" w:hAnsi="GHEA Grapalat" w:cs="Sylfaen"/>
          <w:sz w:val="20"/>
          <w:szCs w:val="24"/>
        </w:rPr>
        <w:t>սահմանված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ժամկետում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հանձնա</w:t>
      </w:r>
      <w:r w:rsidRPr="003E2D06">
        <w:rPr>
          <w:rFonts w:ascii="GHEA Grapalat" w:eastAsia="Times New Roman" w:hAnsi="GHEA Grapalat" w:cs="Sylfaen"/>
          <w:sz w:val="20"/>
          <w:szCs w:val="24"/>
          <w:lang w:val="af-ZA"/>
        </w:rPr>
        <w:softHyphen/>
      </w:r>
      <w:r w:rsidRPr="003E2D06">
        <w:rPr>
          <w:rFonts w:ascii="GHEA Grapalat" w:eastAsia="Times New Roman" w:hAnsi="GHEA Grapalat" w:cs="Sylfaen"/>
          <w:sz w:val="20"/>
          <w:szCs w:val="24"/>
          <w:lang w:val="ru-RU"/>
        </w:rPr>
        <w:t>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քարտուղարին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w:t>
      </w:r>
      <w:r w:rsidRPr="003E2D06">
        <w:rPr>
          <w:rFonts w:ascii="GHEA Grapalat" w:eastAsia="Times New Roman" w:hAnsi="GHEA Grapalat" w:cs="Sylfaen"/>
          <w:sz w:val="20"/>
          <w:szCs w:val="24"/>
        </w:rPr>
        <w:t>ն</w:t>
      </w:r>
      <w:r w:rsidRPr="003E2D06">
        <w:rPr>
          <w:rFonts w:ascii="GHEA Grapalat" w:eastAsia="Times New Roman" w:hAnsi="GHEA Grapalat" w:cs="Sylfaen"/>
          <w:sz w:val="20"/>
          <w:szCs w:val="24"/>
          <w:lang w:val="ru-RU"/>
        </w:rPr>
        <w:t>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Sylfaen"/>
          <w:sz w:val="20"/>
          <w:szCs w:val="24"/>
          <w:lang w:val="af-ZA"/>
        </w:rPr>
        <w:t xml:space="preserve"> վերջինիս՝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նախատեսված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էլեկտրոնային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փոստին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ուղարկելու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միջոցով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Քարտուղարը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պարտավոր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փաստաթղթերն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ստանալու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հաստատել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դրանց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ստանալու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հանգամանքը՝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hy-AM"/>
        </w:rPr>
        <w:t xml:space="preserve"> </w:t>
      </w:r>
      <w:r w:rsidRPr="003E2D06">
        <w:rPr>
          <w:rFonts w:ascii="GHEA Grapalat" w:eastAsia="Times New Roman" w:hAnsi="GHEA Grapalat" w:cs="Sylfaen"/>
          <w:sz w:val="20"/>
          <w:szCs w:val="24"/>
          <w:lang w:val="ru-RU"/>
        </w:rPr>
        <w:t>հրավերում</w:t>
      </w:r>
      <w:r w:rsidRPr="003E2D06">
        <w:rPr>
          <w:rFonts w:ascii="GHEA Grapalat" w:eastAsia="Times New Roman" w:hAnsi="GHEA Grapalat" w:cs="Sylfaen"/>
          <w:sz w:val="20"/>
          <w:szCs w:val="24"/>
          <w:lang w:val="hy-AM"/>
        </w:rPr>
        <w:t xml:space="preserve"> </w:t>
      </w:r>
      <w:r w:rsidRPr="003E2D06">
        <w:rPr>
          <w:rFonts w:ascii="GHEA Grapalat" w:eastAsia="Times New Roman" w:hAnsi="GHEA Grapalat" w:cs="Sylfaen"/>
          <w:sz w:val="20"/>
          <w:szCs w:val="24"/>
          <w:lang w:val="ru-RU"/>
        </w:rPr>
        <w:t>նշված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էլեկտրոնային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փոստից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էլեկտրոնային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փոստին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հավաստում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ուղարկելու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միջոցով</w:t>
      </w:r>
      <w:r w:rsidRPr="003E2D06">
        <w:rPr>
          <w:rFonts w:ascii="GHEA Grapalat" w:eastAsia="Times New Roman" w:hAnsi="GHEA Grapalat" w:cs="Sylfaen"/>
          <w:sz w:val="20"/>
          <w:szCs w:val="24"/>
          <w:lang w:val="af-ZA"/>
        </w:rPr>
        <w:t>:</w:t>
      </w:r>
    </w:p>
    <w:p w14:paraId="3F8E3D31"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8.16 </w:t>
      </w:r>
      <w:r w:rsidRPr="003E2D06">
        <w:rPr>
          <w:rFonts w:ascii="GHEA Grapalat" w:eastAsia="Times New Roman" w:hAnsi="GHEA Grapalat" w:cs="Sylfaen"/>
          <w:sz w:val="20"/>
          <w:szCs w:val="24"/>
          <w:lang w:val="ru-RU"/>
        </w:rPr>
        <w:t>Մասնակիցները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նրանց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ներկայացուցիչները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w:t>
      </w:r>
      <w:r w:rsidRPr="003E2D06">
        <w:rPr>
          <w:rFonts w:ascii="GHEA Grapalat" w:eastAsia="Times New Roman" w:hAnsi="GHEA Grapalat" w:cs="Sylfaen"/>
          <w:sz w:val="20"/>
          <w:szCs w:val="24"/>
          <w:lang w:val="af-ZA"/>
        </w:rPr>
        <w:t xml:space="preserve"> լինել  </w:t>
      </w:r>
      <w:r w:rsidRPr="003E2D06">
        <w:rPr>
          <w:rFonts w:ascii="GHEA Grapalat" w:eastAsia="Times New Roman" w:hAnsi="GHEA Grapalat" w:cs="Sylfaen"/>
          <w:sz w:val="20"/>
          <w:szCs w:val="24"/>
          <w:lang w:val="ru-RU"/>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նիստերին։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Մասնակիցները</w:t>
      </w:r>
      <w:r w:rsidRPr="003E2D06">
        <w:rPr>
          <w:rFonts w:ascii="GHEA Grapalat" w:eastAsia="Times New Roman" w:hAnsi="GHEA Grapalat" w:cs="Sylfaen"/>
          <w:sz w:val="20"/>
          <w:szCs w:val="24"/>
          <w:lang w:val="af-ZA"/>
        </w:rPr>
        <w:t xml:space="preserve"> կամ </w:t>
      </w:r>
      <w:r w:rsidRPr="003E2D06">
        <w:rPr>
          <w:rFonts w:ascii="GHEA Grapalat" w:eastAsia="Times New Roman" w:hAnsi="GHEA Grapalat" w:cs="Sylfaen"/>
          <w:sz w:val="20"/>
          <w:szCs w:val="24"/>
          <w:lang w:val="ru-RU"/>
        </w:rPr>
        <w:t>նրանց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ներկայացուցիչները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պահանջել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նիստերի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արձանագրությունների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պատճենները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որոնք</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տրամադրվում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մեկ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օրացուցային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օրվա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ընթացքում։</w:t>
      </w:r>
    </w:p>
    <w:p w14:paraId="4ECE48E2"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8.17 </w:t>
      </w:r>
      <w:r w:rsidRPr="003E2D06">
        <w:rPr>
          <w:rFonts w:ascii="GHEA Grapalat" w:eastAsia="Times New Roman" w:hAnsi="GHEA Grapalat" w:cs="Sylfaen"/>
          <w:sz w:val="20"/>
          <w:szCs w:val="24"/>
          <w:lang w:val="ru-RU"/>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պատվիրատուի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կողմից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էլեկտրոնային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ծանուցումներն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ուղարկվում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մասնակցի</w:t>
      </w:r>
      <w:r w:rsidRPr="003E2D06">
        <w:rPr>
          <w:rFonts w:ascii="GHEA Grapalat" w:eastAsia="Times New Roman" w:hAnsi="GHEA Grapalat" w:cs="Sylfaen"/>
          <w:sz w:val="20"/>
          <w:szCs w:val="24"/>
          <w:lang w:val="af-ZA"/>
        </w:rPr>
        <w:t xml:space="preserve"> հայտում նշված էլեկտրոնային փոստին ուղարկելու միջոցով, </w:t>
      </w:r>
      <w:r w:rsidRPr="003E2D06">
        <w:rPr>
          <w:rFonts w:ascii="GHEA Grapalat" w:eastAsia="Times New Roman" w:hAnsi="GHEA Grapalat" w:cs="Sylfaen"/>
          <w:sz w:val="20"/>
          <w:szCs w:val="24"/>
          <w:lang w:val="ru-RU"/>
        </w:rPr>
        <w:t>իսկ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կողմից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նշված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էլեկտրոնային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փոստից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նշված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քարտուղարի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էլեկտրոնային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փոստին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Times New Roman"/>
          <w:sz w:val="20"/>
          <w:szCs w:val="20"/>
          <w:lang w:val="af-ZA" w:eastAsia="x-none"/>
        </w:rPr>
        <w:t>ուղարկվելու միջոցով:</w:t>
      </w:r>
    </w:p>
    <w:p w14:paraId="5ACED5E6"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af-ZA" w:eastAsia="x-none"/>
        </w:rPr>
      </w:pPr>
      <w:r w:rsidRPr="003E2D06">
        <w:rPr>
          <w:rFonts w:ascii="GHEA Grapalat" w:eastAsia="Times New Roman" w:hAnsi="GHEA Grapalat" w:cs="Times New Roma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BF0C38D"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af-ZA"/>
        </w:rPr>
        <w:t>8</w:t>
      </w:r>
      <w:r w:rsidRPr="003E2D06">
        <w:rPr>
          <w:rFonts w:ascii="GHEA Grapalat" w:eastAsia="Times New Roman" w:hAnsi="GHEA Grapalat" w:cs="Times New Roman"/>
          <w:sz w:val="20"/>
          <w:szCs w:val="20"/>
          <w:lang w:val="hy-AM"/>
        </w:rPr>
        <w:t>.</w:t>
      </w:r>
      <w:r w:rsidRPr="003E2D06">
        <w:rPr>
          <w:rFonts w:ascii="GHEA Grapalat" w:eastAsia="Times New Roman" w:hAnsi="GHEA Grapalat" w:cs="Times New Roman"/>
          <w:sz w:val="20"/>
          <w:szCs w:val="20"/>
          <w:lang w:val="af-ZA"/>
        </w:rPr>
        <w:t xml:space="preserve">18 </w:t>
      </w:r>
      <w:r w:rsidRPr="003E2D06">
        <w:rPr>
          <w:rFonts w:ascii="GHEA Grapalat" w:eastAsia="Times New Roman" w:hAnsi="GHEA Grapalat" w:cs="Sylfaen"/>
          <w:sz w:val="20"/>
          <w:szCs w:val="20"/>
          <w:lang w:val="af-ZA"/>
        </w:rPr>
        <w:t>Հայտերի</w:t>
      </w:r>
      <w:r w:rsidRPr="003E2D06">
        <w:rPr>
          <w:rFonts w:ascii="GHEA Grapalat" w:eastAsia="Times New Roman" w:hAnsi="GHEA Grapalat" w:cs="Arial"/>
          <w:sz w:val="20"/>
          <w:szCs w:val="20"/>
          <w:lang w:val="af-ZA"/>
        </w:rPr>
        <w:t xml:space="preserve"> </w:t>
      </w:r>
      <w:r w:rsidRPr="003E2D06">
        <w:rPr>
          <w:rFonts w:ascii="GHEA Grapalat" w:eastAsia="Times New Roman" w:hAnsi="GHEA Grapalat" w:cs="Sylfaen"/>
          <w:sz w:val="20"/>
          <w:szCs w:val="20"/>
          <w:lang w:val="af-ZA"/>
        </w:rPr>
        <w:t>գնահատումը</w:t>
      </w:r>
      <w:r w:rsidRPr="003E2D06">
        <w:rPr>
          <w:rFonts w:ascii="GHEA Grapalat" w:eastAsia="Times New Roman" w:hAnsi="GHEA Grapalat" w:cs="Arial"/>
          <w:sz w:val="20"/>
          <w:szCs w:val="20"/>
          <w:lang w:val="af-ZA"/>
        </w:rPr>
        <w:t xml:space="preserve"> </w:t>
      </w:r>
      <w:r w:rsidRPr="003E2D06">
        <w:rPr>
          <w:rFonts w:ascii="GHEA Grapalat" w:eastAsia="Times New Roman" w:hAnsi="GHEA Grapalat" w:cs="Sylfaen"/>
          <w:sz w:val="20"/>
          <w:szCs w:val="20"/>
          <w:lang w:val="af-ZA"/>
        </w:rPr>
        <w:t>և</w:t>
      </w:r>
      <w:r w:rsidRPr="003E2D06">
        <w:rPr>
          <w:rFonts w:ascii="GHEA Grapalat" w:eastAsia="Times New Roman" w:hAnsi="GHEA Grapalat" w:cs="Arial"/>
          <w:sz w:val="20"/>
          <w:szCs w:val="20"/>
          <w:lang w:val="af-ZA"/>
        </w:rPr>
        <w:t xml:space="preserve"> </w:t>
      </w:r>
      <w:r w:rsidRPr="003E2D06">
        <w:rPr>
          <w:rFonts w:ascii="GHEA Grapalat" w:eastAsia="Times New Roman" w:hAnsi="GHEA Grapalat" w:cs="Sylfaen"/>
          <w:sz w:val="20"/>
          <w:szCs w:val="20"/>
          <w:lang w:val="af-ZA"/>
        </w:rPr>
        <w:t>ընտրված մասնակցի որոշումն</w:t>
      </w:r>
      <w:r w:rsidRPr="003E2D06">
        <w:rPr>
          <w:rFonts w:ascii="GHEA Grapalat" w:eastAsia="Times New Roman" w:hAnsi="GHEA Grapalat" w:cs="Arial"/>
          <w:sz w:val="20"/>
          <w:szCs w:val="20"/>
          <w:lang w:val="af-ZA"/>
        </w:rPr>
        <w:t xml:space="preserve"> </w:t>
      </w:r>
      <w:r w:rsidRPr="003E2D06">
        <w:rPr>
          <w:rFonts w:ascii="GHEA Grapalat" w:eastAsia="Times New Roman" w:hAnsi="GHEA Grapalat" w:cs="Sylfaen"/>
          <w:sz w:val="20"/>
          <w:szCs w:val="20"/>
          <w:lang w:val="af-ZA"/>
        </w:rPr>
        <w:t>իրականացվում</w:t>
      </w:r>
      <w:r w:rsidRPr="003E2D06">
        <w:rPr>
          <w:rFonts w:ascii="GHEA Grapalat" w:eastAsia="Times New Roman" w:hAnsi="GHEA Grapalat" w:cs="Arial"/>
          <w:sz w:val="20"/>
          <w:szCs w:val="20"/>
          <w:lang w:val="af-ZA"/>
        </w:rPr>
        <w:t xml:space="preserve"> </w:t>
      </w:r>
      <w:r w:rsidRPr="003E2D06">
        <w:rPr>
          <w:rFonts w:ascii="GHEA Grapalat" w:eastAsia="Times New Roman" w:hAnsi="GHEA Grapalat" w:cs="Sylfaen"/>
          <w:sz w:val="20"/>
          <w:szCs w:val="20"/>
          <w:lang w:val="af-ZA"/>
        </w:rPr>
        <w:t>է</w:t>
      </w:r>
      <w:r w:rsidRPr="003E2D06">
        <w:rPr>
          <w:rFonts w:ascii="GHEA Grapalat" w:eastAsia="Times New Roman" w:hAnsi="GHEA Grapalat" w:cs="Arial"/>
          <w:sz w:val="20"/>
          <w:szCs w:val="20"/>
          <w:lang w:val="af-ZA"/>
        </w:rPr>
        <w:t xml:space="preserve"> </w:t>
      </w:r>
      <w:r w:rsidRPr="003E2D06">
        <w:rPr>
          <w:rFonts w:ascii="GHEA Grapalat" w:eastAsia="Times New Roman" w:hAnsi="GHEA Grapalat" w:cs="Sylfaen"/>
          <w:sz w:val="20"/>
          <w:szCs w:val="20"/>
          <w:lang w:val="af-ZA"/>
        </w:rPr>
        <w:t>ըստ</w:t>
      </w:r>
      <w:r w:rsidRPr="003E2D06">
        <w:rPr>
          <w:rFonts w:ascii="GHEA Grapalat" w:eastAsia="Times New Roman" w:hAnsi="GHEA Grapalat" w:cs="Arial"/>
          <w:sz w:val="20"/>
          <w:szCs w:val="20"/>
          <w:lang w:val="af-ZA"/>
        </w:rPr>
        <w:t xml:space="preserve"> </w:t>
      </w:r>
      <w:r w:rsidRPr="003E2D06">
        <w:rPr>
          <w:rFonts w:ascii="GHEA Grapalat" w:eastAsia="Times New Roman" w:hAnsi="GHEA Grapalat" w:cs="Sylfaen"/>
          <w:sz w:val="20"/>
          <w:szCs w:val="20"/>
          <w:lang w:val="af-ZA"/>
        </w:rPr>
        <w:t>առանձին</w:t>
      </w:r>
      <w:r w:rsidRPr="003E2D06">
        <w:rPr>
          <w:rFonts w:ascii="GHEA Grapalat" w:eastAsia="Times New Roman" w:hAnsi="GHEA Grapalat" w:cs="Arial"/>
          <w:sz w:val="20"/>
          <w:szCs w:val="20"/>
          <w:lang w:val="af-ZA"/>
        </w:rPr>
        <w:t xml:space="preserve"> </w:t>
      </w:r>
      <w:r w:rsidRPr="003E2D06">
        <w:rPr>
          <w:rFonts w:ascii="GHEA Grapalat" w:eastAsia="Times New Roman" w:hAnsi="GHEA Grapalat" w:cs="Sylfaen"/>
          <w:sz w:val="20"/>
          <w:szCs w:val="20"/>
          <w:lang w:val="af-ZA"/>
        </w:rPr>
        <w:t>չափաբաժինների</w:t>
      </w:r>
      <w:r w:rsidRPr="003E2D06">
        <w:rPr>
          <w:rFonts w:ascii="GHEA Grapalat" w:eastAsia="Times New Roman" w:hAnsi="GHEA Grapalat" w:cs="Sylfaen"/>
          <w:color w:val="FFFFFF"/>
          <w:sz w:val="20"/>
          <w:szCs w:val="20"/>
          <w:vertAlign w:val="superscript"/>
          <w:lang w:val="af-ZA"/>
        </w:rPr>
        <w:footnoteReference w:id="3"/>
      </w:r>
      <w:r w:rsidRPr="003E2D06">
        <w:rPr>
          <w:rFonts w:ascii="GHEA Grapalat" w:eastAsia="Times New Roman" w:hAnsi="GHEA Grapalat" w:cs="Tahoma"/>
          <w:sz w:val="20"/>
          <w:szCs w:val="20"/>
          <w:lang w:val="af-ZA"/>
        </w:rPr>
        <w:t>։</w:t>
      </w:r>
      <w:r w:rsidRPr="003E2D06">
        <w:rPr>
          <w:rFonts w:ascii="GHEA Grapalat" w:eastAsia="Times New Roman" w:hAnsi="GHEA Grapalat" w:cs="Tahoma"/>
          <w:sz w:val="20"/>
          <w:szCs w:val="20"/>
          <w:lang w:val="hy-AM"/>
        </w:rPr>
        <w:t xml:space="preserve"> </w:t>
      </w:r>
    </w:p>
    <w:p w14:paraId="6E8AE0BF"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af-ZA" w:eastAsia="x-none"/>
        </w:rPr>
      </w:pPr>
      <w:r w:rsidRPr="003E2D06">
        <w:rPr>
          <w:rFonts w:ascii="GHEA Grapalat" w:eastAsia="Times New Roman" w:hAnsi="GHEA Grapalat" w:cs="Times New Roman"/>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w:t>
      </w:r>
      <w:r w:rsidRPr="003E2D06">
        <w:rPr>
          <w:rFonts w:ascii="GHEA Grapalat" w:eastAsia="Times New Roman" w:hAnsi="GHEA Grapalat" w:cs="Times New Roman"/>
          <w:sz w:val="20"/>
          <w:szCs w:val="20"/>
          <w:lang w:val="af-ZA" w:eastAsia="x-none"/>
        </w:rPr>
        <w:lastRenderedPageBreak/>
        <w:t xml:space="preserve">զբաղեցրած մասնակիցը՝ սույն </w:t>
      </w:r>
      <w:r w:rsidRPr="003E2D06">
        <w:rPr>
          <w:rFonts w:ascii="GHEA Grapalat" w:eastAsia="Times New Roman" w:hAnsi="GHEA Grapalat" w:cs="Times New Roman"/>
          <w:sz w:val="20"/>
          <w:szCs w:val="20"/>
          <w:lang w:val="hy-AM" w:eastAsia="x-none"/>
        </w:rPr>
        <w:t>հրավերի 1-ին մասի 8.12-ից 8.18-րդ կետերով սահմանված ընթացակարգի կիրառմամբ</w:t>
      </w:r>
      <w:r w:rsidRPr="003E2D06">
        <w:rPr>
          <w:rFonts w:ascii="GHEA Grapalat" w:eastAsia="Times New Roman" w:hAnsi="GHEA Grapalat" w:cs="Times New Roman"/>
          <w:sz w:val="20"/>
          <w:szCs w:val="20"/>
          <w:lang w:val="af-ZA" w:eastAsia="x-none"/>
        </w:rPr>
        <w:t>:</w:t>
      </w:r>
    </w:p>
    <w:p w14:paraId="60DCE823"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8</w:t>
      </w:r>
      <w:r w:rsidRPr="003E2D06">
        <w:rPr>
          <w:rFonts w:ascii="GHEA Grapalat" w:eastAsia="Times New Roman" w:hAnsi="GHEA Grapalat" w:cs="Sylfaen"/>
          <w:sz w:val="20"/>
          <w:szCs w:val="24"/>
          <w:lang w:val="hy-AM"/>
        </w:rPr>
        <w:t>.</w:t>
      </w:r>
      <w:r w:rsidRPr="003E2D06">
        <w:rPr>
          <w:rFonts w:ascii="GHEA Grapalat" w:eastAsia="Times New Roman" w:hAnsi="GHEA Grapalat" w:cs="Sylfaen"/>
          <w:sz w:val="20"/>
          <w:szCs w:val="24"/>
          <w:lang w:val="af-ZA"/>
        </w:rPr>
        <w:t xml:space="preserve">20 </w:t>
      </w:r>
      <w:r w:rsidRPr="003E2D06">
        <w:rPr>
          <w:rFonts w:ascii="GHEA Grapalat" w:eastAsia="Times New Roman" w:hAnsi="GHEA Grapalat" w:cs="Sylfaen"/>
          <w:sz w:val="20"/>
          <w:szCs w:val="24"/>
          <w:lang w:val="ru-RU"/>
        </w:rPr>
        <w:t>Մասնակից</w:t>
      </w:r>
      <w:r w:rsidRPr="003E2D06">
        <w:rPr>
          <w:rFonts w:ascii="GHEA Grapalat" w:eastAsia="Times New Roman" w:hAnsi="GHEA Grapalat" w:cs="Sylfaen"/>
          <w:sz w:val="20"/>
          <w:szCs w:val="24"/>
        </w:rPr>
        <w:t>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իրեն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պահանջների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համապատասխանության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հիմնավորման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նպատակով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ներկայացնել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լրացուցիչ</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այլ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փաստաթղթեր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տեղեկություններ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նյութեր։</w:t>
      </w:r>
    </w:p>
    <w:p w14:paraId="15C25E29"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rPr>
        <w:t>Հ</w:t>
      </w:r>
      <w:r w:rsidRPr="003E2D06">
        <w:rPr>
          <w:rFonts w:ascii="GHEA Grapalat" w:eastAsia="Times New Roman" w:hAnsi="GHEA Grapalat" w:cs="Sylfaen"/>
          <w:sz w:val="20"/>
          <w:szCs w:val="24"/>
          <w:lang w:val="ru-RU"/>
        </w:rPr>
        <w:t>անձնաժողովը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ստուգել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w:t>
      </w:r>
      <w:r w:rsidRPr="003E2D06">
        <w:rPr>
          <w:rFonts w:ascii="GHEA Grapalat" w:eastAsia="Times New Roman" w:hAnsi="GHEA Grapalat" w:cs="Sylfaen"/>
          <w:sz w:val="20"/>
          <w:szCs w:val="24"/>
          <w:lang w:val="ru-RU"/>
        </w:rPr>
        <w:t>ասնակցի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տվյալների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իսկությունը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օգտագործելով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պաշտոնական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աղբյուրներից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ստացված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տվյալներ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դրա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ստանալով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իրավասու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մարմինների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գրավոր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եզրակացությունը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հարցում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ուղարկվելու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դեպքում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համապատասխան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պետական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տեղական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ինքնակառավարման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մարմինները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հարցումն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ստանալու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օրվան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հաջորդող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երկու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աշխատանքային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օրվա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տրամադրում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գրավոր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եզրակացություն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w:t>
      </w:r>
      <w:r w:rsidRPr="003E2D06">
        <w:rPr>
          <w:rFonts w:ascii="GHEA Grapalat" w:eastAsia="Times New Roman" w:hAnsi="GHEA Grapalat" w:cs="Sylfaen"/>
          <w:sz w:val="20"/>
          <w:szCs w:val="24"/>
          <w:lang w:val="ru-RU"/>
        </w:rPr>
        <w:t>ասնակցի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ներկայացրած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տվյալների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իսկության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ստուգման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արդյունքում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տվյալները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որակվում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իրականությանը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չհամապա</w:t>
      </w:r>
      <w:r w:rsidRPr="003E2D06">
        <w:rPr>
          <w:rFonts w:ascii="GHEA Grapalat" w:eastAsia="Times New Roman" w:hAnsi="GHEA Grapalat" w:cs="Sylfaen"/>
          <w:sz w:val="20"/>
          <w:szCs w:val="24"/>
          <w:lang w:val="af-ZA"/>
        </w:rPr>
        <w:softHyphen/>
      </w:r>
      <w:r w:rsidRPr="003E2D06">
        <w:rPr>
          <w:rFonts w:ascii="GHEA Grapalat" w:eastAsia="Times New Roman" w:hAnsi="GHEA Grapalat" w:cs="Sylfaen"/>
          <w:sz w:val="20"/>
          <w:szCs w:val="24"/>
          <w:lang w:val="ru-RU"/>
        </w:rPr>
        <w:t>տասխանող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ապա</w:t>
      </w:r>
      <w:r w:rsidRPr="003E2D06">
        <w:rPr>
          <w:rFonts w:ascii="GHEA Grapalat" w:eastAsia="Times New Roman" w:hAnsi="GHEA Grapalat" w:cs="Sylfaen"/>
          <w:sz w:val="20"/>
          <w:szCs w:val="24"/>
          <w:lang w:val="af-ZA"/>
        </w:rPr>
        <w:t xml:space="preserve"> տվյալ մասնակցի հայտը մերժվում է:</w:t>
      </w:r>
    </w:p>
    <w:p w14:paraId="5CA2FD65"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8</w:t>
      </w:r>
      <w:r w:rsidRPr="003E2D06">
        <w:rPr>
          <w:rFonts w:ascii="GHEA Grapalat" w:eastAsia="Times New Roman" w:hAnsi="GHEA Grapalat" w:cs="Sylfaen"/>
          <w:sz w:val="20"/>
          <w:szCs w:val="24"/>
          <w:lang w:val="hy-AM"/>
        </w:rPr>
        <w:t>.</w:t>
      </w:r>
      <w:r w:rsidRPr="003E2D06">
        <w:rPr>
          <w:rFonts w:ascii="GHEA Grapalat" w:eastAsia="Times New Roman" w:hAnsi="GHEA Grapalat" w:cs="Sylfaen"/>
          <w:sz w:val="20"/>
          <w:szCs w:val="24"/>
          <w:lang w:val="af-ZA"/>
        </w:rPr>
        <w:t xml:space="preserve">21 </w:t>
      </w:r>
      <w:r w:rsidRPr="003E2D06">
        <w:rPr>
          <w:rFonts w:ascii="GHEA Grapalat" w:eastAsia="Times New Roman" w:hAnsi="GHEA Grapalat" w:cs="Sylfaen"/>
          <w:sz w:val="20"/>
          <w:szCs w:val="24"/>
          <w:lang w:val="hy-AM"/>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հրավերի</w:t>
      </w:r>
      <w:r w:rsidRPr="003E2D06">
        <w:rPr>
          <w:rFonts w:ascii="GHEA Grapalat" w:eastAsia="Times New Roman" w:hAnsi="GHEA Grapalat" w:cs="Sylfaen"/>
          <w:sz w:val="20"/>
          <w:szCs w:val="24"/>
          <w:lang w:val="af-ZA"/>
        </w:rPr>
        <w:t xml:space="preserve"> 1-</w:t>
      </w:r>
      <w:r w:rsidRPr="003E2D06">
        <w:rPr>
          <w:rFonts w:ascii="GHEA Grapalat" w:eastAsia="Times New Roman" w:hAnsi="GHEA Grapalat" w:cs="Sylfaen"/>
          <w:sz w:val="20"/>
          <w:szCs w:val="24"/>
          <w:lang w:val="hy-AM"/>
        </w:rPr>
        <w:t>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մասի</w:t>
      </w:r>
      <w:r w:rsidRPr="003E2D06">
        <w:rPr>
          <w:rFonts w:ascii="GHEA Grapalat" w:eastAsia="Times New Roman" w:hAnsi="GHEA Grapalat" w:cs="Sylfaen"/>
          <w:sz w:val="20"/>
          <w:szCs w:val="24"/>
          <w:lang w:val="af-ZA"/>
        </w:rPr>
        <w:t xml:space="preserve"> 8.20 </w:t>
      </w:r>
      <w:r w:rsidRPr="003E2D06">
        <w:rPr>
          <w:rFonts w:ascii="GHEA Grapalat" w:eastAsia="Times New Roman" w:hAnsi="GHEA Grapalat" w:cs="Sylfaen"/>
          <w:sz w:val="20"/>
          <w:szCs w:val="24"/>
          <w:lang w:val="hy-AM"/>
        </w:rPr>
        <w:t>կետի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կիրառման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նպատակով</w:t>
      </w:r>
      <w:r w:rsidRPr="003E2D06">
        <w:rPr>
          <w:rFonts w:ascii="GHEA Grapalat" w:eastAsia="Times New Roman" w:hAnsi="GHEA Grapalat" w:cs="Sylfaen"/>
          <w:sz w:val="20"/>
          <w:szCs w:val="24"/>
          <w:lang w:val="af-ZA"/>
        </w:rPr>
        <w:t xml:space="preserve"> կարող է </w:t>
      </w:r>
      <w:r w:rsidRPr="003E2D06">
        <w:rPr>
          <w:rFonts w:ascii="GHEA Grapalat" w:eastAsia="Times New Roman" w:hAnsi="GHEA Grapalat" w:cs="Sylfaen"/>
          <w:sz w:val="20"/>
          <w:szCs w:val="24"/>
          <w:lang w:val="hy-AM"/>
        </w:rPr>
        <w:t>հրավիրվել 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արտահերթ</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նիստ։</w:t>
      </w:r>
    </w:p>
    <w:p w14:paraId="73DFF5DD" w14:textId="77777777" w:rsidR="003E2D06" w:rsidRPr="003E2D06" w:rsidRDefault="003E2D06" w:rsidP="003E2D06">
      <w:pPr>
        <w:spacing w:after="0" w:line="240" w:lineRule="auto"/>
        <w:ind w:firstLine="567"/>
        <w:jc w:val="both"/>
        <w:rPr>
          <w:rFonts w:ascii="GHEA Grapalat" w:eastAsia="Times New Roman" w:hAnsi="GHEA Grapalat" w:cs="Tahoma"/>
          <w:sz w:val="20"/>
          <w:szCs w:val="20"/>
          <w:lang w:val="hy-AM" w:eastAsia="ru-RU"/>
        </w:rPr>
      </w:pPr>
      <w:r w:rsidRPr="003E2D06">
        <w:rPr>
          <w:rFonts w:ascii="GHEA Grapalat" w:eastAsia="Times New Roman" w:hAnsi="GHEA Grapalat" w:cs="Times New Roman"/>
          <w:spacing w:val="-6"/>
          <w:sz w:val="20"/>
          <w:szCs w:val="20"/>
          <w:lang w:val="hy-AM" w:eastAsia="ru-RU"/>
        </w:rPr>
        <w:t>8.</w:t>
      </w:r>
      <w:r w:rsidRPr="003E2D06">
        <w:rPr>
          <w:rFonts w:ascii="GHEA Grapalat" w:eastAsia="Times New Roman" w:hAnsi="GHEA Grapalat" w:cs="Times New Roman"/>
          <w:spacing w:val="-6"/>
          <w:sz w:val="20"/>
          <w:szCs w:val="20"/>
          <w:lang w:val="af-ZA" w:eastAsia="ru-RU"/>
        </w:rPr>
        <w:t xml:space="preserve">22 </w:t>
      </w:r>
      <w:r w:rsidRPr="003E2D06">
        <w:rPr>
          <w:rFonts w:ascii="GHEA Grapalat" w:eastAsia="Times New Roman"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3E2D06">
        <w:rPr>
          <w:rFonts w:ascii="GHEA Grapalat" w:eastAsia="Times New Roman" w:hAnsi="GHEA Grapalat" w:cs="Sylfaen"/>
          <w:szCs w:val="20"/>
          <w:lang w:val="hy-AM" w:eastAsia="ru-RU"/>
        </w:rPr>
        <w:t xml:space="preserve"> </w:t>
      </w:r>
      <w:r w:rsidRPr="003E2D06">
        <w:rPr>
          <w:rFonts w:ascii="GHEA Grapalat" w:eastAsia="Times New Roman"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1E807E2"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hy-AM"/>
        </w:rPr>
        <w:t>8.23 Անգործության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ժամկետը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պայմանագիր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կնքելու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մասին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որոշման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հայտարարության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հրապարակման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օրվան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հաջորդող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օրվա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և</w:t>
      </w:r>
      <w:r w:rsidRPr="003E2D06">
        <w:rPr>
          <w:rFonts w:ascii="GHEA Grapalat" w:eastAsia="Times New Roman" w:hAnsi="GHEA Grapalat" w:cs="Sylfaen"/>
          <w:sz w:val="20"/>
          <w:szCs w:val="24"/>
          <w:lang w:val="af-ZA"/>
        </w:rPr>
        <w:t xml:space="preserve"> պ</w:t>
      </w:r>
      <w:r w:rsidRPr="003E2D06">
        <w:rPr>
          <w:rFonts w:ascii="GHEA Grapalat" w:eastAsia="Times New Roman" w:hAnsi="GHEA Grapalat" w:cs="Sylfaen"/>
          <w:sz w:val="20"/>
          <w:szCs w:val="24"/>
          <w:lang w:val="hy-AM"/>
        </w:rPr>
        <w:t>ատվիրատուի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կողմից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պայմանագիրը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կնքելու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իրավասության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առաջացման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օրվա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միջև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ընկած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ժամանակահատվածն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p>
    <w:p w14:paraId="6D8358D1" w14:textId="77777777" w:rsidR="003E2D06" w:rsidRPr="003E2D06" w:rsidRDefault="003E2D06" w:rsidP="003E2D06">
      <w:pPr>
        <w:spacing w:after="0" w:line="240" w:lineRule="auto"/>
        <w:ind w:firstLine="567"/>
        <w:jc w:val="both"/>
        <w:rPr>
          <w:rFonts w:ascii="GHEA Grapalat" w:eastAsia="Times New Roman" w:hAnsi="GHEA Grapalat" w:cs="Times New Roman"/>
          <w:i/>
          <w:sz w:val="20"/>
          <w:szCs w:val="20"/>
          <w:lang w:val="es-ES"/>
        </w:rPr>
      </w:pPr>
      <w:r w:rsidRPr="003E2D06">
        <w:rPr>
          <w:rFonts w:ascii="GHEA Grapalat" w:eastAsia="Times New Roman" w:hAnsi="GHEA Grapalat" w:cs="Sylfaen"/>
          <w:sz w:val="20"/>
          <w:szCs w:val="20"/>
          <w:lang w:val="es-ES"/>
        </w:rPr>
        <w:t>Անգործության</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ժամկետը</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սույն</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ընթացակարգի</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դեպքում «</w:t>
      </w:r>
      <w:r w:rsidRPr="003E2D06">
        <w:rPr>
          <w:rFonts w:ascii="GHEA Grapalat" w:eastAsia="Times New Roman" w:hAnsi="GHEA Grapalat" w:cs="Sylfaen"/>
          <w:sz w:val="20"/>
          <w:szCs w:val="20"/>
          <w:lang w:val="hy-AM"/>
        </w:rPr>
        <w:t>5</w:t>
      </w:r>
      <w:r w:rsidRPr="003E2D06">
        <w:rPr>
          <w:rFonts w:ascii="GHEA Grapalat" w:eastAsia="Times New Roman" w:hAnsi="GHEA Grapalat" w:cs="Sylfaen"/>
          <w:sz w:val="20"/>
          <w:szCs w:val="20"/>
          <w:lang w:val="es-ES"/>
        </w:rPr>
        <w:t>» օրացուցային</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օր</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է</w:t>
      </w:r>
      <w:r w:rsidRPr="003E2D06">
        <w:rPr>
          <w:rFonts w:ascii="GHEA Grapalat" w:eastAsia="Times New Roman" w:hAnsi="GHEA Grapalat" w:cs="Tahoma"/>
          <w:sz w:val="20"/>
          <w:szCs w:val="20"/>
          <w:lang w:val="es-ES"/>
        </w:rPr>
        <w:t>։</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lang w:val="es-ES"/>
        </w:rPr>
        <w:t>Անգործության</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ժամկետը</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կիրառելի</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չէ</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եթե</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միայն</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մեկ</w:t>
      </w:r>
      <w:r w:rsidRPr="003E2D06">
        <w:rPr>
          <w:rFonts w:ascii="GHEA Grapalat" w:eastAsia="Times New Roman" w:hAnsi="GHEA Grapalat" w:cs="Arial"/>
          <w:sz w:val="20"/>
          <w:szCs w:val="20"/>
          <w:lang w:val="es-ES"/>
        </w:rPr>
        <w:t xml:space="preserve"> մ</w:t>
      </w:r>
      <w:r w:rsidRPr="003E2D06">
        <w:rPr>
          <w:rFonts w:ascii="GHEA Grapalat" w:eastAsia="Times New Roman" w:hAnsi="GHEA Grapalat" w:cs="Sylfaen"/>
          <w:sz w:val="20"/>
          <w:szCs w:val="20"/>
          <w:lang w:val="es-ES"/>
        </w:rPr>
        <w:t>ասնակից է հայտ ներկայացրել</w:t>
      </w:r>
      <w:r w:rsidRPr="003E2D06">
        <w:rPr>
          <w:rFonts w:ascii="GHEA Grapalat" w:eastAsia="Times New Roman" w:hAnsi="GHEA Grapalat" w:cs="Times New Roman"/>
          <w:i/>
          <w:sz w:val="20"/>
          <w:szCs w:val="20"/>
          <w:lang w:val="es-ES"/>
        </w:rPr>
        <w:t>,</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lang w:val="es-ES"/>
        </w:rPr>
        <w:t>որի</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հետ</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կնքվում</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է</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պայմանագիր</w:t>
      </w:r>
      <w:r w:rsidRPr="003E2D06">
        <w:rPr>
          <w:rFonts w:ascii="GHEA Grapalat" w:eastAsia="Times New Roman" w:hAnsi="GHEA Grapalat" w:cs="Arial"/>
          <w:sz w:val="20"/>
          <w:szCs w:val="20"/>
          <w:lang w:val="es-ES"/>
        </w:rPr>
        <w:t>:</w:t>
      </w:r>
    </w:p>
    <w:p w14:paraId="62F34388"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es-ES"/>
        </w:rPr>
      </w:pPr>
      <w:r w:rsidRPr="003E2D06">
        <w:rPr>
          <w:rFonts w:ascii="GHEA Grapalat" w:eastAsia="Times New Roman" w:hAnsi="GHEA Grapalat" w:cs="Sylfaen"/>
          <w:sz w:val="20"/>
          <w:szCs w:val="24"/>
          <w:lang w:val="ru-RU"/>
        </w:rPr>
        <w:t>Պատվիրատուն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պայմանագիրը</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կնքում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եթե</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կետով</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նախատեսված</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անգործության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ժամկետում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որևէ</w:t>
      </w:r>
      <w:r w:rsidRPr="003E2D06">
        <w:rPr>
          <w:rFonts w:ascii="GHEA Grapalat" w:eastAsia="Times New Roman" w:hAnsi="GHEA Grapalat" w:cs="Sylfaen"/>
          <w:sz w:val="20"/>
          <w:szCs w:val="24"/>
          <w:lang w:val="es-ES"/>
        </w:rPr>
        <w:t xml:space="preserve"> մ</w:t>
      </w:r>
      <w:r w:rsidRPr="003E2D06">
        <w:rPr>
          <w:rFonts w:ascii="GHEA Grapalat" w:eastAsia="Times New Roman" w:hAnsi="GHEA Grapalat" w:cs="Sylfaen"/>
          <w:sz w:val="20"/>
          <w:szCs w:val="24"/>
          <w:lang w:val="ru-RU"/>
        </w:rPr>
        <w:t>ասնակից</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0"/>
          <w:lang w:val="af-ZA"/>
        </w:rPr>
        <w:t>գնումների հետ կապված բողոքներ քննող անձին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չի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բողոքարկում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պայմանագիր</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կնքելու</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մասին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որոշումը։</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Մինչև</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անգործության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ժամկետը</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լրանալը</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առանց</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պայմանագիր</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կնքելու</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մասին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հայտարարության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հրապարակման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կնք</w:t>
      </w:r>
      <w:r w:rsidRPr="003E2D06">
        <w:rPr>
          <w:rFonts w:ascii="GHEA Grapalat" w:eastAsia="Times New Roman" w:hAnsi="GHEA Grapalat" w:cs="Sylfaen"/>
          <w:sz w:val="20"/>
          <w:szCs w:val="24"/>
        </w:rPr>
        <w:t>վ</w:t>
      </w:r>
      <w:r w:rsidRPr="003E2D06">
        <w:rPr>
          <w:rFonts w:ascii="GHEA Grapalat" w:eastAsia="Times New Roman" w:hAnsi="GHEA Grapalat" w:cs="Sylfaen"/>
          <w:sz w:val="20"/>
          <w:szCs w:val="24"/>
          <w:lang w:val="ru-RU"/>
        </w:rPr>
        <w:t>ած</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պայմանագիրն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առ</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ոչինչ</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lang w:val="ru-RU"/>
        </w:rPr>
        <w:t>է։</w:t>
      </w:r>
    </w:p>
    <w:p w14:paraId="2972B11E" w14:textId="77777777" w:rsidR="003E2D06" w:rsidRPr="003E2D06" w:rsidRDefault="003E2D06" w:rsidP="003E2D06">
      <w:pPr>
        <w:spacing w:after="0" w:line="240" w:lineRule="auto"/>
        <w:ind w:firstLine="567"/>
        <w:jc w:val="center"/>
        <w:rPr>
          <w:rFonts w:ascii="GHEA Grapalat" w:eastAsia="Times New Roman" w:hAnsi="GHEA Grapalat" w:cs="Times New Roman"/>
          <w:b/>
          <w:sz w:val="20"/>
          <w:szCs w:val="24"/>
          <w:lang w:val="es-ES"/>
        </w:rPr>
      </w:pPr>
    </w:p>
    <w:p w14:paraId="30019747" w14:textId="77777777" w:rsidR="003E2D06" w:rsidRPr="003E2D06" w:rsidRDefault="003E2D06" w:rsidP="003E2D06">
      <w:pPr>
        <w:spacing w:after="0" w:line="240" w:lineRule="auto"/>
        <w:jc w:val="center"/>
        <w:rPr>
          <w:rFonts w:ascii="GHEA Grapalat" w:eastAsia="Times New Roman" w:hAnsi="GHEA Grapalat" w:cs="Arial"/>
          <w:b/>
          <w:iCs/>
          <w:sz w:val="20"/>
          <w:szCs w:val="24"/>
          <w:lang w:val="af-ZA"/>
        </w:rPr>
      </w:pPr>
      <w:r w:rsidRPr="003E2D06">
        <w:rPr>
          <w:rFonts w:ascii="GHEA Grapalat" w:eastAsia="Times New Roman" w:hAnsi="GHEA Grapalat" w:cs="Times New Roman"/>
          <w:b/>
          <w:iCs/>
          <w:sz w:val="20"/>
          <w:szCs w:val="24"/>
          <w:lang w:val="es-ES"/>
        </w:rPr>
        <w:t>9</w:t>
      </w:r>
      <w:r w:rsidRPr="003E2D06">
        <w:rPr>
          <w:rFonts w:ascii="GHEA Grapalat" w:eastAsia="Times New Roman" w:hAnsi="GHEA Grapalat" w:cs="Times New Roman"/>
          <w:b/>
          <w:iCs/>
          <w:sz w:val="20"/>
          <w:szCs w:val="24"/>
          <w:lang w:val="af-ZA"/>
        </w:rPr>
        <w:t xml:space="preserve">. </w:t>
      </w:r>
      <w:r w:rsidRPr="003E2D06">
        <w:rPr>
          <w:rFonts w:ascii="GHEA Grapalat" w:eastAsia="Times New Roman" w:hAnsi="GHEA Grapalat" w:cs="Sylfaen"/>
          <w:b/>
          <w:iCs/>
          <w:sz w:val="20"/>
          <w:szCs w:val="24"/>
          <w:lang w:val="af-ZA"/>
        </w:rPr>
        <w:t>ՊԱՅՄԱՆԱԳՐԻ</w:t>
      </w:r>
      <w:r w:rsidRPr="003E2D06">
        <w:rPr>
          <w:rFonts w:ascii="GHEA Grapalat" w:eastAsia="Times New Roman" w:hAnsi="GHEA Grapalat" w:cs="Arial"/>
          <w:b/>
          <w:iCs/>
          <w:sz w:val="20"/>
          <w:szCs w:val="24"/>
          <w:lang w:val="af-ZA"/>
        </w:rPr>
        <w:t xml:space="preserve"> </w:t>
      </w:r>
      <w:r w:rsidRPr="003E2D06">
        <w:rPr>
          <w:rFonts w:ascii="GHEA Grapalat" w:eastAsia="Times New Roman" w:hAnsi="GHEA Grapalat" w:cs="Sylfaen"/>
          <w:b/>
          <w:iCs/>
          <w:sz w:val="20"/>
          <w:szCs w:val="24"/>
          <w:lang w:val="af-ZA"/>
        </w:rPr>
        <w:t>ԿՆՔՈՒՄԸ</w:t>
      </w:r>
      <w:r w:rsidRPr="003E2D06">
        <w:rPr>
          <w:rFonts w:ascii="GHEA Grapalat" w:eastAsia="Times New Roman" w:hAnsi="GHEA Grapalat" w:cs="Arial"/>
          <w:b/>
          <w:iCs/>
          <w:sz w:val="20"/>
          <w:szCs w:val="24"/>
          <w:lang w:val="af-ZA"/>
        </w:rPr>
        <w:t xml:space="preserve"> </w:t>
      </w:r>
    </w:p>
    <w:p w14:paraId="48154E4B" w14:textId="77777777" w:rsidR="003E2D06" w:rsidRPr="003E2D06" w:rsidRDefault="003E2D06" w:rsidP="003E2D06">
      <w:pPr>
        <w:spacing w:after="0" w:line="240" w:lineRule="auto"/>
        <w:jc w:val="center"/>
        <w:rPr>
          <w:rFonts w:ascii="GHEA Grapalat" w:eastAsia="Times New Roman" w:hAnsi="GHEA Grapalat" w:cs="Times New Roman"/>
          <w:b/>
          <w:iCs/>
          <w:sz w:val="20"/>
          <w:szCs w:val="24"/>
          <w:lang w:val="af-ZA"/>
        </w:rPr>
      </w:pPr>
    </w:p>
    <w:p w14:paraId="7469625E"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Times New Roman"/>
          <w:iCs/>
          <w:sz w:val="20"/>
          <w:szCs w:val="24"/>
          <w:lang w:val="es-ES"/>
        </w:rPr>
        <w:t>9</w:t>
      </w:r>
      <w:r w:rsidRPr="003E2D06">
        <w:rPr>
          <w:rFonts w:ascii="GHEA Grapalat" w:eastAsia="Times New Roman" w:hAnsi="GHEA Grapalat" w:cs="Times New Roman"/>
          <w:iCs/>
          <w:sz w:val="20"/>
          <w:szCs w:val="24"/>
          <w:lang w:val="af-ZA"/>
        </w:rPr>
        <w:t xml:space="preserve">.1 </w:t>
      </w:r>
      <w:r w:rsidRPr="003E2D06">
        <w:rPr>
          <w:rFonts w:ascii="GHEA Grapalat" w:eastAsia="Times New Roman" w:hAnsi="GHEA Grapalat" w:cs="Sylfaen"/>
          <w:sz w:val="20"/>
          <w:szCs w:val="24"/>
          <w:lang w:val="ru-RU"/>
        </w:rPr>
        <w:t>Պայմանագիր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որոշման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հիման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վրա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w:t>
      </w:r>
      <w:r w:rsidRPr="003E2D06">
        <w:rPr>
          <w:rFonts w:ascii="GHEA Grapalat" w:eastAsia="Times New Roman" w:hAnsi="GHEA Grapalat" w:cs="Sylfaen"/>
          <w:sz w:val="20"/>
          <w:szCs w:val="24"/>
          <w:lang w:val="ru-RU"/>
        </w:rPr>
        <w:t>ատվիրատուի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կողմից։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Պայմանագիրը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գրավոր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մեկ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փաստաթուղթ</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կազմելու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միջոցով։</w:t>
      </w:r>
    </w:p>
    <w:p w14:paraId="09EFA929"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9.2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հրավերի</w:t>
      </w:r>
      <w:r w:rsidRPr="003E2D06">
        <w:rPr>
          <w:rFonts w:ascii="GHEA Grapalat" w:eastAsia="Times New Roman" w:hAnsi="GHEA Grapalat" w:cs="Sylfaen"/>
          <w:sz w:val="20"/>
          <w:szCs w:val="24"/>
          <w:lang w:val="af-ZA"/>
        </w:rPr>
        <w:t xml:space="preserve"> 1-</w:t>
      </w:r>
      <w:r w:rsidRPr="003E2D06">
        <w:rPr>
          <w:rFonts w:ascii="GHEA Grapalat" w:eastAsia="Times New Roman" w:hAnsi="GHEA Grapalat" w:cs="Sylfaen"/>
          <w:sz w:val="20"/>
          <w:szCs w:val="24"/>
        </w:rPr>
        <w:t>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մասի</w:t>
      </w:r>
      <w:r w:rsidRPr="003E2D06">
        <w:rPr>
          <w:rFonts w:ascii="GHEA Grapalat" w:eastAsia="Times New Roman" w:hAnsi="GHEA Grapalat" w:cs="Sylfaen"/>
          <w:sz w:val="20"/>
          <w:szCs w:val="24"/>
          <w:lang w:val="af-ZA"/>
        </w:rPr>
        <w:t xml:space="preserve"> 8</w:t>
      </w:r>
      <w:r w:rsidRPr="003E2D06">
        <w:rPr>
          <w:rFonts w:ascii="GHEA Grapalat" w:eastAsia="Times New Roman" w:hAnsi="GHEA Grapalat" w:cs="Sylfaen"/>
          <w:sz w:val="20"/>
          <w:szCs w:val="24"/>
          <w:lang w:val="hy-AM"/>
        </w:rPr>
        <w:t>.</w:t>
      </w:r>
      <w:r w:rsidRPr="003E2D06">
        <w:rPr>
          <w:rFonts w:ascii="GHEA Grapalat" w:eastAsia="Times New Roman" w:hAnsi="GHEA Grapalat" w:cs="Sylfaen"/>
          <w:sz w:val="20"/>
          <w:szCs w:val="24"/>
          <w:lang w:val="af-ZA"/>
        </w:rPr>
        <w:t xml:space="preserve">23 </w:t>
      </w:r>
      <w:r w:rsidRPr="003E2D06">
        <w:rPr>
          <w:rFonts w:ascii="GHEA Grapalat" w:eastAsia="Times New Roman" w:hAnsi="GHEA Grapalat" w:cs="Sylfaen"/>
          <w:sz w:val="20"/>
          <w:szCs w:val="24"/>
          <w:lang w:val="ru-RU"/>
        </w:rPr>
        <w:t>կետով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սահմանված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անգործության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ժամկետը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լրանալուն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հաջորդող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չորս</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աշխատանքային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օրվա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w:t>
      </w:r>
      <w:r w:rsidRPr="003E2D06">
        <w:rPr>
          <w:rFonts w:ascii="GHEA Grapalat" w:eastAsia="Times New Roman" w:hAnsi="GHEA Grapalat" w:cs="Sylfaen"/>
          <w:sz w:val="20"/>
          <w:szCs w:val="24"/>
          <w:lang w:val="ru-RU"/>
        </w:rPr>
        <w:t>ատվիրատուն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ծանուցում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ընտրված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w:t>
      </w:r>
      <w:r w:rsidRPr="003E2D06">
        <w:rPr>
          <w:rFonts w:ascii="GHEA Grapalat" w:eastAsia="Times New Roman" w:hAnsi="GHEA Grapalat" w:cs="Sylfaen"/>
          <w:sz w:val="20"/>
          <w:szCs w:val="24"/>
          <w:lang w:val="ru-RU"/>
        </w:rPr>
        <w:t>ասնակցին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ներկայացնելով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պայմանագիր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նախագիծը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պայմանագիրը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կնքվել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ոչ</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շուտ</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քան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հրավերի</w:t>
      </w:r>
      <w:r w:rsidRPr="003E2D06">
        <w:rPr>
          <w:rFonts w:ascii="GHEA Grapalat" w:eastAsia="Times New Roman" w:hAnsi="GHEA Grapalat" w:cs="Sylfaen"/>
          <w:sz w:val="20"/>
          <w:szCs w:val="24"/>
          <w:lang w:val="af-ZA"/>
        </w:rPr>
        <w:t xml:space="preserve"> 1-</w:t>
      </w:r>
      <w:r w:rsidRPr="003E2D06">
        <w:rPr>
          <w:rFonts w:ascii="GHEA Grapalat" w:eastAsia="Times New Roman" w:hAnsi="GHEA Grapalat" w:cs="Sylfaen"/>
          <w:sz w:val="20"/>
          <w:szCs w:val="24"/>
        </w:rPr>
        <w:t>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մասի</w:t>
      </w:r>
      <w:r w:rsidRPr="003E2D06">
        <w:rPr>
          <w:rFonts w:ascii="GHEA Grapalat" w:eastAsia="Times New Roman" w:hAnsi="GHEA Grapalat" w:cs="Sylfaen"/>
          <w:sz w:val="20"/>
          <w:szCs w:val="24"/>
          <w:lang w:val="af-ZA"/>
        </w:rPr>
        <w:t xml:space="preserve"> 8</w:t>
      </w:r>
      <w:r w:rsidRPr="003E2D06">
        <w:rPr>
          <w:rFonts w:ascii="GHEA Grapalat" w:eastAsia="Times New Roman" w:hAnsi="GHEA Grapalat" w:cs="Sylfaen"/>
          <w:sz w:val="20"/>
          <w:szCs w:val="24"/>
          <w:lang w:val="hy-AM"/>
        </w:rPr>
        <w:t>.</w:t>
      </w:r>
      <w:r w:rsidRPr="003E2D06">
        <w:rPr>
          <w:rFonts w:ascii="GHEA Grapalat" w:eastAsia="Times New Roman" w:hAnsi="GHEA Grapalat" w:cs="Sylfaen"/>
          <w:sz w:val="20"/>
          <w:szCs w:val="24"/>
          <w:lang w:val="af-ZA"/>
        </w:rPr>
        <w:t xml:space="preserve">23 </w:t>
      </w:r>
      <w:r w:rsidRPr="003E2D06">
        <w:rPr>
          <w:rFonts w:ascii="GHEA Grapalat" w:eastAsia="Times New Roman" w:hAnsi="GHEA Grapalat" w:cs="Sylfaen"/>
          <w:sz w:val="20"/>
          <w:szCs w:val="24"/>
          <w:lang w:val="ru-RU"/>
        </w:rPr>
        <w:t>կետով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սահմանված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անգործության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ժամկետը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լրանալու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օրվան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հաջորդող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երկրորդ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աշխատանքային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օրը</w:t>
      </w:r>
      <w:r w:rsidRPr="003E2D06">
        <w:rPr>
          <w:rFonts w:ascii="GHEA Grapalat" w:eastAsia="Times New Roman" w:hAnsi="GHEA Grapalat" w:cs="Sylfaen"/>
          <w:sz w:val="20"/>
          <w:szCs w:val="24"/>
          <w:lang w:val="af-ZA"/>
        </w:rPr>
        <w:t>:</w:t>
      </w:r>
    </w:p>
    <w:p w14:paraId="4A394ADB"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9</w:t>
      </w:r>
      <w:r w:rsidRPr="003E2D06">
        <w:rPr>
          <w:rFonts w:ascii="GHEA Grapalat" w:eastAsia="Times New Roman" w:hAnsi="GHEA Grapalat" w:cs="Sylfaen"/>
          <w:sz w:val="20"/>
          <w:szCs w:val="24"/>
          <w:lang w:val="hy-AM"/>
        </w:rPr>
        <w:t>.3</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Ընտրված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w:t>
      </w:r>
      <w:r w:rsidRPr="003E2D06">
        <w:rPr>
          <w:rFonts w:ascii="GHEA Grapalat" w:eastAsia="Times New Roman" w:hAnsi="GHEA Grapalat" w:cs="Sylfaen"/>
          <w:sz w:val="20"/>
          <w:szCs w:val="24"/>
          <w:lang w:val="ru-RU"/>
        </w:rPr>
        <w:t>ասնակցին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պայմանագիր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կնքվելիք</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նախագիծը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հանձնաժողովի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քարտուղարը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տրամադրում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էլեկտրոնային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եղանակով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ներառվում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ընտրված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կողմից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ապրանքի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Times New Roman"/>
          <w:sz w:val="20"/>
          <w:szCs w:val="20"/>
          <w:lang w:val="hy-AM" w:eastAsia="x-none"/>
        </w:rPr>
        <w:t>ամբողջական նկարագիրը</w:t>
      </w:r>
      <w:r w:rsidRPr="003E2D06">
        <w:rPr>
          <w:rFonts w:ascii="GHEA Grapalat" w:eastAsia="Times New Roman" w:hAnsi="GHEA Grapalat" w:cs="Sylfaen"/>
          <w:sz w:val="20"/>
          <w:szCs w:val="24"/>
          <w:lang w:val="af-ZA"/>
        </w:rPr>
        <w:t xml:space="preserve">: </w:t>
      </w:r>
    </w:p>
    <w:p w14:paraId="12F99FE8"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9</w:t>
      </w:r>
      <w:r w:rsidRPr="003E2D06">
        <w:rPr>
          <w:rFonts w:ascii="GHEA Grapalat" w:eastAsia="Times New Roman" w:hAnsi="GHEA Grapalat" w:cs="Sylfaen"/>
          <w:sz w:val="20"/>
          <w:szCs w:val="24"/>
          <w:lang w:val="hy-AM"/>
        </w:rPr>
        <w:t>.</w:t>
      </w:r>
      <w:r w:rsidRPr="003E2D06">
        <w:rPr>
          <w:rFonts w:ascii="GHEA Grapalat" w:eastAsia="Times New Roman" w:hAnsi="GHEA Grapalat" w:cs="Sylfaen"/>
          <w:sz w:val="20"/>
          <w:szCs w:val="24"/>
          <w:lang w:val="af-ZA"/>
        </w:rPr>
        <w:t xml:space="preserve">4 </w:t>
      </w:r>
      <w:r w:rsidRPr="003E2D06">
        <w:rPr>
          <w:rFonts w:ascii="GHEA Grapalat" w:eastAsia="Times New Roman" w:hAnsi="GHEA Grapalat" w:cs="Sylfaen"/>
          <w:sz w:val="20"/>
          <w:szCs w:val="24"/>
          <w:lang w:val="hy-AM"/>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ընտրված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մասնակիցը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պայմանագիր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կնքելու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մասին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ծանուցումը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պայմանագրի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նախագիծ</w:t>
      </w:r>
      <w:r w:rsidRPr="003E2D06">
        <w:rPr>
          <w:rFonts w:ascii="GHEA Grapalat" w:eastAsia="Times New Roman" w:hAnsi="GHEA Grapalat" w:cs="Sylfaen"/>
          <w:sz w:val="20"/>
          <w:szCs w:val="24"/>
        </w:rPr>
        <w:t>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ստանալուց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հետո</w:t>
      </w:r>
      <w:r w:rsidRPr="003E2D06">
        <w:rPr>
          <w:rFonts w:ascii="GHEA Grapalat" w:eastAsia="Times New Roman" w:hAnsi="GHEA Grapalat" w:cs="Sylfaen"/>
          <w:sz w:val="20"/>
          <w:szCs w:val="24"/>
          <w:lang w:val="af-ZA"/>
        </w:rPr>
        <w:t xml:space="preserve">` 10 </w:t>
      </w:r>
      <w:r w:rsidRPr="003E2D06">
        <w:rPr>
          <w:rFonts w:ascii="GHEA Grapalat" w:eastAsia="Times New Roman" w:hAnsi="GHEA Grapalat" w:cs="Sylfaen"/>
          <w:sz w:val="20"/>
          <w:szCs w:val="24"/>
        </w:rPr>
        <w:t>աշխատանքային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օրվա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ընթացքում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չի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ստորագրում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պայմանագիրը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և</w:t>
      </w:r>
      <w:r w:rsidRPr="003E2D06">
        <w:rPr>
          <w:rFonts w:ascii="GHEA Grapalat" w:eastAsia="Times New Roman" w:hAnsi="GHEA Grapalat" w:cs="Sylfaen"/>
          <w:sz w:val="20"/>
          <w:szCs w:val="24"/>
          <w:lang w:val="af-ZA"/>
        </w:rPr>
        <w:t xml:space="preserve"> պ</w:t>
      </w:r>
      <w:r w:rsidRPr="003E2D06">
        <w:rPr>
          <w:rFonts w:ascii="GHEA Grapalat" w:eastAsia="Times New Roman" w:hAnsi="GHEA Grapalat" w:cs="Sylfaen"/>
          <w:sz w:val="20"/>
          <w:szCs w:val="24"/>
          <w:lang w:val="ru-RU"/>
        </w:rPr>
        <w:t>ատվիրատուին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ներկայացնում</w:t>
      </w:r>
      <w:r w:rsidRPr="003E2D06">
        <w:rPr>
          <w:rFonts w:ascii="GHEA Grapalat" w:eastAsia="Times New Roman" w:hAnsi="GHEA Grapalat" w:cs="Sylfaen"/>
          <w:sz w:val="20"/>
          <w:szCs w:val="24"/>
          <w:lang w:val="af-ZA"/>
        </w:rPr>
        <w:t xml:space="preserve"> որակավորման և </w:t>
      </w:r>
      <w:r w:rsidRPr="003E2D06">
        <w:rPr>
          <w:rFonts w:ascii="GHEA Grapalat" w:eastAsia="Times New Roman" w:hAnsi="GHEA Grapalat" w:cs="Sylfaen"/>
          <w:sz w:val="20"/>
          <w:szCs w:val="24"/>
          <w:lang w:val="ru-RU"/>
        </w:rPr>
        <w:t>պայմանագրի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ապահովումը</w:t>
      </w:r>
      <w:r w:rsidRPr="003E2D06">
        <w:rPr>
          <w:rFonts w:ascii="GHEA Grapalat" w:eastAsia="Times New Roman" w:hAnsi="GHEA Grapalat" w:cs="Sylfaen"/>
          <w:sz w:val="20"/>
          <w:szCs w:val="24"/>
          <w:lang w:val="af-ZA"/>
        </w:rPr>
        <w:t>,</w:t>
      </w:r>
      <w:r w:rsidRPr="003E2D06">
        <w:rPr>
          <w:rFonts w:ascii="GHEA Grapalat" w:eastAsia="Times New Roman" w:hAnsi="GHEA Grapalat" w:cs="Sylfaen"/>
          <w:i/>
          <w:sz w:val="20"/>
          <w:szCs w:val="24"/>
          <w:lang w:val="af-ZA"/>
        </w:rPr>
        <w:t xml:space="preserve"> </w:t>
      </w:r>
      <w:r w:rsidRPr="003E2D06">
        <w:rPr>
          <w:rFonts w:ascii="GHEA Grapalat" w:eastAsia="Times New Roman" w:hAnsi="GHEA Grapalat" w:cs="Sylfaen"/>
          <w:sz w:val="20"/>
          <w:szCs w:val="24"/>
          <w:lang w:val="hy-AM"/>
        </w:rPr>
        <w:t>ապա նա զրկվում է պայմանագիրը ստորագրելու իրավունքից։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Պայմանագրով կանխավճար նախատեսվելու դեպքում սույն կետով նախատեսված ժամկետը սահմանվում է 15 աշխատանքային օր:</w:t>
      </w:r>
    </w:p>
    <w:p w14:paraId="0D7853C9"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hy-AM"/>
        </w:rPr>
        <w:t>Ընդ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որում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 xml:space="preserve">ընտրված մասնակցի կողմից հաստատված պայմանագրի նախագիծը </w:t>
      </w:r>
      <w:r w:rsidRPr="003E2D06">
        <w:rPr>
          <w:rFonts w:ascii="GHEA Grapalat" w:eastAsia="Times New Roman" w:hAnsi="GHEA Grapalat" w:cs="Sylfaen"/>
          <w:sz w:val="20"/>
          <w:szCs w:val="24"/>
        </w:rPr>
        <w:t>պ</w:t>
      </w:r>
      <w:r w:rsidRPr="003E2D06">
        <w:rPr>
          <w:rFonts w:ascii="GHEA Grapalat" w:eastAsia="Times New Roman" w:hAnsi="GHEA Grapalat" w:cs="Sylfaen"/>
          <w:sz w:val="20"/>
          <w:szCs w:val="24"/>
          <w:lang w:val="hy-AM"/>
        </w:rPr>
        <w:t xml:space="preserve">ատվիրատուին ներկայացվում է գրավոր և դրա ներկայացման գրությունը հաշվառվում է </w:t>
      </w:r>
      <w:r w:rsidRPr="003E2D06">
        <w:rPr>
          <w:rFonts w:ascii="GHEA Grapalat" w:eastAsia="Times New Roman" w:hAnsi="GHEA Grapalat" w:cs="Sylfaen"/>
          <w:sz w:val="20"/>
          <w:szCs w:val="24"/>
        </w:rPr>
        <w:t>պ</w:t>
      </w:r>
      <w:r w:rsidRPr="003E2D06">
        <w:rPr>
          <w:rFonts w:ascii="GHEA Grapalat" w:eastAsia="Times New Roman" w:hAnsi="GHEA Grapalat" w:cs="Sylfaen"/>
          <w:sz w:val="20"/>
          <w:szCs w:val="24"/>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հաստատմանը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հաջորդող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աշխատանքային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օրը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ուղեկցող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գրությամբ</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տրամադրվում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ընտրված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մասնակցին</w:t>
      </w:r>
      <w:r w:rsidRPr="003E2D06">
        <w:rPr>
          <w:rFonts w:ascii="GHEA Grapalat" w:eastAsia="Times New Roman" w:hAnsi="GHEA Grapalat" w:cs="Sylfaen"/>
          <w:sz w:val="20"/>
          <w:szCs w:val="24"/>
          <w:lang w:val="hy-AM"/>
        </w:rPr>
        <w:t>:</w:t>
      </w:r>
    </w:p>
    <w:p w14:paraId="5C330AF4"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9.5 </w:t>
      </w:r>
      <w:r w:rsidRPr="003E2D06">
        <w:rPr>
          <w:rFonts w:ascii="GHEA Grapalat" w:eastAsia="Times New Roman" w:hAnsi="GHEA Grapalat" w:cs="Sylfaen"/>
          <w:sz w:val="20"/>
          <w:szCs w:val="24"/>
          <w:lang w:val="ru-RU"/>
        </w:rPr>
        <w:t>Մինչև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հրավերի</w:t>
      </w:r>
      <w:r w:rsidRPr="003E2D06">
        <w:rPr>
          <w:rFonts w:ascii="GHEA Grapalat" w:eastAsia="Times New Roman" w:hAnsi="GHEA Grapalat" w:cs="Sylfaen"/>
          <w:sz w:val="20"/>
          <w:szCs w:val="24"/>
          <w:lang w:val="af-ZA"/>
        </w:rPr>
        <w:t xml:space="preserve"> 1-ին մասի 9</w:t>
      </w:r>
      <w:r w:rsidRPr="003E2D06">
        <w:rPr>
          <w:rFonts w:ascii="GHEA Grapalat" w:eastAsia="Times New Roman" w:hAnsi="GHEA Grapalat" w:cs="Sylfaen"/>
          <w:sz w:val="20"/>
          <w:szCs w:val="24"/>
          <w:lang w:val="hy-AM"/>
        </w:rPr>
        <w:t>.</w:t>
      </w:r>
      <w:r w:rsidRPr="003E2D06">
        <w:rPr>
          <w:rFonts w:ascii="GHEA Grapalat" w:eastAsia="Times New Roman" w:hAnsi="GHEA Grapalat" w:cs="Sylfaen"/>
          <w:sz w:val="20"/>
          <w:szCs w:val="24"/>
          <w:lang w:val="af-ZA"/>
        </w:rPr>
        <w:t xml:space="preserve">4 </w:t>
      </w:r>
      <w:r w:rsidRPr="003E2D06">
        <w:rPr>
          <w:rFonts w:ascii="GHEA Grapalat" w:eastAsia="Times New Roman" w:hAnsi="GHEA Grapalat" w:cs="Sylfaen"/>
          <w:sz w:val="20"/>
          <w:szCs w:val="24"/>
          <w:lang w:val="ru-RU"/>
        </w:rPr>
        <w:t>կետով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նախատեսված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ժամկետի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ավարտը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կողմերի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համաձայնությամբ</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պայմանագրի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նախագծում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կատարվել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փոփոխություններ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սակայն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դրանք</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հանգեցնել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առարկայի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բնութագրերի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փոփոխմանը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ներառյալ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ընտրված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ավելացմանը։</w:t>
      </w:r>
      <w:r w:rsidRPr="003E2D06">
        <w:rPr>
          <w:rFonts w:ascii="GHEA Mariam" w:eastAsia="Times New Roman" w:hAnsi="GHEA Mariam" w:cs="Times New Roman"/>
          <w:i/>
          <w:spacing w:val="-8"/>
          <w:sz w:val="20"/>
          <w:szCs w:val="20"/>
          <w:lang w:val="af-ZA"/>
        </w:rPr>
        <w:t xml:space="preserve"> </w:t>
      </w:r>
    </w:p>
    <w:p w14:paraId="2D3810AD" w14:textId="77777777" w:rsidR="003E2D06" w:rsidRPr="003E2D06" w:rsidRDefault="003E2D06" w:rsidP="003E2D06">
      <w:pPr>
        <w:spacing w:after="0" w:line="240" w:lineRule="auto"/>
        <w:jc w:val="center"/>
        <w:rPr>
          <w:rFonts w:ascii="GHEA Grapalat" w:eastAsia="Times New Roman" w:hAnsi="GHEA Grapalat" w:cs="Times New Roman"/>
          <w:b/>
          <w:iCs/>
          <w:sz w:val="20"/>
          <w:szCs w:val="24"/>
          <w:lang w:val="af-ZA"/>
        </w:rPr>
      </w:pPr>
    </w:p>
    <w:p w14:paraId="176C7F33" w14:textId="77777777" w:rsidR="008046B1" w:rsidRPr="008046B1" w:rsidRDefault="008046B1" w:rsidP="008046B1">
      <w:pPr>
        <w:spacing w:after="0" w:line="240" w:lineRule="auto"/>
        <w:jc w:val="center"/>
        <w:rPr>
          <w:rFonts w:ascii="GHEA Grapalat" w:eastAsia="Times New Roman" w:hAnsi="GHEA Grapalat" w:cs="Arial"/>
          <w:b/>
          <w:iCs/>
          <w:sz w:val="20"/>
          <w:szCs w:val="24"/>
          <w:lang w:val="af-ZA"/>
        </w:rPr>
      </w:pPr>
      <w:r w:rsidRPr="008046B1">
        <w:rPr>
          <w:rFonts w:ascii="GHEA Grapalat" w:eastAsia="Times New Roman" w:hAnsi="GHEA Grapalat" w:cs="Times New Roman"/>
          <w:b/>
          <w:iCs/>
          <w:sz w:val="20"/>
          <w:szCs w:val="24"/>
          <w:lang w:val="af-ZA"/>
        </w:rPr>
        <w:t xml:space="preserve">10. </w:t>
      </w:r>
      <w:r w:rsidRPr="008046B1">
        <w:rPr>
          <w:rFonts w:ascii="GHEA Grapalat" w:eastAsia="Times New Roman" w:hAnsi="GHEA Grapalat" w:cs="Sylfaen"/>
          <w:b/>
          <w:iCs/>
          <w:sz w:val="20"/>
          <w:szCs w:val="24"/>
          <w:lang w:val="hy-AM"/>
        </w:rPr>
        <w:t>ՈՐԱԿԱՎՈՐՄԱՆ</w:t>
      </w:r>
      <w:r w:rsidRPr="008046B1">
        <w:rPr>
          <w:rFonts w:ascii="GHEA Grapalat" w:eastAsia="Times New Roman" w:hAnsi="GHEA Grapalat" w:cs="Arial"/>
          <w:b/>
          <w:iCs/>
          <w:sz w:val="20"/>
          <w:szCs w:val="24"/>
          <w:lang w:val="af-ZA"/>
        </w:rPr>
        <w:t xml:space="preserve"> </w:t>
      </w:r>
      <w:r w:rsidRPr="008046B1">
        <w:rPr>
          <w:rFonts w:ascii="GHEA Grapalat" w:eastAsia="Times New Roman" w:hAnsi="GHEA Grapalat" w:cs="Sylfaen"/>
          <w:b/>
          <w:iCs/>
          <w:sz w:val="20"/>
          <w:szCs w:val="24"/>
          <w:lang w:val="hy-AM"/>
        </w:rPr>
        <w:t>ԵՎ</w:t>
      </w:r>
      <w:r w:rsidRPr="008046B1">
        <w:rPr>
          <w:rFonts w:ascii="GHEA Grapalat" w:eastAsia="Times New Roman" w:hAnsi="GHEA Grapalat" w:cs="Sylfaen"/>
          <w:b/>
          <w:iCs/>
          <w:sz w:val="20"/>
          <w:szCs w:val="24"/>
          <w:lang w:val="af-ZA"/>
        </w:rPr>
        <w:t xml:space="preserve"> ՊԱՅՄԱՆԱԳՐԻ</w:t>
      </w:r>
      <w:r w:rsidRPr="008046B1">
        <w:rPr>
          <w:rFonts w:ascii="GHEA Grapalat" w:eastAsia="Times New Roman" w:hAnsi="GHEA Grapalat" w:cs="Sylfaen"/>
          <w:b/>
          <w:iCs/>
          <w:sz w:val="20"/>
          <w:szCs w:val="24"/>
          <w:lang w:val="hy-AM"/>
        </w:rPr>
        <w:t xml:space="preserve"> </w:t>
      </w:r>
      <w:r w:rsidRPr="008046B1">
        <w:rPr>
          <w:rFonts w:ascii="GHEA Grapalat" w:eastAsia="Times New Roman" w:hAnsi="GHEA Grapalat" w:cs="Sylfaen"/>
          <w:b/>
          <w:iCs/>
          <w:sz w:val="20"/>
          <w:szCs w:val="24"/>
          <w:lang w:val="af-ZA"/>
        </w:rPr>
        <w:t>ԱՊԱՀՈՎՈՒՄ</w:t>
      </w:r>
      <w:r w:rsidRPr="008046B1">
        <w:rPr>
          <w:rFonts w:ascii="GHEA Grapalat" w:eastAsia="Times New Roman" w:hAnsi="GHEA Grapalat" w:cs="Sylfaen"/>
          <w:b/>
          <w:iCs/>
          <w:sz w:val="20"/>
          <w:szCs w:val="24"/>
          <w:lang w:val="hy-AM"/>
        </w:rPr>
        <w:t>ՆԵՐ</w:t>
      </w:r>
      <w:r w:rsidRPr="008046B1">
        <w:rPr>
          <w:rFonts w:ascii="GHEA Grapalat" w:eastAsia="Times New Roman" w:hAnsi="GHEA Grapalat" w:cs="Sylfaen"/>
          <w:b/>
          <w:iCs/>
          <w:sz w:val="20"/>
          <w:szCs w:val="24"/>
          <w:lang w:val="af-ZA"/>
        </w:rPr>
        <w:t>Ը</w:t>
      </w:r>
      <w:r w:rsidRPr="008046B1">
        <w:rPr>
          <w:rFonts w:ascii="GHEA Grapalat" w:eastAsia="Times New Roman" w:hAnsi="GHEA Grapalat" w:cs="Arial"/>
          <w:b/>
          <w:iCs/>
          <w:sz w:val="20"/>
          <w:szCs w:val="24"/>
          <w:lang w:val="af-ZA"/>
        </w:rPr>
        <w:t xml:space="preserve"> </w:t>
      </w:r>
    </w:p>
    <w:p w14:paraId="385897B4" w14:textId="77777777" w:rsidR="008046B1" w:rsidRPr="008046B1" w:rsidRDefault="008046B1" w:rsidP="008046B1">
      <w:pPr>
        <w:spacing w:after="0" w:line="240" w:lineRule="auto"/>
        <w:jc w:val="center"/>
        <w:rPr>
          <w:rFonts w:ascii="GHEA Grapalat" w:eastAsia="Times New Roman" w:hAnsi="GHEA Grapalat" w:cs="Times New Roman"/>
          <w:b/>
          <w:iCs/>
          <w:sz w:val="20"/>
          <w:szCs w:val="24"/>
          <w:lang w:val="af-ZA"/>
        </w:rPr>
      </w:pPr>
    </w:p>
    <w:p w14:paraId="39C09581" w14:textId="77777777" w:rsidR="008046B1" w:rsidRPr="008046B1" w:rsidRDefault="008046B1" w:rsidP="008046B1">
      <w:pPr>
        <w:spacing w:after="0" w:line="240" w:lineRule="auto"/>
        <w:ind w:firstLine="567"/>
        <w:jc w:val="both"/>
        <w:rPr>
          <w:rFonts w:ascii="GHEA Grapalat" w:eastAsia="Times New Roman" w:hAnsi="GHEA Grapalat" w:cs="Sylfaen"/>
          <w:sz w:val="20"/>
          <w:szCs w:val="24"/>
          <w:lang w:val="af-ZA"/>
        </w:rPr>
      </w:pPr>
      <w:r w:rsidRPr="008046B1">
        <w:rPr>
          <w:rFonts w:ascii="GHEA Grapalat" w:eastAsia="Times New Roman" w:hAnsi="GHEA Grapalat" w:cs="Times New Roman"/>
          <w:iCs/>
          <w:sz w:val="20"/>
          <w:szCs w:val="24"/>
          <w:lang w:val="af-ZA"/>
        </w:rPr>
        <w:t>10.</w:t>
      </w:r>
      <w:r w:rsidRPr="008046B1">
        <w:rPr>
          <w:rFonts w:ascii="GHEA Grapalat" w:eastAsia="Times New Roman" w:hAnsi="GHEA Grapalat" w:cs="Sylfaen"/>
          <w:sz w:val="20"/>
          <w:szCs w:val="24"/>
          <w:lang w:val="af-ZA"/>
        </w:rPr>
        <w:t xml:space="preserve">1 </w:t>
      </w:r>
      <w:r w:rsidRPr="008046B1">
        <w:rPr>
          <w:rFonts w:ascii="GHEA Grapalat" w:eastAsia="Times New Roman" w:hAnsi="GHEA Grapalat" w:cs="Sylfaen"/>
          <w:sz w:val="20"/>
          <w:szCs w:val="24"/>
          <w:lang w:val="hy-AM"/>
        </w:rPr>
        <w:t>Որակավորման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և</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պ</w:t>
      </w:r>
      <w:r w:rsidRPr="008046B1">
        <w:rPr>
          <w:rFonts w:ascii="GHEA Grapalat" w:eastAsia="Times New Roman" w:hAnsi="GHEA Grapalat" w:cs="Sylfaen"/>
          <w:sz w:val="20"/>
          <w:szCs w:val="24"/>
          <w:lang w:val="ru-RU"/>
        </w:rPr>
        <w:t>այմանագրի</w:t>
      </w:r>
      <w:r w:rsidRPr="008046B1">
        <w:rPr>
          <w:rFonts w:ascii="GHEA Grapalat" w:eastAsia="Times New Roman" w:hAnsi="GHEA Grapalat" w:cs="Sylfaen"/>
          <w:sz w:val="20"/>
          <w:szCs w:val="24"/>
          <w:lang w:val="hy-AM"/>
        </w:rPr>
        <w:t xml:space="preserve"> </w:t>
      </w:r>
      <w:r w:rsidRPr="008046B1">
        <w:rPr>
          <w:rFonts w:ascii="GHEA Grapalat" w:eastAsia="Times New Roman" w:hAnsi="GHEA Grapalat" w:cs="Sylfaen"/>
          <w:sz w:val="20"/>
          <w:szCs w:val="24"/>
          <w:lang w:val="ru-RU"/>
        </w:rPr>
        <w:t>ապահովում</w:t>
      </w:r>
      <w:r w:rsidRPr="008046B1">
        <w:rPr>
          <w:rFonts w:ascii="GHEA Grapalat" w:eastAsia="Times New Roman" w:hAnsi="GHEA Grapalat" w:cs="Sylfaen"/>
          <w:sz w:val="20"/>
          <w:szCs w:val="24"/>
          <w:lang w:val="hy-AM"/>
        </w:rPr>
        <w:t>ները</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ներկայացնելու</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պահանջի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հիման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վրա</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այն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ստանալու</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օրվանից</w:t>
      </w:r>
      <w:r w:rsidRPr="008046B1">
        <w:rPr>
          <w:rFonts w:ascii="GHEA Grapalat" w:eastAsia="Times New Roman" w:hAnsi="GHEA Grapalat" w:cs="Sylfaen"/>
          <w:sz w:val="20"/>
          <w:szCs w:val="24"/>
          <w:lang w:val="af-ZA"/>
        </w:rPr>
        <w:t xml:space="preserve"> 10, իսկ կնքվելիք պայմանագրով կանխավճար նախատեսված լինելու դեպքում  15  </w:t>
      </w:r>
      <w:r w:rsidRPr="008046B1">
        <w:rPr>
          <w:rFonts w:ascii="GHEA Grapalat" w:eastAsia="Times New Roman" w:hAnsi="GHEA Grapalat" w:cs="Sylfaen"/>
          <w:sz w:val="20"/>
          <w:szCs w:val="24"/>
          <w:lang w:val="af-ZA"/>
        </w:rPr>
        <w:lastRenderedPageBreak/>
        <w:t xml:space="preserve">աշխատանքային </w:t>
      </w:r>
      <w:r w:rsidRPr="008046B1">
        <w:rPr>
          <w:rFonts w:ascii="GHEA Grapalat" w:eastAsia="Times New Roman" w:hAnsi="GHEA Grapalat" w:cs="Sylfaen"/>
          <w:sz w:val="20"/>
          <w:szCs w:val="24"/>
          <w:lang w:val="ru-RU"/>
        </w:rPr>
        <w:t>օրվա</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ընթացքում</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ընտրված</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մասնակիցը</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պարտավոր</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է</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ներկայացնել</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որակավորման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և</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պայմանագրի</w:t>
      </w:r>
      <w:r w:rsidRPr="008046B1">
        <w:rPr>
          <w:rFonts w:ascii="GHEA Grapalat" w:eastAsia="Times New Roman" w:hAnsi="GHEA Grapalat" w:cs="Sylfaen"/>
          <w:sz w:val="20"/>
          <w:szCs w:val="24"/>
          <w:lang w:val="hy-AM"/>
        </w:rPr>
        <w:t xml:space="preserve"> </w:t>
      </w:r>
      <w:r w:rsidRPr="008046B1">
        <w:rPr>
          <w:rFonts w:ascii="GHEA Grapalat" w:eastAsia="Times New Roman" w:hAnsi="GHEA Grapalat" w:cs="Sylfaen"/>
          <w:sz w:val="20"/>
          <w:szCs w:val="24"/>
          <w:lang w:val="ru-RU"/>
        </w:rPr>
        <w:t>ապահովում</w:t>
      </w:r>
      <w:r w:rsidRPr="008046B1">
        <w:rPr>
          <w:rFonts w:ascii="GHEA Grapalat" w:eastAsia="Times New Roman" w:hAnsi="GHEA Grapalat" w:cs="Sylfaen"/>
          <w:sz w:val="20"/>
          <w:szCs w:val="24"/>
          <w:lang w:val="hy-AM"/>
        </w:rPr>
        <w:t>ներ</w:t>
      </w:r>
      <w:r w:rsidRPr="008046B1">
        <w:rPr>
          <w:rFonts w:ascii="GHEA Grapalat" w:eastAsia="Times New Roman" w:hAnsi="GHEA Grapalat" w:cs="Sylfaen"/>
          <w:sz w:val="20"/>
          <w:szCs w:val="24"/>
          <w:lang w:val="ru-RU"/>
        </w:rPr>
        <w:t>։</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Ընտրված</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մասնակցի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հետ</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պայմանագիր</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կնքվում</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է</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եթե</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վերջինս</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ներկայացնում</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է</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որակավորման և</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ru-RU"/>
        </w:rPr>
        <w:t>պայմանագրի</w:t>
      </w:r>
      <w:r w:rsidRPr="008046B1">
        <w:rPr>
          <w:rFonts w:ascii="GHEA Grapalat" w:eastAsia="Times New Roman" w:hAnsi="GHEA Grapalat" w:cs="Sylfaen"/>
          <w:sz w:val="20"/>
          <w:szCs w:val="24"/>
          <w:lang w:val="hy-AM"/>
        </w:rPr>
        <w:t xml:space="preserve"> </w:t>
      </w:r>
      <w:r w:rsidRPr="008046B1">
        <w:rPr>
          <w:rFonts w:ascii="GHEA Grapalat" w:eastAsia="Times New Roman" w:hAnsi="GHEA Grapalat" w:cs="Sylfaen"/>
          <w:sz w:val="20"/>
          <w:szCs w:val="24"/>
          <w:lang w:val="ru-RU"/>
        </w:rPr>
        <w:t>ապահովում</w:t>
      </w:r>
      <w:r w:rsidRPr="008046B1">
        <w:rPr>
          <w:rFonts w:ascii="GHEA Grapalat" w:eastAsia="Times New Roman" w:hAnsi="GHEA Grapalat" w:cs="Sylfaen"/>
          <w:sz w:val="20"/>
          <w:szCs w:val="24"/>
          <w:lang w:val="hy-AM"/>
        </w:rPr>
        <w:t>ներ</w:t>
      </w:r>
      <w:r w:rsidRPr="008046B1">
        <w:rPr>
          <w:rFonts w:ascii="GHEA Grapalat" w:eastAsia="Times New Roman" w:hAnsi="GHEA Grapalat" w:cs="Sylfaen"/>
          <w:sz w:val="20"/>
          <w:szCs w:val="24"/>
        </w:rPr>
        <w:t>ը</w:t>
      </w:r>
      <w:r w:rsidRPr="008046B1">
        <w:rPr>
          <w:rFonts w:ascii="GHEA Grapalat" w:eastAsia="Times New Roman" w:hAnsi="GHEA Grapalat" w:cs="Sylfaen"/>
          <w:sz w:val="20"/>
          <w:szCs w:val="24"/>
          <w:lang w:val="ru-RU"/>
        </w:rPr>
        <w:t>։</w:t>
      </w:r>
    </w:p>
    <w:p w14:paraId="2C3449C9" w14:textId="5627AB36" w:rsidR="008046B1" w:rsidRPr="008046B1" w:rsidRDefault="008046B1" w:rsidP="008046B1">
      <w:pPr>
        <w:spacing w:after="0" w:line="240" w:lineRule="auto"/>
        <w:ind w:firstLine="567"/>
        <w:jc w:val="both"/>
        <w:rPr>
          <w:rFonts w:ascii="GHEA Grapalat" w:eastAsia="Times New Roman" w:hAnsi="GHEA Grapalat" w:cs="Arial"/>
          <w:sz w:val="20"/>
          <w:szCs w:val="24"/>
          <w:lang w:val="hy-AM"/>
        </w:rPr>
      </w:pPr>
      <w:r w:rsidRPr="008046B1">
        <w:rPr>
          <w:rFonts w:ascii="GHEA Grapalat" w:eastAsia="Times New Roman" w:hAnsi="GHEA Grapalat" w:cs="Sylfaen"/>
          <w:sz w:val="20"/>
          <w:szCs w:val="24"/>
          <w:lang w:val="hy-AM"/>
        </w:rPr>
        <w:t>10.2</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Որակավորման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ապահովման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չափը</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հավասար</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է</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ընտրված</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մասնակցի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գնային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առաջարկի</w:t>
      </w:r>
      <w:r w:rsidRPr="008046B1">
        <w:rPr>
          <w:rFonts w:ascii="GHEA Grapalat" w:eastAsia="Times New Roman" w:hAnsi="GHEA Grapalat" w:cs="Sylfaen"/>
          <w:sz w:val="20"/>
          <w:szCs w:val="24"/>
          <w:lang w:val="hy-AM"/>
        </w:rPr>
        <w:t xml:space="preserve">15 </w:t>
      </w:r>
      <w:r>
        <w:rPr>
          <w:rFonts w:ascii="GHEA Grapalat" w:eastAsia="Times New Roman" w:hAnsi="GHEA Grapalat" w:cs="Sylfaen"/>
          <w:sz w:val="20"/>
          <w:szCs w:val="24"/>
          <w:lang w:val="hy-AM"/>
        </w:rPr>
        <w:t xml:space="preserve">կամ 30 </w:t>
      </w:r>
      <w:r w:rsidRPr="008046B1">
        <w:rPr>
          <w:rFonts w:ascii="GHEA Grapalat" w:eastAsia="Times New Roman" w:hAnsi="GHEA Grapalat" w:cs="Sylfaen"/>
          <w:sz w:val="20"/>
          <w:szCs w:val="24"/>
          <w:lang w:val="hy-AM"/>
        </w:rPr>
        <w:t>տոկոսին</w:t>
      </w:r>
      <w:r w:rsidRPr="008046B1" w:rsidDel="005A72DB">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Որակավորման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ապահովումը</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ներկայացվում</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է</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տուժանքի</w:t>
      </w:r>
      <w:r w:rsidRPr="008046B1">
        <w:rPr>
          <w:rFonts w:ascii="GHEA Grapalat" w:eastAsia="Times New Roman" w:hAnsi="GHEA Grapalat" w:cs="Sylfaen"/>
          <w:sz w:val="20"/>
          <w:szCs w:val="24"/>
          <w:lang w:val="hy-AM"/>
        </w:rPr>
        <w:t xml:space="preserve"> </w:t>
      </w:r>
      <w:r w:rsidRPr="008046B1">
        <w:rPr>
          <w:rFonts w:ascii="GHEA Grapalat" w:eastAsia="Times New Roman" w:hAnsi="GHEA Grapalat" w:cs="Sylfaen"/>
          <w:sz w:val="20"/>
          <w:szCs w:val="24"/>
          <w:lang w:val="af-ZA"/>
        </w:rPr>
        <w:t>(</w:t>
      </w:r>
      <w:r w:rsidRPr="008046B1">
        <w:rPr>
          <w:rFonts w:ascii="GHEA Grapalat" w:eastAsia="Times New Roman" w:hAnsi="GHEA Grapalat" w:cs="Sylfaen"/>
          <w:sz w:val="20"/>
          <w:szCs w:val="24"/>
          <w:lang w:val="hy-AM"/>
        </w:rPr>
        <w:t>հավելված 4</w:t>
      </w:r>
      <w:r w:rsidRPr="008046B1">
        <w:rPr>
          <w:rFonts w:ascii="Times New Roman" w:eastAsia="Times New Roman" w:hAnsi="Times New Roman" w:cs="Times New Roman"/>
          <w:sz w:val="20"/>
          <w:szCs w:val="24"/>
          <w:lang w:val="hy-AM"/>
        </w:rPr>
        <w:t>․</w:t>
      </w:r>
      <w:r w:rsidRPr="008046B1">
        <w:rPr>
          <w:rFonts w:ascii="GHEA Grapalat" w:eastAsia="Times New Roman" w:hAnsi="GHEA Grapalat" w:cs="Sylfaen"/>
          <w:sz w:val="20"/>
          <w:szCs w:val="24"/>
          <w:lang w:val="hy-AM"/>
        </w:rPr>
        <w:t>2</w:t>
      </w:r>
      <w:r w:rsidRPr="008046B1">
        <w:rPr>
          <w:rFonts w:ascii="GHEA Grapalat" w:eastAsia="Times New Roman" w:hAnsi="GHEA Grapalat" w:cs="Sylfaen"/>
          <w:sz w:val="20"/>
          <w:szCs w:val="24"/>
          <w:lang w:val="af-ZA"/>
        </w:rPr>
        <w:t>)</w:t>
      </w:r>
      <w:r w:rsidRPr="008046B1">
        <w:rPr>
          <w:rFonts w:ascii="GHEA Grapalat" w:eastAsia="Times New Roman" w:hAnsi="GHEA Grapalat" w:cs="Sylfaen"/>
          <w:sz w:val="20"/>
          <w:szCs w:val="24"/>
          <w:lang w:val="hy-AM"/>
        </w:rPr>
        <w:t xml:space="preserve"> </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կամ</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կանխիկ</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փողի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կամ</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բանկերի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կամ</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ապահովագրական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կազմակերպությունների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կողմից</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տրամադրված</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երաշխիքների</w:t>
      </w:r>
      <w:r w:rsidRPr="008046B1">
        <w:rPr>
          <w:rFonts w:ascii="GHEA Grapalat" w:eastAsia="Times New Roman" w:hAnsi="GHEA Grapalat" w:cs="Sylfaen"/>
          <w:sz w:val="20"/>
          <w:szCs w:val="24"/>
          <w:lang w:val="hy-AM"/>
        </w:rPr>
        <w:t xml:space="preserve"> </w:t>
      </w:r>
      <w:r w:rsidRPr="008046B1">
        <w:rPr>
          <w:rFonts w:ascii="GHEA Grapalat" w:eastAsia="Times New Roman" w:hAnsi="GHEA Grapalat" w:cs="Sylfaen"/>
          <w:sz w:val="20"/>
          <w:szCs w:val="24"/>
        </w:rPr>
        <w:t>ձևով</w:t>
      </w:r>
      <w:r w:rsidRPr="008046B1">
        <w:rPr>
          <w:rFonts w:ascii="GHEA Grapalat" w:eastAsia="Times New Roman" w:hAnsi="GHEA Grapalat" w:cs="Sylfaen"/>
          <w:sz w:val="20"/>
          <w:szCs w:val="24"/>
          <w:lang w:val="hy-AM"/>
        </w:rPr>
        <w:t>:</w:t>
      </w:r>
      <w:r w:rsidRPr="008046B1">
        <w:rPr>
          <w:rFonts w:ascii="GHEA Grapalat" w:eastAsia="Times New Roman" w:hAnsi="GHEA Grapalat" w:cs="Sylfaen"/>
          <w:sz w:val="20"/>
          <w:szCs w:val="24"/>
          <w:lang w:val="af-ZA"/>
        </w:rPr>
        <w:t xml:space="preserve"> Ընդ որում ապահովումը</w:t>
      </w:r>
      <w:r w:rsidRPr="008046B1">
        <w:rPr>
          <w:rFonts w:ascii="GHEA Grapalat" w:eastAsia="Times New Roman" w:hAnsi="GHEA Grapalat" w:cs="Times New Roman"/>
          <w:color w:val="000000"/>
          <w:sz w:val="24"/>
          <w:szCs w:val="24"/>
          <w:shd w:val="clear" w:color="auto" w:fill="FFFFFF"/>
          <w:lang w:val="af-ZA"/>
        </w:rPr>
        <w:t xml:space="preserve"> </w:t>
      </w:r>
      <w:r w:rsidRPr="008046B1">
        <w:rPr>
          <w:rFonts w:ascii="GHEA Grapalat" w:eastAsia="Times New Roman" w:hAnsi="GHEA Grapalat" w:cs="Sylfaen"/>
          <w:sz w:val="20"/>
          <w:szCs w:val="24"/>
        </w:rPr>
        <w:t>պետք</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է</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վավեր</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լինի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առնվազն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մինչև</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պայմանագրի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կատարման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արդյունքը</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պատվիրատուի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կողմից</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ամբողջական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ընդունվելու</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օրվան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հաջորդող</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2</w:t>
      </w:r>
      <w:r w:rsidRPr="008046B1">
        <w:rPr>
          <w:rFonts w:ascii="GHEA Grapalat" w:eastAsia="Times New Roman" w:hAnsi="GHEA Grapalat" w:cs="Sylfaen"/>
          <w:sz w:val="20"/>
          <w:szCs w:val="24"/>
          <w:lang w:val="af-ZA"/>
        </w:rPr>
        <w:t>0-</w:t>
      </w:r>
      <w:r w:rsidRPr="008046B1">
        <w:rPr>
          <w:rFonts w:ascii="GHEA Grapalat" w:eastAsia="Times New Roman" w:hAnsi="GHEA Grapalat" w:cs="Sylfaen"/>
          <w:sz w:val="20"/>
          <w:szCs w:val="24"/>
        </w:rPr>
        <w:t>րդ</w:t>
      </w:r>
      <w:r w:rsidRPr="008046B1">
        <w:rPr>
          <w:rFonts w:ascii="GHEA Grapalat" w:eastAsia="Times New Roman" w:hAnsi="GHEA Grapalat" w:cs="Sylfaen"/>
          <w:sz w:val="20"/>
          <w:szCs w:val="24"/>
          <w:lang w:val="af-ZA"/>
        </w:rPr>
        <w:t xml:space="preserve"> </w:t>
      </w:r>
      <w:r>
        <w:rPr>
          <w:rFonts w:ascii="GHEA Grapalat" w:eastAsia="Times New Roman" w:hAnsi="GHEA Grapalat" w:cs="Sylfaen"/>
          <w:sz w:val="20"/>
          <w:szCs w:val="24"/>
          <w:lang w:val="hy-AM"/>
        </w:rPr>
        <w:t xml:space="preserve">կամ 90-րդ </w:t>
      </w:r>
      <w:r w:rsidRPr="008046B1">
        <w:rPr>
          <w:rFonts w:ascii="GHEA Grapalat" w:eastAsia="Times New Roman" w:hAnsi="GHEA Grapalat" w:cs="Sylfaen"/>
          <w:sz w:val="20"/>
          <w:szCs w:val="24"/>
        </w:rPr>
        <w:t>աշխատանքային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rPr>
        <w:t>օրը</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Arial"/>
          <w:sz w:val="20"/>
          <w:szCs w:val="24"/>
        </w:rPr>
        <w:t>ներառյալ</w:t>
      </w:r>
      <w:r w:rsidRPr="008046B1">
        <w:rPr>
          <w:rFonts w:ascii="GHEA Grapalat" w:eastAsia="Times New Roman" w:hAnsi="GHEA Grapalat" w:cs="Arial"/>
          <w:sz w:val="20"/>
          <w:szCs w:val="24"/>
          <w:vertAlign w:val="superscript"/>
        </w:rPr>
        <w:footnoteReference w:id="4"/>
      </w:r>
      <w:r w:rsidRPr="008046B1">
        <w:rPr>
          <w:rFonts w:ascii="GHEA Grapalat" w:eastAsia="Times New Roman" w:hAnsi="GHEA Grapalat" w:cs="Arial"/>
          <w:sz w:val="20"/>
          <w:szCs w:val="24"/>
          <w:vertAlign w:val="superscript"/>
          <w:lang w:val="hy-AM"/>
        </w:rPr>
        <w:t>.1</w:t>
      </w:r>
      <w:r w:rsidRPr="008046B1">
        <w:rPr>
          <w:rFonts w:ascii="GHEA Grapalat" w:eastAsia="Times New Roman" w:hAnsi="GHEA Grapalat" w:cs="Sylfaen"/>
          <w:sz w:val="20"/>
          <w:szCs w:val="24"/>
          <w:lang w:val="af-ZA"/>
        </w:rPr>
        <w:t xml:space="preserve"> </w:t>
      </w:r>
    </w:p>
    <w:p w14:paraId="6CFF6847" w14:textId="77777777" w:rsidR="008046B1" w:rsidRPr="008046B1" w:rsidRDefault="008046B1" w:rsidP="008046B1">
      <w:pPr>
        <w:spacing w:after="0" w:line="240" w:lineRule="auto"/>
        <w:ind w:firstLine="567"/>
        <w:jc w:val="both"/>
        <w:rPr>
          <w:rFonts w:ascii="GHEA Grapalat" w:eastAsia="Times New Roman" w:hAnsi="GHEA Grapalat" w:cs="Arial"/>
          <w:sz w:val="20"/>
          <w:szCs w:val="24"/>
          <w:lang w:val="hy-AM"/>
        </w:rPr>
      </w:pPr>
      <w:r w:rsidRPr="008046B1">
        <w:rPr>
          <w:rFonts w:ascii="GHEA Grapalat" w:eastAsia="Times New Roman" w:hAnsi="GHEA Grapalat" w:cs="Arial"/>
          <w:sz w:val="20"/>
          <w:szCs w:val="24"/>
          <w:lang w:val="hy-AM"/>
        </w:rPr>
        <w:t>Եթե</w:t>
      </w:r>
      <w:r w:rsidRPr="008046B1">
        <w:rPr>
          <w:rFonts w:ascii="GHEA Grapalat" w:eastAsia="Times New Roman" w:hAnsi="GHEA Grapalat" w:cs="Arial"/>
          <w:sz w:val="20"/>
          <w:szCs w:val="24"/>
          <w:lang w:val="af-ZA"/>
        </w:rPr>
        <w:t xml:space="preserve"> </w:t>
      </w:r>
      <w:r w:rsidRPr="008046B1">
        <w:rPr>
          <w:rFonts w:ascii="GHEA Grapalat" w:eastAsia="Times New Roman" w:hAnsi="GHEA Grapalat" w:cs="Arial"/>
          <w:sz w:val="20"/>
          <w:szCs w:val="24"/>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8046B1">
        <w:rPr>
          <w:rFonts w:ascii="GHEA Grapalat" w:eastAsia="Times New Roman" w:hAnsi="GHEA Grapalat" w:cs="Sylfaen"/>
          <w:sz w:val="20"/>
          <w:szCs w:val="24"/>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w:t>
      </w:r>
      <w:r w:rsidRPr="008046B1">
        <w:rPr>
          <w:rFonts w:ascii="GHEA Grapalat" w:eastAsia="Times New Roman" w:hAnsi="GHEA Grapalat" w:cs="Arial"/>
          <w:sz w:val="20"/>
          <w:szCs w:val="24"/>
          <w:lang w:val="hy-AM"/>
        </w:rPr>
        <w:t xml:space="preserve">: </w:t>
      </w:r>
      <w:r w:rsidRPr="008046B1">
        <w:rPr>
          <w:rFonts w:ascii="GHEA Grapalat" w:eastAsia="Times New Roman" w:hAnsi="GHEA Grapalat" w:cs="Times New Roman"/>
          <w:sz w:val="20"/>
          <w:szCs w:val="20"/>
          <w:lang w:val="hy-AM"/>
        </w:rPr>
        <w:t>Կանխիկ</w:t>
      </w:r>
      <w:r w:rsidRPr="008046B1">
        <w:rPr>
          <w:rFonts w:ascii="GHEA Grapalat" w:eastAsia="Times New Roman" w:hAnsi="GHEA Grapalat" w:cs="Times New Roman"/>
          <w:sz w:val="20"/>
          <w:szCs w:val="20"/>
          <w:lang w:val="af-ZA"/>
        </w:rPr>
        <w:t xml:space="preserve"> </w:t>
      </w:r>
      <w:r w:rsidRPr="008046B1">
        <w:rPr>
          <w:rFonts w:ascii="GHEA Grapalat" w:eastAsia="Times New Roman" w:hAnsi="GHEA Grapalat" w:cs="Times New Roman"/>
          <w:sz w:val="20"/>
          <w:szCs w:val="20"/>
          <w:lang w:val="hy-AM"/>
        </w:rPr>
        <w:t>փողի</w:t>
      </w:r>
      <w:r w:rsidRPr="008046B1">
        <w:rPr>
          <w:rFonts w:ascii="GHEA Grapalat" w:eastAsia="Times New Roman" w:hAnsi="GHEA Grapalat" w:cs="Times New Roman"/>
          <w:sz w:val="20"/>
          <w:szCs w:val="20"/>
          <w:lang w:val="af-ZA"/>
        </w:rPr>
        <w:t xml:space="preserve"> </w:t>
      </w:r>
      <w:r w:rsidRPr="008046B1">
        <w:rPr>
          <w:rFonts w:ascii="GHEA Grapalat" w:eastAsia="Times New Roman" w:hAnsi="GHEA Grapalat" w:cs="Times New Roman"/>
          <w:sz w:val="20"/>
          <w:szCs w:val="20"/>
          <w:lang w:val="hy-AM"/>
        </w:rPr>
        <w:t>ձևով</w:t>
      </w:r>
      <w:r w:rsidRPr="008046B1">
        <w:rPr>
          <w:rFonts w:ascii="GHEA Grapalat" w:eastAsia="Times New Roman" w:hAnsi="GHEA Grapalat" w:cs="Times New Roman"/>
          <w:sz w:val="20"/>
          <w:szCs w:val="20"/>
          <w:lang w:val="af-ZA"/>
        </w:rPr>
        <w:t xml:space="preserve"> </w:t>
      </w:r>
      <w:r w:rsidRPr="008046B1">
        <w:rPr>
          <w:rFonts w:ascii="GHEA Grapalat" w:eastAsia="Times New Roman" w:hAnsi="GHEA Grapalat" w:cs="Times New Roman"/>
          <w:sz w:val="20"/>
          <w:szCs w:val="20"/>
          <w:lang w:val="hy-AM"/>
        </w:rPr>
        <w:t>ներկայացված</w:t>
      </w:r>
      <w:r w:rsidRPr="008046B1">
        <w:rPr>
          <w:rFonts w:ascii="GHEA Grapalat" w:eastAsia="Times New Roman" w:hAnsi="GHEA Grapalat" w:cs="Times New Roman"/>
          <w:sz w:val="20"/>
          <w:szCs w:val="20"/>
          <w:lang w:val="af-ZA"/>
        </w:rPr>
        <w:t xml:space="preserve"> </w:t>
      </w:r>
      <w:r w:rsidRPr="008046B1">
        <w:rPr>
          <w:rFonts w:ascii="GHEA Grapalat" w:eastAsia="Times New Roman" w:hAnsi="GHEA Grapalat" w:cs="Arial"/>
          <w:sz w:val="20"/>
          <w:szCs w:val="24"/>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1D5057D8" w14:textId="77777777" w:rsidR="008046B1" w:rsidRPr="008046B1" w:rsidRDefault="008046B1" w:rsidP="008046B1">
      <w:pPr>
        <w:shd w:val="clear" w:color="auto" w:fill="FFFFFF"/>
        <w:spacing w:after="0" w:line="240" w:lineRule="auto"/>
        <w:ind w:firstLine="375"/>
        <w:jc w:val="both"/>
        <w:rPr>
          <w:rFonts w:ascii="GHEA Grapalat" w:eastAsia="Times New Roman" w:hAnsi="GHEA Grapalat" w:cs="Arial"/>
          <w:sz w:val="20"/>
          <w:szCs w:val="24"/>
          <w:lang w:val="hy-AM"/>
        </w:rPr>
      </w:pPr>
      <w:r w:rsidRPr="008046B1">
        <w:rPr>
          <w:rFonts w:ascii="GHEA Grapalat" w:eastAsia="Times New Roman" w:hAnsi="GHEA Grapalat" w:cs="Arial"/>
          <w:sz w:val="20"/>
          <w:szCs w:val="24"/>
          <w:lang w:val="hy-AM"/>
        </w:rPr>
        <w:t>Որակավորման ապահովումը այն ներկայացնողին վերադարձվում է պայմա</w:t>
      </w:r>
      <w:bookmarkStart w:id="10" w:name="_GoBack"/>
      <w:bookmarkEnd w:id="10"/>
      <w:r w:rsidRPr="008046B1">
        <w:rPr>
          <w:rFonts w:ascii="GHEA Grapalat" w:eastAsia="Times New Roman" w:hAnsi="GHEA Grapalat" w:cs="Arial"/>
          <w:sz w:val="20"/>
          <w:szCs w:val="24"/>
          <w:lang w:val="hy-AM"/>
        </w:rPr>
        <w:t>նագրի կատարման արդյունքը պատվիրատուի կողմից ամբողջական ընդունվելուն հաջորդող հինգ աշխատանքային օրվա ընթացքում:</w:t>
      </w:r>
    </w:p>
    <w:p w14:paraId="67FE163D" w14:textId="3652B64E" w:rsidR="008046B1" w:rsidRPr="008046B1" w:rsidRDefault="008046B1" w:rsidP="008046B1">
      <w:pPr>
        <w:spacing w:after="0" w:line="240" w:lineRule="auto"/>
        <w:ind w:firstLine="567"/>
        <w:jc w:val="both"/>
        <w:rPr>
          <w:rFonts w:ascii="GHEA Grapalat" w:eastAsia="Times New Roman" w:hAnsi="GHEA Grapalat" w:cs="Arial"/>
          <w:color w:val="FFFFFF"/>
          <w:sz w:val="20"/>
          <w:szCs w:val="24"/>
          <w:lang w:val="af-ZA"/>
        </w:rPr>
      </w:pPr>
      <w:r w:rsidRPr="008046B1">
        <w:rPr>
          <w:rFonts w:ascii="GHEA Grapalat" w:eastAsia="Times New Roman" w:hAnsi="GHEA Grapalat" w:cs="Arial"/>
          <w:sz w:val="20"/>
          <w:szCs w:val="24"/>
          <w:lang w:val="hy-AM"/>
        </w:rPr>
        <w:t>Երաշխիքի ձևով որակավորման ապահովումը ընտրված մասնակիցը ներկայացնում է հավելված 4-ի համաձայն:</w:t>
      </w:r>
      <w:r w:rsidRPr="008046B1">
        <w:rPr>
          <w:rFonts w:ascii="GHEA Grapalat" w:eastAsia="Times New Roman" w:hAnsi="GHEA Grapalat" w:cs="Arial"/>
          <w:color w:val="FFFFFF"/>
          <w:sz w:val="20"/>
          <w:szCs w:val="24"/>
          <w:vertAlign w:val="superscript"/>
          <w:lang w:val="af-ZA"/>
        </w:rPr>
        <w:footnoteReference w:customMarkFollows="1" w:id="5"/>
        <w:t>12</w:t>
      </w:r>
    </w:p>
    <w:p w14:paraId="19A81CD2" w14:textId="77777777" w:rsidR="008046B1" w:rsidRPr="008046B1" w:rsidRDefault="008046B1" w:rsidP="008046B1">
      <w:pPr>
        <w:spacing w:after="0" w:line="240" w:lineRule="auto"/>
        <w:ind w:firstLine="567"/>
        <w:jc w:val="both"/>
        <w:rPr>
          <w:rFonts w:ascii="GHEA Grapalat" w:eastAsia="Times New Roman" w:hAnsi="GHEA Grapalat" w:cs="Arial"/>
          <w:sz w:val="20"/>
          <w:szCs w:val="24"/>
          <w:lang w:val="hy-AM"/>
        </w:rPr>
      </w:pPr>
      <w:r w:rsidRPr="008046B1">
        <w:rPr>
          <w:rFonts w:ascii="GHEA Grapalat" w:eastAsia="Times New Roman" w:hAnsi="GHEA Grapalat" w:cs="Arial"/>
          <w:sz w:val="20"/>
          <w:szCs w:val="24"/>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1666507" w14:textId="77777777" w:rsidR="008046B1" w:rsidRPr="008046B1" w:rsidRDefault="008046B1" w:rsidP="008046B1">
      <w:pPr>
        <w:spacing w:after="0" w:line="240" w:lineRule="auto"/>
        <w:ind w:firstLine="567"/>
        <w:jc w:val="both"/>
        <w:rPr>
          <w:rFonts w:ascii="GHEA Grapalat" w:eastAsia="Times New Roman" w:hAnsi="GHEA Grapalat" w:cs="Sylfaen"/>
          <w:sz w:val="20"/>
          <w:szCs w:val="24"/>
          <w:vertAlign w:val="superscript"/>
          <w:lang w:val="hy-AM"/>
        </w:rPr>
      </w:pPr>
      <w:r w:rsidRPr="008046B1">
        <w:rPr>
          <w:rFonts w:ascii="GHEA Grapalat" w:eastAsia="Times New Roman" w:hAnsi="GHEA Grapalat" w:cs="Sylfaen"/>
          <w:sz w:val="20"/>
          <w:szCs w:val="24"/>
          <w:lang w:val="hy-AM"/>
        </w:rPr>
        <w:t>10.3. Պայմանագրի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ապահովման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չափը</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կազմում</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է</w:t>
      </w:r>
      <w:r w:rsidRPr="008046B1">
        <w:rPr>
          <w:rFonts w:ascii="GHEA Grapalat" w:eastAsia="Times New Roman" w:hAnsi="GHEA Grapalat" w:cs="Sylfaen"/>
          <w:sz w:val="20"/>
          <w:szCs w:val="24"/>
          <w:lang w:val="af-ZA"/>
        </w:rPr>
        <w:t xml:space="preserve"> կնքվելիք </w:t>
      </w:r>
      <w:r w:rsidRPr="008046B1">
        <w:rPr>
          <w:rFonts w:ascii="GHEA Grapalat" w:eastAsia="Times New Roman" w:hAnsi="GHEA Grapalat" w:cs="Sylfaen"/>
          <w:sz w:val="20"/>
          <w:szCs w:val="24"/>
          <w:lang w:val="hy-AM"/>
        </w:rPr>
        <w:t>պայմանագրի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գնի</w:t>
      </w:r>
      <w:r w:rsidRPr="008046B1">
        <w:rPr>
          <w:rFonts w:ascii="GHEA Grapalat" w:eastAsia="Times New Roman" w:hAnsi="GHEA Grapalat" w:cs="Sylfaen"/>
          <w:sz w:val="20"/>
          <w:szCs w:val="24"/>
          <w:lang w:val="af-ZA"/>
        </w:rPr>
        <w:t xml:space="preserve"> 10 </w:t>
      </w:r>
      <w:r w:rsidRPr="008046B1">
        <w:rPr>
          <w:rFonts w:ascii="GHEA Grapalat" w:eastAsia="Times New Roman" w:hAnsi="GHEA Grapalat" w:cs="Sylfaen"/>
          <w:sz w:val="20"/>
          <w:szCs w:val="24"/>
          <w:lang w:val="hy-AM"/>
        </w:rPr>
        <w:t>տոկոսը: Պայմանագրի ապահովումը ներկայացվում է բանկային երախիքի (հավելված 5) կամ կանխիկ փողի ձևով:</w:t>
      </w:r>
      <w:r w:rsidRPr="008046B1">
        <w:rPr>
          <w:rFonts w:ascii="GHEA Grapalat" w:eastAsia="Times New Roman" w:hAnsi="GHEA Grapalat" w:cs="Sylfaen"/>
          <w:sz w:val="20"/>
          <w:szCs w:val="24"/>
          <w:vertAlign w:val="superscript"/>
          <w:lang w:val="hy-AM"/>
        </w:rPr>
        <w:t>13</w:t>
      </w:r>
    </w:p>
    <w:p w14:paraId="303E94FC" w14:textId="77777777" w:rsidR="008046B1" w:rsidRPr="008046B1" w:rsidRDefault="008046B1" w:rsidP="008046B1">
      <w:pPr>
        <w:spacing w:after="0" w:line="240" w:lineRule="auto"/>
        <w:ind w:firstLine="567"/>
        <w:jc w:val="both"/>
        <w:rPr>
          <w:rFonts w:ascii="GHEA Grapalat" w:eastAsia="Times New Roman" w:hAnsi="GHEA Grapalat" w:cs="Arial"/>
          <w:sz w:val="20"/>
          <w:szCs w:val="24"/>
          <w:lang w:val="hy-AM"/>
        </w:rPr>
      </w:pPr>
      <w:r w:rsidRPr="008046B1">
        <w:rPr>
          <w:rFonts w:ascii="GHEA Grapalat" w:eastAsia="Times New Roman" w:hAnsi="GHEA Grapalat" w:cs="Arial"/>
          <w:sz w:val="20"/>
          <w:szCs w:val="24"/>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8046B1">
        <w:rPr>
          <w:rFonts w:ascii="GHEA Grapalat" w:eastAsia="Times New Roman" w:hAnsi="GHEA Grapalat" w:cs="Sylfaen"/>
          <w:sz w:val="20"/>
          <w:szCs w:val="24"/>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r w:rsidRPr="008046B1">
        <w:rPr>
          <w:rFonts w:ascii="GHEA Grapalat" w:eastAsia="Times New Roman" w:hAnsi="GHEA Grapalat" w:cs="Arial"/>
          <w:sz w:val="20"/>
          <w:szCs w:val="24"/>
          <w:lang w:val="hy-AM"/>
        </w:rPr>
        <w:t>:</w:t>
      </w:r>
    </w:p>
    <w:p w14:paraId="6BE66069" w14:textId="77777777" w:rsidR="008046B1" w:rsidRPr="008046B1" w:rsidRDefault="008046B1" w:rsidP="008046B1">
      <w:pPr>
        <w:spacing w:after="0" w:line="240" w:lineRule="auto"/>
        <w:ind w:firstLine="567"/>
        <w:jc w:val="both"/>
        <w:rPr>
          <w:rFonts w:ascii="GHEA Grapalat" w:eastAsia="Times New Roman" w:hAnsi="GHEA Grapalat" w:cs="Times New Roman"/>
          <w:sz w:val="20"/>
          <w:szCs w:val="20"/>
          <w:lang w:val="hy-AM"/>
        </w:rPr>
      </w:pPr>
      <w:r w:rsidRPr="008046B1">
        <w:rPr>
          <w:rFonts w:ascii="GHEA Grapalat" w:eastAsia="Times New Roman" w:hAnsi="GHEA Grapalat" w:cs="Sylfaen"/>
          <w:sz w:val="20"/>
          <w:szCs w:val="24"/>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8046B1">
        <w:rPr>
          <w:rFonts w:ascii="GHEA Grapalat" w:eastAsia="Times New Roman" w:hAnsi="GHEA Grapalat" w:cs="Times New Roma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00D8652" w14:textId="77777777" w:rsidR="008046B1" w:rsidRPr="008046B1" w:rsidRDefault="008046B1" w:rsidP="008046B1">
      <w:pPr>
        <w:spacing w:after="0" w:line="240" w:lineRule="auto"/>
        <w:ind w:firstLine="567"/>
        <w:jc w:val="both"/>
        <w:rPr>
          <w:rFonts w:ascii="GHEA Grapalat" w:eastAsia="Times New Roman" w:hAnsi="GHEA Grapalat" w:cs="Arial"/>
          <w:sz w:val="20"/>
          <w:szCs w:val="24"/>
          <w:lang w:val="hy-AM"/>
        </w:rPr>
      </w:pPr>
      <w:r w:rsidRPr="008046B1">
        <w:rPr>
          <w:rFonts w:ascii="GHEA Grapalat" w:eastAsia="Times New Roman" w:hAnsi="GHEA Grapalat" w:cs="Times New Roman"/>
          <w:sz w:val="20"/>
          <w:szCs w:val="20"/>
          <w:lang w:val="hy-AM"/>
        </w:rPr>
        <w:t>Կանխիկ</w:t>
      </w:r>
      <w:r w:rsidRPr="008046B1">
        <w:rPr>
          <w:rFonts w:ascii="GHEA Grapalat" w:eastAsia="Times New Roman" w:hAnsi="GHEA Grapalat" w:cs="Times New Roman"/>
          <w:sz w:val="20"/>
          <w:szCs w:val="20"/>
          <w:lang w:val="af-ZA"/>
        </w:rPr>
        <w:t xml:space="preserve"> </w:t>
      </w:r>
      <w:r w:rsidRPr="008046B1">
        <w:rPr>
          <w:rFonts w:ascii="GHEA Grapalat" w:eastAsia="Times New Roman" w:hAnsi="GHEA Grapalat" w:cs="Times New Roman"/>
          <w:sz w:val="20"/>
          <w:szCs w:val="20"/>
          <w:lang w:val="hy-AM"/>
        </w:rPr>
        <w:t>փողի</w:t>
      </w:r>
      <w:r w:rsidRPr="008046B1">
        <w:rPr>
          <w:rFonts w:ascii="GHEA Grapalat" w:eastAsia="Times New Roman" w:hAnsi="GHEA Grapalat" w:cs="Times New Roman"/>
          <w:sz w:val="20"/>
          <w:szCs w:val="20"/>
          <w:lang w:val="af-ZA"/>
        </w:rPr>
        <w:t xml:space="preserve"> </w:t>
      </w:r>
      <w:r w:rsidRPr="008046B1">
        <w:rPr>
          <w:rFonts w:ascii="GHEA Grapalat" w:eastAsia="Times New Roman" w:hAnsi="GHEA Grapalat" w:cs="Times New Roman"/>
          <w:sz w:val="20"/>
          <w:szCs w:val="20"/>
          <w:lang w:val="hy-AM"/>
        </w:rPr>
        <w:t>ձևով</w:t>
      </w:r>
      <w:r w:rsidRPr="008046B1">
        <w:rPr>
          <w:rFonts w:ascii="GHEA Grapalat" w:eastAsia="Times New Roman" w:hAnsi="GHEA Grapalat" w:cs="Times New Roman"/>
          <w:sz w:val="20"/>
          <w:szCs w:val="20"/>
          <w:lang w:val="af-ZA"/>
        </w:rPr>
        <w:t xml:space="preserve"> </w:t>
      </w:r>
      <w:r w:rsidRPr="008046B1">
        <w:rPr>
          <w:rFonts w:ascii="GHEA Grapalat" w:eastAsia="Times New Roman" w:hAnsi="GHEA Grapalat" w:cs="Times New Roman"/>
          <w:sz w:val="20"/>
          <w:szCs w:val="20"/>
          <w:lang w:val="hy-AM"/>
        </w:rPr>
        <w:t>ներկայացված</w:t>
      </w:r>
      <w:r w:rsidRPr="008046B1">
        <w:rPr>
          <w:rFonts w:ascii="GHEA Grapalat" w:eastAsia="Times New Roman" w:hAnsi="GHEA Grapalat" w:cs="Times New Roman"/>
          <w:sz w:val="20"/>
          <w:szCs w:val="20"/>
          <w:lang w:val="af-ZA"/>
        </w:rPr>
        <w:t xml:space="preserve"> </w:t>
      </w:r>
      <w:r w:rsidRPr="008046B1">
        <w:rPr>
          <w:rFonts w:ascii="GHEA Grapalat" w:eastAsia="Times New Roman" w:hAnsi="GHEA Grapalat" w:cs="Arial"/>
          <w:sz w:val="20"/>
          <w:szCs w:val="24"/>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1E6BA1A" w14:textId="77777777" w:rsidR="008046B1" w:rsidRPr="008046B1" w:rsidRDefault="008046B1" w:rsidP="008046B1">
      <w:pPr>
        <w:spacing w:after="0" w:line="240" w:lineRule="auto"/>
        <w:ind w:firstLine="567"/>
        <w:jc w:val="both"/>
        <w:rPr>
          <w:rFonts w:ascii="GHEA Grapalat" w:eastAsia="Times New Roman" w:hAnsi="GHEA Grapalat" w:cs="Arial"/>
          <w:sz w:val="20"/>
          <w:szCs w:val="24"/>
          <w:lang w:val="hy-AM"/>
        </w:rPr>
      </w:pPr>
      <w:r w:rsidRPr="008046B1">
        <w:rPr>
          <w:rFonts w:ascii="GHEA Grapalat" w:eastAsia="Times New Roman" w:hAnsi="GHEA Grapalat" w:cs="Sylfaen"/>
          <w:sz w:val="20"/>
          <w:szCs w:val="24"/>
          <w:lang w:val="hy-AM"/>
        </w:rPr>
        <w:t xml:space="preserve">10.4 </w:t>
      </w:r>
      <w:r w:rsidRPr="008046B1">
        <w:rPr>
          <w:rFonts w:ascii="GHEA Grapalat" w:eastAsia="Times New Roman" w:hAnsi="GHEA Grapalat" w:cs="Arial"/>
          <w:sz w:val="20"/>
          <w:szCs w:val="24"/>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երաշխիքի կամ կանխիկ փողի, իսկ պահանջվող ֆինանսական միջոցների մասով՝ միակողմանի հաստատված հայտարարության՝ տուժանքի կամ կանխիկ փողի ձևով: </w:t>
      </w:r>
    </w:p>
    <w:p w14:paraId="2B7E47C5" w14:textId="77777777" w:rsidR="008046B1" w:rsidRPr="008046B1" w:rsidRDefault="008046B1" w:rsidP="008046B1">
      <w:pPr>
        <w:spacing w:after="0" w:line="240" w:lineRule="auto"/>
        <w:ind w:firstLine="567"/>
        <w:jc w:val="both"/>
        <w:rPr>
          <w:rFonts w:ascii="GHEA Grapalat" w:eastAsia="Times New Roman" w:hAnsi="GHEA Grapalat" w:cs="Sylfaen"/>
          <w:i/>
          <w:sz w:val="20"/>
          <w:szCs w:val="24"/>
          <w:lang w:val="af-ZA"/>
        </w:rPr>
      </w:pPr>
      <w:r w:rsidRPr="008046B1">
        <w:rPr>
          <w:rFonts w:ascii="GHEA Grapalat" w:eastAsia="Times New Roman" w:hAnsi="GHEA Grapalat" w:cs="Sylfaen"/>
          <w:sz w:val="20"/>
          <w:szCs w:val="24"/>
          <w:lang w:val="hy-AM"/>
        </w:rPr>
        <w:t>10</w:t>
      </w:r>
      <w:r w:rsidRPr="008046B1">
        <w:rPr>
          <w:rFonts w:ascii="GHEA Grapalat" w:eastAsia="Times New Roman" w:hAnsi="GHEA Grapalat" w:cs="Sylfaen"/>
          <w:sz w:val="20"/>
          <w:szCs w:val="24"/>
          <w:lang w:val="af-ZA"/>
        </w:rPr>
        <w:t xml:space="preserve">.5 </w:t>
      </w:r>
      <w:r w:rsidRPr="008046B1">
        <w:rPr>
          <w:rFonts w:ascii="GHEA Grapalat" w:eastAsia="Times New Roman" w:hAnsi="GHEA Grapalat" w:cs="Sylfaen"/>
          <w:sz w:val="20"/>
          <w:szCs w:val="24"/>
          <w:lang w:val="hy-AM"/>
        </w:rPr>
        <w:t>Պայմանագրով</w:t>
      </w:r>
      <w:r w:rsidRPr="008046B1">
        <w:rPr>
          <w:rFonts w:ascii="GHEA Grapalat" w:eastAsia="Times New Roman" w:hAnsi="GHEA Grapalat" w:cs="Sylfaen"/>
          <w:sz w:val="20"/>
          <w:szCs w:val="24"/>
          <w:lang w:val="af-ZA"/>
        </w:rPr>
        <w:t xml:space="preserve"> պ</w:t>
      </w:r>
      <w:r w:rsidRPr="008046B1">
        <w:rPr>
          <w:rFonts w:ascii="GHEA Grapalat" w:eastAsia="Times New Roman" w:hAnsi="GHEA Grapalat" w:cs="Sylfaen"/>
          <w:sz w:val="20"/>
          <w:szCs w:val="24"/>
          <w:lang w:val="hy-AM"/>
        </w:rPr>
        <w:t>ատվիրատուի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կողմից</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կանխավճար</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հատկացվելու</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պայման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նախատեսվելու</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դեպքում</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ընտրված</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մասնակիցը</w:t>
      </w:r>
      <w:r w:rsidRPr="008046B1">
        <w:rPr>
          <w:rFonts w:ascii="GHEA Grapalat" w:eastAsia="Times New Roman" w:hAnsi="GHEA Grapalat" w:cs="Sylfaen"/>
          <w:sz w:val="20"/>
          <w:szCs w:val="24"/>
          <w:lang w:val="af-ZA"/>
        </w:rPr>
        <w:t xml:space="preserve"> պ</w:t>
      </w:r>
      <w:r w:rsidRPr="008046B1">
        <w:rPr>
          <w:rFonts w:ascii="GHEA Grapalat" w:eastAsia="Times New Roman" w:hAnsi="GHEA Grapalat" w:cs="Sylfaen"/>
          <w:sz w:val="20"/>
          <w:szCs w:val="24"/>
          <w:lang w:val="hy-AM"/>
        </w:rPr>
        <w:t>ատվիրատուին</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է</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ներկայացնում</w:t>
      </w:r>
      <w:r w:rsidRPr="008046B1">
        <w:rPr>
          <w:rFonts w:ascii="GHEA Grapalat" w:eastAsia="Times New Roman" w:hAnsi="GHEA Grapalat" w:cs="Sylfaen"/>
          <w:sz w:val="20"/>
          <w:szCs w:val="24"/>
          <w:lang w:val="af-ZA"/>
        </w:rPr>
        <w:t xml:space="preserve"> նաև </w:t>
      </w:r>
      <w:r w:rsidRPr="008046B1">
        <w:rPr>
          <w:rFonts w:ascii="GHEA Grapalat" w:eastAsia="Times New Roman" w:hAnsi="GHEA Grapalat" w:cs="Sylfaen"/>
          <w:sz w:val="20"/>
          <w:szCs w:val="24"/>
          <w:lang w:val="hy-AM"/>
        </w:rPr>
        <w:t>կանխավճարի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ապահովում</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կանխավճարի</w:t>
      </w:r>
      <w:r w:rsidRPr="008046B1">
        <w:rPr>
          <w:rFonts w:ascii="GHEA Grapalat" w:eastAsia="Times New Roman" w:hAnsi="GHEA Grapalat" w:cs="Sylfaen"/>
          <w:sz w:val="20"/>
          <w:szCs w:val="24"/>
          <w:lang w:val="af-ZA"/>
        </w:rPr>
        <w:t xml:space="preserve"> </w:t>
      </w:r>
      <w:r w:rsidRPr="008046B1">
        <w:rPr>
          <w:rFonts w:ascii="GHEA Grapalat" w:eastAsia="Times New Roman" w:hAnsi="GHEA Grapalat" w:cs="Sylfaen"/>
          <w:sz w:val="20"/>
          <w:szCs w:val="24"/>
          <w:lang w:val="hy-AM"/>
        </w:rPr>
        <w:t>չափով</w:t>
      </w:r>
      <w:r w:rsidRPr="008046B1">
        <w:rPr>
          <w:rFonts w:ascii="GHEA Grapalat" w:eastAsia="Times New Roman" w:hAnsi="GHEA Grapalat" w:cs="Sylfaen"/>
          <w:sz w:val="20"/>
          <w:szCs w:val="24"/>
          <w:lang w:val="af-ZA"/>
        </w:rPr>
        <w:t xml:space="preserve">, բանկային </w:t>
      </w:r>
      <w:r w:rsidRPr="008046B1">
        <w:rPr>
          <w:rFonts w:ascii="GHEA Grapalat" w:eastAsia="Times New Roman" w:hAnsi="GHEA Grapalat" w:cs="Sylfaen"/>
          <w:sz w:val="20"/>
          <w:szCs w:val="24"/>
          <w:lang w:val="hy-AM"/>
        </w:rPr>
        <w:t>երաշխիքի ձևով (հավելված՝ 5</w:t>
      </w:r>
      <w:r w:rsidRPr="008046B1">
        <w:rPr>
          <w:rFonts w:ascii="Cambria Math" w:eastAsia="Times New Roman" w:hAnsi="Cambria Math" w:cs="Cambria Math"/>
          <w:sz w:val="20"/>
          <w:szCs w:val="24"/>
          <w:lang w:val="hy-AM"/>
        </w:rPr>
        <w:t>․</w:t>
      </w:r>
      <w:r w:rsidRPr="008046B1">
        <w:rPr>
          <w:rFonts w:ascii="GHEA Grapalat" w:eastAsia="Times New Roman" w:hAnsi="GHEA Grapalat" w:cs="Sylfaen"/>
          <w:sz w:val="20"/>
          <w:szCs w:val="24"/>
          <w:lang w:val="hy-AM"/>
        </w:rPr>
        <w:t>2):</w:t>
      </w:r>
      <w:r w:rsidRPr="008046B1">
        <w:rPr>
          <w:rFonts w:ascii="GHEA Grapalat" w:eastAsia="Times New Roman" w:hAnsi="GHEA Grapalat" w:cs="Sylfaen"/>
          <w:i/>
          <w:sz w:val="20"/>
          <w:szCs w:val="24"/>
          <w:lang w:val="af-ZA"/>
        </w:rPr>
        <w:t xml:space="preserve"> </w:t>
      </w:r>
    </w:p>
    <w:p w14:paraId="26942D41" w14:textId="77777777" w:rsidR="008046B1" w:rsidRPr="008046B1" w:rsidRDefault="008046B1" w:rsidP="008046B1">
      <w:pPr>
        <w:spacing w:after="0" w:line="240" w:lineRule="auto"/>
        <w:ind w:firstLine="567"/>
        <w:jc w:val="both"/>
        <w:rPr>
          <w:rFonts w:ascii="GHEA Grapalat" w:eastAsia="Times New Roman" w:hAnsi="GHEA Grapalat" w:cs="Sylfaen"/>
          <w:sz w:val="20"/>
          <w:szCs w:val="24"/>
          <w:lang w:val="af-ZA"/>
        </w:rPr>
      </w:pPr>
      <w:r w:rsidRPr="008046B1">
        <w:rPr>
          <w:rFonts w:ascii="GHEA Grapalat" w:eastAsia="Times New Roman" w:hAnsi="GHEA Grapalat" w:cs="Sylfaen"/>
          <w:sz w:val="20"/>
          <w:szCs w:val="24"/>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D98E48B" w14:textId="77777777" w:rsidR="008046B1" w:rsidRPr="008046B1" w:rsidRDefault="008046B1" w:rsidP="008046B1">
      <w:pPr>
        <w:spacing w:after="0" w:line="240" w:lineRule="auto"/>
        <w:jc w:val="center"/>
        <w:rPr>
          <w:rFonts w:ascii="GHEA Grapalat" w:eastAsia="Times New Roman" w:hAnsi="GHEA Grapalat" w:cs="Times New Roman"/>
          <w:b/>
          <w:sz w:val="24"/>
          <w:lang w:val="af-ZA"/>
        </w:rPr>
      </w:pPr>
    </w:p>
    <w:p w14:paraId="0D845861" w14:textId="77777777" w:rsidR="008046B1" w:rsidRPr="008046B1" w:rsidRDefault="008046B1" w:rsidP="008046B1">
      <w:pPr>
        <w:spacing w:after="0" w:line="240" w:lineRule="auto"/>
        <w:jc w:val="center"/>
        <w:rPr>
          <w:rFonts w:ascii="GHEA Grapalat" w:eastAsia="Times New Roman" w:hAnsi="GHEA Grapalat" w:cs="Arial"/>
          <w:b/>
          <w:sz w:val="20"/>
          <w:szCs w:val="24"/>
          <w:lang w:val="af-ZA"/>
        </w:rPr>
      </w:pPr>
      <w:r w:rsidRPr="008046B1">
        <w:rPr>
          <w:rFonts w:ascii="GHEA Grapalat" w:eastAsia="Times New Roman" w:hAnsi="GHEA Grapalat" w:cs="Times New Roman"/>
          <w:b/>
          <w:sz w:val="20"/>
          <w:szCs w:val="24"/>
          <w:lang w:val="af-ZA"/>
        </w:rPr>
        <w:t xml:space="preserve">11. </w:t>
      </w:r>
      <w:r w:rsidRPr="008046B1">
        <w:rPr>
          <w:rFonts w:ascii="GHEA Grapalat" w:eastAsia="Times New Roman" w:hAnsi="GHEA Grapalat" w:cs="Sylfaen"/>
          <w:b/>
          <w:sz w:val="20"/>
          <w:szCs w:val="24"/>
          <w:lang w:val="af-ZA"/>
        </w:rPr>
        <w:t>ԸՆԹԱՑԱԿԱՐԳԸ</w:t>
      </w:r>
      <w:r w:rsidRPr="008046B1">
        <w:rPr>
          <w:rFonts w:ascii="GHEA Grapalat" w:eastAsia="Times New Roman" w:hAnsi="GHEA Grapalat" w:cs="Arial"/>
          <w:b/>
          <w:sz w:val="20"/>
          <w:szCs w:val="24"/>
          <w:lang w:val="af-ZA"/>
        </w:rPr>
        <w:t xml:space="preserve"> </w:t>
      </w:r>
      <w:r w:rsidRPr="008046B1">
        <w:rPr>
          <w:rFonts w:ascii="GHEA Grapalat" w:eastAsia="Times New Roman" w:hAnsi="GHEA Grapalat" w:cs="Sylfaen"/>
          <w:b/>
          <w:sz w:val="20"/>
          <w:szCs w:val="24"/>
          <w:lang w:val="af-ZA"/>
        </w:rPr>
        <w:t>ՉԿԱՅԱՑԱԾ</w:t>
      </w:r>
      <w:r w:rsidRPr="008046B1">
        <w:rPr>
          <w:rFonts w:ascii="GHEA Grapalat" w:eastAsia="Times New Roman" w:hAnsi="GHEA Grapalat" w:cs="Arial"/>
          <w:b/>
          <w:sz w:val="20"/>
          <w:szCs w:val="24"/>
          <w:lang w:val="af-ZA"/>
        </w:rPr>
        <w:t xml:space="preserve"> </w:t>
      </w:r>
      <w:r w:rsidRPr="008046B1">
        <w:rPr>
          <w:rFonts w:ascii="GHEA Grapalat" w:eastAsia="Times New Roman" w:hAnsi="GHEA Grapalat" w:cs="Sylfaen"/>
          <w:b/>
          <w:sz w:val="20"/>
          <w:szCs w:val="24"/>
          <w:lang w:val="af-ZA"/>
        </w:rPr>
        <w:t>ՀԱՅՏԱՐԱՐԵԼԸ</w:t>
      </w:r>
    </w:p>
    <w:p w14:paraId="6A04FFED" w14:textId="77777777" w:rsidR="003E2D06" w:rsidRPr="003E2D06" w:rsidRDefault="003E2D06" w:rsidP="003E2D06">
      <w:pPr>
        <w:spacing w:after="0" w:line="240" w:lineRule="auto"/>
        <w:jc w:val="center"/>
        <w:rPr>
          <w:rFonts w:ascii="GHEA Grapalat" w:eastAsia="Times New Roman" w:hAnsi="GHEA Grapalat" w:cs="Times New Roman"/>
          <w:b/>
          <w:sz w:val="20"/>
          <w:szCs w:val="24"/>
          <w:lang w:val="af-ZA"/>
        </w:rPr>
      </w:pPr>
    </w:p>
    <w:p w14:paraId="5CDB1C0F"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Times New Roman"/>
          <w:sz w:val="20"/>
          <w:szCs w:val="24"/>
          <w:lang w:val="af-ZA"/>
        </w:rPr>
        <w:t>11.</w:t>
      </w:r>
      <w:r w:rsidRPr="003E2D06">
        <w:rPr>
          <w:rFonts w:ascii="GHEA Grapalat" w:eastAsia="Times New Roman" w:hAnsi="GHEA Grapalat" w:cs="Sylfaen"/>
          <w:sz w:val="20"/>
          <w:szCs w:val="24"/>
          <w:lang w:val="af-ZA"/>
        </w:rPr>
        <w:t xml:space="preserve">1 </w:t>
      </w:r>
      <w:r w:rsidRPr="003E2D06">
        <w:rPr>
          <w:rFonts w:ascii="GHEA Grapalat" w:eastAsia="Times New Roman" w:hAnsi="GHEA Grapalat" w:cs="Sylfaen"/>
          <w:sz w:val="20"/>
          <w:szCs w:val="24"/>
          <w:lang w:val="ru-RU"/>
        </w:rPr>
        <w:t>Օրենքի</w:t>
      </w:r>
      <w:r w:rsidRPr="003E2D06">
        <w:rPr>
          <w:rFonts w:ascii="GHEA Grapalat" w:eastAsia="Times New Roman" w:hAnsi="GHEA Grapalat" w:cs="Sylfaen"/>
          <w:sz w:val="20"/>
          <w:szCs w:val="24"/>
          <w:lang w:val="af-ZA"/>
        </w:rPr>
        <w:t xml:space="preserve"> 37-</w:t>
      </w:r>
      <w:r w:rsidRPr="003E2D06">
        <w:rPr>
          <w:rFonts w:ascii="GHEA Grapalat" w:eastAsia="Times New Roman" w:hAnsi="GHEA Grapalat" w:cs="Sylfaen"/>
          <w:sz w:val="20"/>
          <w:szCs w:val="24"/>
          <w:lang w:val="ru-RU"/>
        </w:rPr>
        <w:t>րդ</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հոդվածի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համաձայն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հանձնաժողովը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ընթացակարգը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չկայացած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հայտարարում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եթե</w:t>
      </w:r>
      <w:r w:rsidRPr="003E2D06">
        <w:rPr>
          <w:rFonts w:ascii="GHEA Grapalat" w:eastAsia="Times New Roman" w:hAnsi="GHEA Grapalat" w:cs="Sylfaen"/>
          <w:sz w:val="20"/>
          <w:szCs w:val="24"/>
          <w:lang w:val="af-ZA"/>
        </w:rPr>
        <w:t>`</w:t>
      </w:r>
    </w:p>
    <w:p w14:paraId="5CD05A0B"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1) </w:t>
      </w:r>
      <w:r w:rsidRPr="003E2D06">
        <w:rPr>
          <w:rFonts w:ascii="GHEA Grapalat" w:eastAsia="Times New Roman" w:hAnsi="GHEA Grapalat" w:cs="Sylfaen"/>
          <w:sz w:val="20"/>
          <w:szCs w:val="24"/>
          <w:lang w:val="ru-RU"/>
        </w:rPr>
        <w:t>հայտերից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ոչ</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մեկը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համապատասխանում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հրավերի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պայմաններին</w:t>
      </w:r>
      <w:r w:rsidRPr="003E2D06">
        <w:rPr>
          <w:rFonts w:ascii="GHEA Grapalat" w:eastAsia="Times New Roman" w:hAnsi="GHEA Grapalat" w:cs="Sylfaen"/>
          <w:sz w:val="20"/>
          <w:szCs w:val="24"/>
          <w:lang w:val="af-ZA"/>
        </w:rPr>
        <w:t>.</w:t>
      </w:r>
    </w:p>
    <w:p w14:paraId="401B35BB" w14:textId="77777777" w:rsidR="003E2D06" w:rsidRPr="00392B25" w:rsidRDefault="003E2D06" w:rsidP="003E2D06">
      <w:pPr>
        <w:spacing w:after="0" w:line="240" w:lineRule="auto"/>
        <w:ind w:firstLine="567"/>
        <w:jc w:val="both"/>
        <w:rPr>
          <w:rFonts w:ascii="GHEA Grapalat" w:eastAsia="Times New Roman" w:hAnsi="GHEA Grapalat" w:cs="Sylfaen"/>
          <w:sz w:val="20"/>
          <w:szCs w:val="24"/>
          <w:vertAlign w:val="superscript"/>
          <w:lang w:val="hy-AM"/>
        </w:rPr>
      </w:pPr>
      <w:r w:rsidRPr="00392B25">
        <w:rPr>
          <w:rFonts w:ascii="GHEA Grapalat" w:eastAsia="Times New Roman" w:hAnsi="GHEA Grapalat" w:cs="Sylfaen"/>
          <w:sz w:val="20"/>
          <w:szCs w:val="24"/>
          <w:lang w:val="af-ZA"/>
        </w:rPr>
        <w:t xml:space="preserve">2) </w:t>
      </w:r>
      <w:r w:rsidRPr="00392B25">
        <w:rPr>
          <w:rFonts w:ascii="GHEA Grapalat" w:eastAsia="Times New Roman" w:hAnsi="GHEA Grapalat" w:cs="Sylfaen"/>
          <w:sz w:val="20"/>
          <w:szCs w:val="24"/>
          <w:lang w:val="ru-RU"/>
        </w:rPr>
        <w:t>դադարում</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է</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գոյություն</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ունենալ</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գնման</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պահանջը</w:t>
      </w:r>
      <w:r w:rsidRPr="00392B25">
        <w:rPr>
          <w:rFonts w:ascii="GHEA Grapalat" w:eastAsia="Times New Roman" w:hAnsi="GHEA Grapalat" w:cs="Sylfaen"/>
          <w:sz w:val="20"/>
          <w:szCs w:val="24"/>
          <w:lang w:val="hy-AM"/>
        </w:rPr>
        <w:t xml:space="preserve">: Ընդ որում </w:t>
      </w:r>
      <w:r w:rsidRPr="00392B25">
        <w:rPr>
          <w:rFonts w:ascii="GHEA Grapalat" w:eastAsia="Times New Roman" w:hAnsi="GHEA Grapalat" w:cs="Sylfaen"/>
          <w:sz w:val="20"/>
          <w:szCs w:val="24"/>
          <w:lang w:val="ru-RU"/>
        </w:rPr>
        <w:t>կազմակերպված</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գնման</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ընթացակարգը</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կարող</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է</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ամբողջությամբ</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կամ</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մասնակի</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չկայացած</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հայտարարվել</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ընդհանուր</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կառավարումն</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իրականացնող</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լիազորված</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մարմնի</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ru-RU"/>
        </w:rPr>
        <w:t>ղեկավարի</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rPr>
        <w:t>որոշման</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rPr>
        <w:t>հիման</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rPr>
        <w:t>վրա</w:t>
      </w:r>
      <w:r w:rsidRPr="00392B25">
        <w:rPr>
          <w:rFonts w:ascii="GHEA Grapalat" w:eastAsia="Times New Roman" w:hAnsi="GHEA Grapalat" w:cs="Sylfaen"/>
          <w:sz w:val="20"/>
          <w:szCs w:val="24"/>
          <w:lang w:val="hy-AM"/>
        </w:rPr>
        <w:t>:</w:t>
      </w:r>
    </w:p>
    <w:p w14:paraId="6EE929B0" w14:textId="77777777" w:rsidR="003E2D06" w:rsidRPr="00392B25" w:rsidRDefault="003E2D06" w:rsidP="003E2D06">
      <w:pPr>
        <w:spacing w:after="0" w:line="240" w:lineRule="auto"/>
        <w:ind w:firstLine="567"/>
        <w:jc w:val="both"/>
        <w:rPr>
          <w:rFonts w:ascii="GHEA Grapalat" w:eastAsia="Times New Roman" w:hAnsi="GHEA Grapalat" w:cs="Sylfaen"/>
          <w:sz w:val="20"/>
          <w:szCs w:val="24"/>
          <w:lang w:val="af-ZA"/>
        </w:rPr>
      </w:pPr>
      <w:r w:rsidRPr="00392B25">
        <w:rPr>
          <w:rFonts w:ascii="GHEA Grapalat" w:eastAsia="Times New Roman" w:hAnsi="GHEA Grapalat" w:cs="Sylfaen"/>
          <w:sz w:val="20"/>
          <w:szCs w:val="24"/>
          <w:lang w:val="af-ZA"/>
        </w:rPr>
        <w:t xml:space="preserve">3) </w:t>
      </w:r>
      <w:r w:rsidRPr="00392B25">
        <w:rPr>
          <w:rFonts w:ascii="GHEA Grapalat" w:eastAsia="Times New Roman" w:hAnsi="GHEA Grapalat" w:cs="Sylfaen"/>
          <w:sz w:val="20"/>
          <w:szCs w:val="24"/>
          <w:lang w:val="hy-AM"/>
        </w:rPr>
        <w:t>ոչ</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hy-AM"/>
        </w:rPr>
        <w:t>մի</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hy-AM"/>
        </w:rPr>
        <w:t>հայտ</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hy-AM"/>
        </w:rPr>
        <w:t>չի</w:t>
      </w:r>
      <w:r w:rsidRPr="00392B25">
        <w:rPr>
          <w:rFonts w:ascii="GHEA Grapalat" w:eastAsia="Times New Roman" w:hAnsi="GHEA Grapalat" w:cs="Sylfaen"/>
          <w:sz w:val="20"/>
          <w:szCs w:val="24"/>
          <w:lang w:val="af-ZA"/>
        </w:rPr>
        <w:t xml:space="preserve"> </w:t>
      </w:r>
      <w:r w:rsidRPr="00392B25">
        <w:rPr>
          <w:rFonts w:ascii="GHEA Grapalat" w:eastAsia="Times New Roman" w:hAnsi="GHEA Grapalat" w:cs="Sylfaen"/>
          <w:sz w:val="20"/>
          <w:szCs w:val="24"/>
          <w:lang w:val="hy-AM"/>
        </w:rPr>
        <w:t>ներկայացվել</w:t>
      </w:r>
      <w:r w:rsidRPr="00392B25">
        <w:rPr>
          <w:rFonts w:ascii="GHEA Grapalat" w:eastAsia="Times New Roman" w:hAnsi="GHEA Grapalat" w:cs="Sylfaen"/>
          <w:sz w:val="20"/>
          <w:szCs w:val="24"/>
          <w:lang w:val="af-ZA"/>
        </w:rPr>
        <w:t>.</w:t>
      </w:r>
    </w:p>
    <w:p w14:paraId="01F12E37"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4) </w:t>
      </w:r>
      <w:r w:rsidRPr="003E2D06">
        <w:rPr>
          <w:rFonts w:ascii="GHEA Grapalat" w:eastAsia="Times New Roman" w:hAnsi="GHEA Grapalat" w:cs="Sylfaen"/>
          <w:sz w:val="20"/>
          <w:szCs w:val="24"/>
          <w:lang w:val="ru-RU"/>
        </w:rPr>
        <w:t>պայմանագիր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կնքվում։</w:t>
      </w:r>
    </w:p>
    <w:p w14:paraId="1C86AF67"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11.2 Գ</w:t>
      </w:r>
      <w:r w:rsidRPr="003E2D06">
        <w:rPr>
          <w:rFonts w:ascii="GHEA Grapalat" w:eastAsia="Times New Roman" w:hAnsi="GHEA Grapalat" w:cs="Sylfaen"/>
          <w:sz w:val="20"/>
          <w:szCs w:val="24"/>
          <w:lang w:val="ru-RU"/>
        </w:rPr>
        <w:t>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ընթացակարգը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չկայացած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հայտարարվելու</w:t>
      </w:r>
      <w:r w:rsidRPr="003E2D06">
        <w:rPr>
          <w:rFonts w:ascii="GHEA Grapalat" w:eastAsia="Times New Roman" w:hAnsi="GHEA Grapalat" w:cs="Sylfaen"/>
          <w:sz w:val="20"/>
          <w:szCs w:val="24"/>
        </w:rPr>
        <w:t>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հաջորդող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աշխատանքային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օրվա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ընթացքում</w:t>
      </w:r>
      <w:r w:rsidRPr="003E2D06">
        <w:rPr>
          <w:rFonts w:ascii="GHEA Grapalat" w:eastAsia="Times New Roman" w:hAnsi="GHEA Grapalat" w:cs="Sylfaen"/>
          <w:sz w:val="20"/>
          <w:szCs w:val="24"/>
          <w:lang w:val="af-ZA"/>
        </w:rPr>
        <w:t>, պ</w:t>
      </w:r>
      <w:r w:rsidRPr="003E2D06">
        <w:rPr>
          <w:rFonts w:ascii="GHEA Grapalat" w:eastAsia="Times New Roman" w:hAnsi="GHEA Grapalat" w:cs="Sylfaen"/>
          <w:sz w:val="20"/>
          <w:szCs w:val="24"/>
          <w:lang w:val="ru-RU"/>
        </w:rPr>
        <w:t>ատվիրատուն</w:t>
      </w:r>
      <w:r w:rsidRPr="003E2D06">
        <w:rPr>
          <w:rFonts w:ascii="GHEA Grapalat" w:eastAsia="Times New Roman" w:hAnsi="GHEA Grapalat" w:cs="Sylfaen"/>
          <w:sz w:val="20"/>
          <w:szCs w:val="24"/>
          <w:lang w:val="af-ZA"/>
        </w:rPr>
        <w:t xml:space="preserve"> տեղեկագրում հրապարակում է </w:t>
      </w:r>
      <w:r w:rsidRPr="003E2D06">
        <w:rPr>
          <w:rFonts w:ascii="GHEA Grapalat" w:eastAsia="Times New Roman" w:hAnsi="GHEA Grapalat" w:cs="Sylfaen"/>
          <w:sz w:val="20"/>
          <w:szCs w:val="24"/>
          <w:lang w:val="ru-RU"/>
        </w:rPr>
        <w:t>հայտարարություն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որում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նշվում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գնման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ընթացակարգը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չկայացած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հայտարարվելու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հիմնավորումը։</w:t>
      </w:r>
      <w:r w:rsidRPr="003E2D06">
        <w:rPr>
          <w:rFonts w:ascii="GHEA Grapalat" w:eastAsia="Times New Roman" w:hAnsi="GHEA Grapalat" w:cs="Sylfaen"/>
          <w:sz w:val="20"/>
          <w:szCs w:val="24"/>
          <w:lang w:val="af-ZA"/>
        </w:rPr>
        <w:t xml:space="preserve"> </w:t>
      </w:r>
    </w:p>
    <w:p w14:paraId="7603B777"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p>
    <w:p w14:paraId="07A25827" w14:textId="77777777" w:rsidR="003E2D06" w:rsidRPr="003E2D06" w:rsidRDefault="003E2D06" w:rsidP="003E2D06">
      <w:pPr>
        <w:spacing w:after="0" w:line="240" w:lineRule="auto"/>
        <w:ind w:firstLine="720"/>
        <w:jc w:val="both"/>
        <w:rPr>
          <w:rFonts w:ascii="GHEA Grapalat" w:eastAsia="Times New Roman" w:hAnsi="GHEA Grapalat" w:cs="Times New Roman"/>
          <w:sz w:val="18"/>
          <w:szCs w:val="18"/>
          <w:u w:val="single"/>
          <w:lang w:val="af-ZA"/>
        </w:rPr>
      </w:pPr>
    </w:p>
    <w:p w14:paraId="7A1C96D2" w14:textId="77777777" w:rsidR="003E2D06" w:rsidRPr="003E2D06" w:rsidRDefault="003E2D06" w:rsidP="003E2D06">
      <w:pPr>
        <w:spacing w:after="0" w:line="240" w:lineRule="auto"/>
        <w:jc w:val="center"/>
        <w:rPr>
          <w:rFonts w:ascii="GHEA Grapalat" w:eastAsia="Times New Roman" w:hAnsi="GHEA Grapalat" w:cs="Times New Roman"/>
          <w:b/>
          <w:sz w:val="20"/>
          <w:szCs w:val="24"/>
          <w:lang w:val="af-ZA"/>
        </w:rPr>
      </w:pPr>
      <w:r w:rsidRPr="003E2D06">
        <w:rPr>
          <w:rFonts w:ascii="GHEA Grapalat" w:eastAsia="Times New Roman" w:hAnsi="GHEA Grapalat" w:cs="Times New Roman"/>
          <w:b/>
          <w:sz w:val="20"/>
          <w:szCs w:val="24"/>
          <w:lang w:val="af-ZA"/>
        </w:rPr>
        <w:t xml:space="preserve">12. ԳՆՄԱՆ ԳՈՐԾԸՆԹԱՑԻ ՀԵՏ ԿԱՊՎԱԾ ԳՈՐԾՈՂՈՒԹՅՈՒՆՆԵՐԸ ԵՎ (ԿԱՄ) </w:t>
      </w:r>
    </w:p>
    <w:p w14:paraId="35D30182" w14:textId="77777777" w:rsidR="003E2D06" w:rsidRPr="003E2D06" w:rsidRDefault="003E2D06" w:rsidP="003E2D06">
      <w:pPr>
        <w:spacing w:after="0" w:line="240" w:lineRule="auto"/>
        <w:jc w:val="center"/>
        <w:rPr>
          <w:rFonts w:ascii="GHEA Grapalat" w:eastAsia="Times New Roman" w:hAnsi="GHEA Grapalat" w:cs="Times New Roman"/>
          <w:b/>
          <w:sz w:val="20"/>
          <w:szCs w:val="24"/>
          <w:lang w:val="af-ZA"/>
        </w:rPr>
      </w:pPr>
      <w:r w:rsidRPr="003E2D06">
        <w:rPr>
          <w:rFonts w:ascii="GHEA Grapalat" w:eastAsia="Times New Roman" w:hAnsi="GHEA Grapalat" w:cs="Times New Roman"/>
          <w:b/>
          <w:sz w:val="20"/>
          <w:szCs w:val="24"/>
          <w:lang w:val="af-ZA"/>
        </w:rPr>
        <w:t xml:space="preserve">ԸՆԴՈՒՆՎԱԾ ՈՐՈՇՈՒՄՆԵՐԸ ԲՈՂՈՔԱՐԿԵԼՈՒ ՄԱՍՆԱԿՑԻ </w:t>
      </w:r>
    </w:p>
    <w:p w14:paraId="7AED9E95" w14:textId="77777777" w:rsidR="003E2D06" w:rsidRPr="003E2D06" w:rsidRDefault="003E2D06" w:rsidP="003E2D06">
      <w:pPr>
        <w:spacing w:after="0" w:line="240" w:lineRule="auto"/>
        <w:jc w:val="center"/>
        <w:rPr>
          <w:rFonts w:ascii="GHEA Grapalat" w:eastAsia="Times New Roman" w:hAnsi="GHEA Grapalat" w:cs="Times New Roman"/>
          <w:b/>
          <w:sz w:val="20"/>
          <w:szCs w:val="24"/>
          <w:lang w:val="af-ZA"/>
        </w:rPr>
      </w:pPr>
      <w:r w:rsidRPr="003E2D06">
        <w:rPr>
          <w:rFonts w:ascii="GHEA Grapalat" w:eastAsia="Times New Roman" w:hAnsi="GHEA Grapalat" w:cs="Times New Roman"/>
          <w:b/>
          <w:sz w:val="20"/>
          <w:szCs w:val="24"/>
          <w:lang w:val="af-ZA"/>
        </w:rPr>
        <w:t>ԻՐԱՎՈՒՆՔԸ ԵՎ ԿԱՐԳԸ</w:t>
      </w:r>
    </w:p>
    <w:p w14:paraId="08E9A97A" w14:textId="77777777" w:rsidR="003E2D06" w:rsidRPr="003E2D06" w:rsidRDefault="003E2D06" w:rsidP="003E2D06">
      <w:pPr>
        <w:spacing w:after="0" w:line="240" w:lineRule="auto"/>
        <w:jc w:val="center"/>
        <w:rPr>
          <w:rFonts w:ascii="GHEA Grapalat" w:eastAsia="Times New Roman" w:hAnsi="GHEA Grapalat" w:cs="Times New Roman"/>
          <w:b/>
          <w:sz w:val="20"/>
          <w:szCs w:val="24"/>
          <w:lang w:val="af-ZA"/>
        </w:rPr>
      </w:pPr>
    </w:p>
    <w:p w14:paraId="07175DCD"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12.1</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lang w:val="ru-RU"/>
        </w:rPr>
        <w:t>Յուրաքանչյուր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իրավունք</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ունի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բողոքարկելու</w:t>
      </w:r>
      <w:r w:rsidRPr="003E2D06">
        <w:rPr>
          <w:rFonts w:ascii="GHEA Grapalat" w:eastAsia="Times New Roman" w:hAnsi="GHEA Grapalat" w:cs="Sylfaen"/>
          <w:sz w:val="20"/>
          <w:szCs w:val="20"/>
          <w:lang w:val="af-ZA"/>
        </w:rPr>
        <w:t xml:space="preserve"> պ</w:t>
      </w:r>
      <w:r w:rsidRPr="003E2D06">
        <w:rPr>
          <w:rFonts w:ascii="GHEA Grapalat" w:eastAsia="Times New Roman" w:hAnsi="GHEA Grapalat" w:cs="Sylfaen"/>
          <w:sz w:val="20"/>
          <w:szCs w:val="20"/>
          <w:lang w:val="ru-RU"/>
        </w:rPr>
        <w:t>ատվիրատուի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հանձնաժողովի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w:t>
      </w:r>
      <w:r w:rsidRPr="003E2D06">
        <w:rPr>
          <w:rFonts w:ascii="GHEA Mariam" w:eastAsia="Times New Roman" w:hAnsi="GHEA Mariam" w:cs="Sylfaen"/>
          <w:sz w:val="20"/>
          <w:szCs w:val="20"/>
          <w:lang w:val="af-ZA"/>
        </w:rPr>
        <w:t xml:space="preserve"> </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գործողությունները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անգործությունը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որոշումները։</w:t>
      </w:r>
    </w:p>
    <w:p w14:paraId="267648F5"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12.2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այդ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թվում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քննման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հարաբերությունները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վարչական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հարաբերություններ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չեն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դրանք</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կարգավորվում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Հայաստանի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Հանարապետության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քաղաքացիաիրավական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հարաբերությունները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կարգավորող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օրենսդրությամբ։</w:t>
      </w:r>
    </w:p>
    <w:p w14:paraId="22D99D6C"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12.3  </w:t>
      </w:r>
      <w:r w:rsidRPr="003E2D06">
        <w:rPr>
          <w:rFonts w:ascii="GHEA Grapalat" w:eastAsia="Times New Roman" w:hAnsi="GHEA Grapalat" w:cs="Sylfaen"/>
          <w:sz w:val="20"/>
          <w:szCs w:val="20"/>
          <w:lang w:val="ru-RU"/>
        </w:rPr>
        <w:t>Յուրաքանչյուր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իրավունք</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ունի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Օրենքի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համաձայն</w:t>
      </w:r>
      <w:r w:rsidRPr="003E2D06">
        <w:rPr>
          <w:rFonts w:ascii="GHEA Grapalat" w:eastAsia="Times New Roman" w:hAnsi="GHEA Grapalat" w:cs="Sylfaen"/>
          <w:sz w:val="20"/>
          <w:szCs w:val="20"/>
          <w:lang w:val="af-ZA"/>
        </w:rPr>
        <w:t>`</w:t>
      </w:r>
    </w:p>
    <w:p w14:paraId="1178F77A"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 </w:t>
      </w:r>
      <w:r w:rsidRPr="003E2D06">
        <w:rPr>
          <w:rFonts w:ascii="GHEA Grapalat" w:eastAsia="Times New Roman" w:hAnsi="GHEA Grapalat" w:cs="Sylfaen"/>
          <w:sz w:val="20"/>
          <w:szCs w:val="20"/>
          <w:lang w:val="ru-RU"/>
        </w:rPr>
        <w:t>նախքան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պայմանագրի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կնքումը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բողոքարկելու</w:t>
      </w:r>
      <w:r w:rsidRPr="003E2D06">
        <w:rPr>
          <w:rFonts w:ascii="GHEA Grapalat" w:eastAsia="Times New Roman" w:hAnsi="GHEA Grapalat" w:cs="Sylfaen"/>
          <w:sz w:val="20"/>
          <w:szCs w:val="20"/>
          <w:lang w:val="af-ZA"/>
        </w:rPr>
        <w:t xml:space="preserve"> պ</w:t>
      </w:r>
      <w:r w:rsidRPr="003E2D06">
        <w:rPr>
          <w:rFonts w:ascii="GHEA Grapalat" w:eastAsia="Times New Roman" w:hAnsi="GHEA Grapalat" w:cs="Sylfaen"/>
          <w:sz w:val="20"/>
          <w:szCs w:val="20"/>
          <w:lang w:val="ru-RU"/>
        </w:rPr>
        <w:t>ատվիրատուի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հանձնաժողովի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գործողությունները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անգործությունը</w:t>
      </w:r>
      <w:r w:rsidRPr="003E2D06">
        <w:rPr>
          <w:rFonts w:ascii="GHEA Grapalat" w:eastAsia="Times New Roman" w:hAnsi="GHEA Grapalat" w:cs="Sylfaen"/>
          <w:sz w:val="20"/>
          <w:szCs w:val="20"/>
          <w:lang w:val="af-ZA"/>
        </w:rPr>
        <w:t xml:space="preserve">) և </w:t>
      </w:r>
      <w:r w:rsidRPr="003E2D06">
        <w:rPr>
          <w:rFonts w:ascii="GHEA Grapalat" w:eastAsia="Times New Roman" w:hAnsi="GHEA Grapalat" w:cs="Sylfaen"/>
          <w:sz w:val="20"/>
          <w:szCs w:val="20"/>
          <w:lang w:val="ru-RU"/>
        </w:rPr>
        <w:t>որոշումները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անձին</w:t>
      </w:r>
      <w:r w:rsidRPr="003E2D06">
        <w:rPr>
          <w:rFonts w:ascii="GHEA Grapalat" w:eastAsia="Times New Roman" w:hAnsi="GHEA Grapalat" w:cs="Sylfaen"/>
          <w:sz w:val="20"/>
          <w:szCs w:val="20"/>
          <w:lang w:val="af-ZA"/>
        </w:rPr>
        <w:t>:</w:t>
      </w:r>
    </w:p>
    <w:p w14:paraId="68BAC27C"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bookmarkStart w:id="11" w:name="_Hlk9264573"/>
      <w:r w:rsidRPr="003E2D06">
        <w:rPr>
          <w:rFonts w:ascii="GHEA Grapalat" w:eastAsia="Times New Roman"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1"/>
    <w:p w14:paraId="5FC3ED9B"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2) </w:t>
      </w:r>
      <w:r w:rsidRPr="003E2D06">
        <w:rPr>
          <w:rFonts w:ascii="GHEA Grapalat" w:eastAsia="Times New Roman" w:hAnsi="GHEA Grapalat" w:cs="Sylfaen"/>
          <w:sz w:val="20"/>
          <w:szCs w:val="20"/>
          <w:lang w:val="ru-RU"/>
        </w:rPr>
        <w:t>դատական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կարգով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բողոքարկելու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w:t>
      </w:r>
      <w:r w:rsidRPr="003E2D06">
        <w:rPr>
          <w:rFonts w:ascii="GHEA Grapalat" w:eastAsia="Times New Roman" w:hAnsi="GHEA Grapalat" w:cs="Sylfaen"/>
          <w:sz w:val="20"/>
          <w:szCs w:val="20"/>
          <w:lang w:val="af-ZA"/>
        </w:rPr>
        <w:t>, պ</w:t>
      </w:r>
      <w:r w:rsidRPr="003E2D06">
        <w:rPr>
          <w:rFonts w:ascii="GHEA Grapalat" w:eastAsia="Times New Roman" w:hAnsi="GHEA Grapalat" w:cs="Sylfaen"/>
          <w:sz w:val="20"/>
          <w:szCs w:val="20"/>
          <w:lang w:val="ru-RU"/>
        </w:rPr>
        <w:t>ատվիրատուի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հանձնաժողովի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գործողությունները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անգործությունը</w:t>
      </w:r>
      <w:r w:rsidRPr="003E2D06">
        <w:rPr>
          <w:rFonts w:ascii="GHEA Grapalat" w:eastAsia="Times New Roman" w:hAnsi="GHEA Grapalat" w:cs="Sylfaen"/>
          <w:sz w:val="20"/>
          <w:szCs w:val="20"/>
          <w:lang w:val="af-ZA"/>
        </w:rPr>
        <w:t xml:space="preserve">) և </w:t>
      </w:r>
      <w:r w:rsidRPr="003E2D06">
        <w:rPr>
          <w:rFonts w:ascii="GHEA Grapalat" w:eastAsia="Times New Roman" w:hAnsi="GHEA Grapalat" w:cs="Sylfaen"/>
          <w:sz w:val="20"/>
          <w:szCs w:val="20"/>
          <w:lang w:val="ru-RU"/>
        </w:rPr>
        <w:t>որոշումները։</w:t>
      </w:r>
    </w:p>
    <w:p w14:paraId="7A7F35FC"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12.4  </w:t>
      </w:r>
      <w:r w:rsidRPr="003E2D06">
        <w:rPr>
          <w:rFonts w:ascii="GHEA Grapalat" w:eastAsia="Times New Roman" w:hAnsi="GHEA Grapalat" w:cs="Sylfaen"/>
          <w:sz w:val="20"/>
          <w:szCs w:val="20"/>
          <w:lang w:val="ru-RU"/>
        </w:rPr>
        <w:t>Եթե</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ներկայացրած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բողոքարկում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w:t>
      </w:r>
    </w:p>
    <w:p w14:paraId="7D470D36"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 </w:t>
      </w:r>
      <w:r w:rsidRPr="003E2D06">
        <w:rPr>
          <w:rFonts w:ascii="GHEA Grapalat" w:eastAsia="Times New Roman" w:hAnsi="GHEA Grapalat" w:cs="Sylfaen"/>
          <w:sz w:val="20"/>
          <w:szCs w:val="20"/>
          <w:lang w:val="ru-RU"/>
        </w:rPr>
        <w:t>պայմանագիր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կնքելու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ապա</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w:t>
      </w:r>
      <w:r w:rsidRPr="003E2D06">
        <w:rPr>
          <w:rFonts w:ascii="GHEA Grapalat" w:eastAsia="Times New Roman" w:hAnsi="GHEA Grapalat" w:cs="Sylfaen"/>
          <w:sz w:val="20"/>
          <w:szCs w:val="20"/>
        </w:rPr>
        <w:t>ն</w:t>
      </w:r>
      <w:r w:rsidRPr="003E2D06">
        <w:rPr>
          <w:rFonts w:ascii="GHEA Grapalat" w:eastAsia="Times New Roman" w:hAnsi="GHEA Grapalat" w:cs="Sylfaen"/>
          <w:sz w:val="20"/>
          <w:szCs w:val="20"/>
          <w:lang w:val="ru-RU"/>
        </w:rPr>
        <w:t>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սույն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հրավերի</w:t>
      </w:r>
      <w:r w:rsidRPr="003E2D06">
        <w:rPr>
          <w:rFonts w:ascii="GHEA Grapalat" w:eastAsia="Times New Roman" w:hAnsi="GHEA Grapalat" w:cs="Sylfaen"/>
          <w:sz w:val="20"/>
          <w:szCs w:val="20"/>
          <w:lang w:val="af-ZA"/>
        </w:rPr>
        <w:t xml:space="preserve"> 1-</w:t>
      </w:r>
      <w:r w:rsidRPr="003E2D06">
        <w:rPr>
          <w:rFonts w:ascii="GHEA Grapalat" w:eastAsia="Times New Roman" w:hAnsi="GHEA Grapalat" w:cs="Sylfaen"/>
          <w:sz w:val="20"/>
          <w:szCs w:val="20"/>
        </w:rPr>
        <w:t>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մասի</w:t>
      </w:r>
      <w:r w:rsidRPr="003E2D06">
        <w:rPr>
          <w:rFonts w:ascii="GHEA Grapalat" w:eastAsia="Times New Roman" w:hAnsi="GHEA Grapalat" w:cs="Sylfaen"/>
          <w:sz w:val="20"/>
          <w:szCs w:val="20"/>
          <w:lang w:val="af-ZA"/>
        </w:rPr>
        <w:t xml:space="preserve"> 8.28-</w:t>
      </w:r>
      <w:r w:rsidRPr="003E2D06">
        <w:rPr>
          <w:rFonts w:ascii="GHEA Grapalat" w:eastAsia="Times New Roman" w:hAnsi="GHEA Grapalat" w:cs="Sylfaen"/>
          <w:sz w:val="20"/>
          <w:szCs w:val="20"/>
          <w:lang w:val="ru-RU"/>
        </w:rPr>
        <w:t>րդ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կետով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նախատեսված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անգործության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ժամանակահատվածում</w:t>
      </w:r>
      <w:r w:rsidRPr="003E2D06">
        <w:rPr>
          <w:rFonts w:ascii="GHEA Grapalat" w:eastAsia="Times New Roman" w:hAnsi="GHEA Grapalat" w:cs="Sylfaen"/>
          <w:sz w:val="20"/>
          <w:szCs w:val="20"/>
          <w:lang w:val="af-ZA"/>
        </w:rPr>
        <w:t>.</w:t>
      </w:r>
    </w:p>
    <w:p w14:paraId="29D2DCCF"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2) </w:t>
      </w:r>
      <w:r w:rsidRPr="003E2D06">
        <w:rPr>
          <w:rFonts w:ascii="GHEA Grapalat" w:eastAsia="Times New Roman" w:hAnsi="GHEA Grapalat" w:cs="Sylfaen"/>
          <w:sz w:val="20"/>
          <w:szCs w:val="20"/>
          <w:lang w:val="ru-RU"/>
        </w:rPr>
        <w:t>գնման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առարկայի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բնութագրերը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հրավերի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պահանջները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ապա</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w:t>
      </w:r>
      <w:r w:rsidRPr="003E2D06">
        <w:rPr>
          <w:rFonts w:ascii="GHEA Grapalat" w:eastAsia="Times New Roman" w:hAnsi="GHEA Grapalat" w:cs="Sylfaen"/>
          <w:sz w:val="20"/>
          <w:szCs w:val="20"/>
        </w:rPr>
        <w:t>ն</w:t>
      </w:r>
      <w:r w:rsidRPr="003E2D06">
        <w:rPr>
          <w:rFonts w:ascii="GHEA Grapalat" w:eastAsia="Times New Roman" w:hAnsi="GHEA Grapalat" w:cs="Sylfaen"/>
          <w:sz w:val="20"/>
          <w:szCs w:val="20"/>
          <w:lang w:val="ru-RU"/>
        </w:rPr>
        <w:t>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մինչև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հայտերի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վերջնաժամկետը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լրանալը</w:t>
      </w:r>
      <w:r w:rsidRPr="003E2D06">
        <w:rPr>
          <w:rFonts w:ascii="GHEA Grapalat" w:eastAsia="Times New Roman" w:hAnsi="GHEA Grapalat" w:cs="Sylfaen"/>
          <w:sz w:val="20"/>
          <w:szCs w:val="20"/>
          <w:lang w:val="af-ZA"/>
        </w:rPr>
        <w:t xml:space="preserve">:  </w:t>
      </w:r>
    </w:p>
    <w:p w14:paraId="196DC559"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12.5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գրավոր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ստորագրված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դրանում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ներառելով</w:t>
      </w:r>
      <w:r w:rsidRPr="003E2D06">
        <w:rPr>
          <w:rFonts w:ascii="GHEA Grapalat" w:eastAsia="Times New Roman" w:hAnsi="GHEA Grapalat" w:cs="Sylfaen"/>
          <w:sz w:val="20"/>
          <w:szCs w:val="20"/>
          <w:lang w:val="af-ZA"/>
        </w:rPr>
        <w:t>`</w:t>
      </w:r>
    </w:p>
    <w:p w14:paraId="23389A23"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ներկայացրած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անվանումը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անունը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ազգանունը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հաստատող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փաստաթղթի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պատճենը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հասցեն</w:t>
      </w:r>
      <w:r w:rsidRPr="003E2D06">
        <w:rPr>
          <w:rFonts w:ascii="GHEA Grapalat" w:eastAsia="Times New Roman" w:hAnsi="GHEA Grapalat" w:cs="Sylfaen"/>
          <w:sz w:val="20"/>
          <w:szCs w:val="20"/>
          <w:lang w:val="af-ZA"/>
        </w:rPr>
        <w:t>.</w:t>
      </w:r>
    </w:p>
    <w:p w14:paraId="4D7DEA09"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2) պ</w:t>
      </w:r>
      <w:r w:rsidRPr="003E2D06">
        <w:rPr>
          <w:rFonts w:ascii="GHEA Grapalat" w:eastAsia="Times New Roman" w:hAnsi="GHEA Grapalat" w:cs="Sylfaen"/>
          <w:sz w:val="20"/>
          <w:szCs w:val="20"/>
          <w:lang w:val="ru-RU"/>
        </w:rPr>
        <w:t>ատվիրատուի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անվանումը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հասցեն</w:t>
      </w:r>
      <w:r w:rsidRPr="003E2D06">
        <w:rPr>
          <w:rFonts w:ascii="GHEA Grapalat" w:eastAsia="Times New Roman" w:hAnsi="GHEA Grapalat" w:cs="Sylfaen"/>
          <w:sz w:val="20"/>
          <w:szCs w:val="20"/>
          <w:lang w:val="af-ZA"/>
        </w:rPr>
        <w:t>.</w:t>
      </w:r>
    </w:p>
    <w:p w14:paraId="72883362"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3) </w:t>
      </w:r>
      <w:r w:rsidRPr="003E2D06">
        <w:rPr>
          <w:rFonts w:ascii="GHEA Grapalat" w:eastAsia="Times New Roman" w:hAnsi="GHEA Grapalat" w:cs="Sylfaen"/>
          <w:sz w:val="20"/>
          <w:szCs w:val="20"/>
          <w:lang w:val="ru-RU"/>
        </w:rPr>
        <w:t>բողոքարկվող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ընթացակարգի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ծածկագիրը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առարկան</w:t>
      </w:r>
      <w:r w:rsidRPr="003E2D06">
        <w:rPr>
          <w:rFonts w:ascii="GHEA Grapalat" w:eastAsia="Times New Roman" w:hAnsi="GHEA Grapalat" w:cs="Sylfaen"/>
          <w:sz w:val="20"/>
          <w:szCs w:val="20"/>
          <w:lang w:val="af-ZA"/>
        </w:rPr>
        <w:t>.</w:t>
      </w:r>
    </w:p>
    <w:p w14:paraId="6E2827D1"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4) </w:t>
      </w:r>
      <w:r w:rsidRPr="003E2D06">
        <w:rPr>
          <w:rFonts w:ascii="GHEA Grapalat" w:eastAsia="Times New Roman" w:hAnsi="GHEA Grapalat" w:cs="Sylfaen"/>
          <w:sz w:val="20"/>
          <w:szCs w:val="20"/>
          <w:lang w:val="ru-RU"/>
        </w:rPr>
        <w:t>վեճի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առարկան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ներկայացրած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պահանջը</w:t>
      </w:r>
      <w:r w:rsidRPr="003E2D06">
        <w:rPr>
          <w:rFonts w:ascii="GHEA Grapalat" w:eastAsia="Times New Roman" w:hAnsi="GHEA Grapalat" w:cs="Sylfaen"/>
          <w:sz w:val="20"/>
          <w:szCs w:val="20"/>
          <w:lang w:val="af-ZA"/>
        </w:rPr>
        <w:t>.</w:t>
      </w:r>
    </w:p>
    <w:p w14:paraId="158C6873"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5) </w:t>
      </w:r>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փաստացի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իրավական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հիմքերը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ապացույցները</w:t>
      </w:r>
      <w:r w:rsidRPr="003E2D06">
        <w:rPr>
          <w:rFonts w:ascii="GHEA Grapalat" w:eastAsia="Times New Roman" w:hAnsi="GHEA Grapalat" w:cs="Sylfaen"/>
          <w:sz w:val="20"/>
          <w:szCs w:val="20"/>
          <w:lang w:val="af-ZA"/>
        </w:rPr>
        <w:t>.</w:t>
      </w:r>
    </w:p>
    <w:p w14:paraId="468FD06E"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eastAsia="ru-RU"/>
        </w:rPr>
      </w:pPr>
      <w:r w:rsidRPr="003E2D06">
        <w:rPr>
          <w:rFonts w:ascii="GHEA Grapalat" w:eastAsia="Times New Roman" w:hAnsi="GHEA Grapalat" w:cs="Sylfaen"/>
          <w:sz w:val="20"/>
          <w:szCs w:val="20"/>
          <w:lang w:val="af-ZA"/>
        </w:rPr>
        <w:t xml:space="preserve">6) </w:t>
      </w:r>
      <w:r w:rsidRPr="003E2D06">
        <w:rPr>
          <w:rFonts w:ascii="GHEA Grapalat" w:eastAsia="Times New Roman" w:hAnsi="GHEA Grapalat" w:cs="Sylfaen"/>
          <w:sz w:val="20"/>
          <w:szCs w:val="20"/>
          <w:lang w:val="ru-RU"/>
        </w:rPr>
        <w:t>բողոքարկման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վճարը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կատարած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լինելը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հիմնավորող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փաստաթղթի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պատճենը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Ը</w:t>
      </w:r>
      <w:r w:rsidRPr="003E2D06">
        <w:rPr>
          <w:rFonts w:ascii="GHEA Grapalat" w:eastAsia="Times New Roman" w:hAnsi="GHEA Grapalat" w:cs="Sylfaen"/>
          <w:sz w:val="20"/>
          <w:szCs w:val="20"/>
          <w:lang w:val="ru-RU"/>
        </w:rPr>
        <w:t>նդ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բողոքարկման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վճարի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չափը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կազմում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30 </w:t>
      </w:r>
      <w:r w:rsidRPr="003E2D06">
        <w:rPr>
          <w:rFonts w:ascii="GHEA Grapalat" w:eastAsia="Times New Roman" w:hAnsi="GHEA Grapalat" w:cs="Sylfaen"/>
          <w:sz w:val="20"/>
          <w:szCs w:val="20"/>
          <w:lang w:val="ru-RU"/>
        </w:rPr>
        <w:t>հազար</w:t>
      </w:r>
      <w:r w:rsidRPr="003E2D06">
        <w:rPr>
          <w:rFonts w:ascii="GHEA Grapalat" w:eastAsia="Times New Roman" w:hAnsi="GHEA Grapalat" w:cs="Sylfaen"/>
          <w:sz w:val="20"/>
          <w:szCs w:val="20"/>
          <w:lang w:val="af-ZA"/>
        </w:rPr>
        <w:t xml:space="preserve"> ՀՀ </w:t>
      </w:r>
      <w:r w:rsidRPr="003E2D06">
        <w:rPr>
          <w:rFonts w:ascii="GHEA Grapalat" w:eastAsia="Times New Roman" w:hAnsi="GHEA Grapalat" w:cs="Sylfaen"/>
          <w:sz w:val="20"/>
          <w:szCs w:val="20"/>
          <w:lang w:val="ru-RU"/>
        </w:rPr>
        <w:t>դրամ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վճարվում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ՀՀ</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պետական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բյուջե</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այդ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նպատակով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լիազորված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մարմնի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անվամբ</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բացված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Times New Roman"/>
          <w:sz w:val="20"/>
          <w:szCs w:val="20"/>
          <w:lang w:val="af-ZA"/>
        </w:rPr>
        <w:t>«</w:t>
      </w:r>
      <w:r w:rsidRPr="003E2D06">
        <w:rPr>
          <w:rFonts w:ascii="GHEA Grapalat" w:eastAsia="Times New Roman" w:hAnsi="GHEA Grapalat" w:cs="Sylfaen"/>
          <w:sz w:val="20"/>
          <w:szCs w:val="20"/>
          <w:lang w:val="af-ZA"/>
        </w:rPr>
        <w:t>900008000482</w:t>
      </w:r>
      <w:r w:rsidRPr="003E2D06">
        <w:rPr>
          <w:rFonts w:ascii="GHEA Grapalat" w:eastAsia="Times New Roman" w:hAnsi="GHEA Grapalat" w:cs="Times New Roman"/>
          <w:sz w:val="20"/>
          <w:szCs w:val="20"/>
          <w:lang w:val="af-ZA"/>
        </w:rPr>
        <w:t>»</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գանձապետական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հաշվին</w:t>
      </w:r>
      <w:r w:rsidRPr="003E2D06">
        <w:rPr>
          <w:rFonts w:ascii="GHEA Grapalat" w:eastAsia="Times New Roman" w:hAnsi="GHEA Grapalat" w:cs="Sylfaen"/>
          <w:sz w:val="20"/>
          <w:szCs w:val="20"/>
          <w:lang w:val="af-ZA"/>
        </w:rPr>
        <w:t>:</w:t>
      </w:r>
      <w:r w:rsidRPr="003E2D06">
        <w:rPr>
          <w:rFonts w:ascii="GHEA Grapalat" w:eastAsia="Times New Roman" w:hAnsi="GHEA Grapalat" w:cs="Sylfaen"/>
          <w:sz w:val="20"/>
          <w:szCs w:val="20"/>
          <w:lang w:val="af-ZA" w:eastAsia="ru-RU"/>
        </w:rPr>
        <w:t xml:space="preserve"> </w:t>
      </w:r>
    </w:p>
    <w:p w14:paraId="163BDED6"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7) </w:t>
      </w:r>
      <w:r w:rsidRPr="003E2D06">
        <w:rPr>
          <w:rFonts w:ascii="GHEA Grapalat" w:eastAsia="Times New Roman" w:hAnsi="GHEA Grapalat" w:cs="Sylfaen"/>
          <w:sz w:val="20"/>
          <w:szCs w:val="20"/>
          <w:lang w:val="ru-RU"/>
        </w:rPr>
        <w:t>այն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բանկի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անվանումը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հաշվեհամարը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որի</w:t>
      </w:r>
      <w:r w:rsidRPr="003E2D06">
        <w:rPr>
          <w:rFonts w:ascii="GHEA Grapalat" w:eastAsia="Times New Roman" w:hAnsi="GHEA Grapalat" w:cs="Sylfaen"/>
          <w:sz w:val="20"/>
          <w:szCs w:val="20"/>
        </w:rPr>
        <w:t>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բավարարվելու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դեպքում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պետք</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փոխանցվի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վճարը</w:t>
      </w:r>
      <w:r w:rsidRPr="003E2D06">
        <w:rPr>
          <w:rFonts w:ascii="GHEA Grapalat" w:eastAsia="Times New Roman" w:hAnsi="GHEA Grapalat" w:cs="Sylfaen"/>
          <w:sz w:val="20"/>
          <w:szCs w:val="20"/>
          <w:lang w:val="af-ZA"/>
        </w:rPr>
        <w:t>.</w:t>
      </w:r>
    </w:p>
    <w:p w14:paraId="11E0672D"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8) </w:t>
      </w:r>
      <w:r w:rsidRPr="003E2D06">
        <w:rPr>
          <w:rFonts w:ascii="GHEA Grapalat" w:eastAsia="Times New Roman" w:hAnsi="GHEA Grapalat" w:cs="Sylfaen"/>
          <w:sz w:val="20"/>
          <w:szCs w:val="20"/>
          <w:lang w:val="ru-RU"/>
        </w:rPr>
        <w:t>այլ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անհրաժեշտ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տեղեկություններ։</w:t>
      </w:r>
    </w:p>
    <w:p w14:paraId="68E2DBFF"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3E2D06">
        <w:rPr>
          <w:rFonts w:ascii="Calibri" w:eastAsia="Times New Roman" w:hAnsi="Calibri" w:cs="Calibri"/>
          <w:sz w:val="20"/>
          <w:szCs w:val="20"/>
          <w:lang w:val="af-ZA"/>
        </w:rPr>
        <w:t> </w:t>
      </w:r>
      <w:r w:rsidRPr="003E2D06">
        <w:rPr>
          <w:rFonts w:ascii="GHEA Grapalat" w:eastAsia="Times New Roman" w:hAnsi="GHEA Grapalat" w:cs="Sylfaen"/>
          <w:sz w:val="20"/>
          <w:szCs w:val="20"/>
          <w:lang w:val="af-ZA"/>
        </w:rPr>
        <w:t xml:space="preserve">  12.7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այդ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թվում</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մասնակի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բավարարվելու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մասին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անձի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կողմից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կայացված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lastRenderedPageBreak/>
        <w:t>տեղեկագրում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հրապարակվելուն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հաջորդող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աշխատանքային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տվյալ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կայացրած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անձը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գրավոր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լիազորված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մարմնին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տրամադրում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բողոքարկման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վճարը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կատարած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լինելը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հավաստող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փաստաթղթի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պատճենը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բանկի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անվանումը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հաշվեհամարը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պետք</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փոխանցվի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վերադարձվող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գումարը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Լ</w:t>
      </w:r>
      <w:r w:rsidRPr="003E2D06">
        <w:rPr>
          <w:rFonts w:ascii="GHEA Grapalat" w:eastAsia="Times New Roman" w:hAnsi="GHEA Grapalat" w:cs="Sylfaen"/>
          <w:sz w:val="20"/>
          <w:szCs w:val="20"/>
          <w:lang w:val="ru-RU"/>
        </w:rPr>
        <w:t>իազորված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մարմինը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սույն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կետում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նշված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փաստաթղթի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պատճենը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ստանալու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հաջորդող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հինգ</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աշխատանքային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ընթացքում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բողոքարկման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վճարը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փոխանցում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վճարած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բանկային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հաշվին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փոխանցելու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միջոցով</w:t>
      </w:r>
      <w:r w:rsidRPr="003E2D06">
        <w:rPr>
          <w:rFonts w:ascii="GHEA Grapalat" w:eastAsia="Times New Roman" w:hAnsi="GHEA Grapalat" w:cs="Sylfaen"/>
          <w:sz w:val="20"/>
          <w:szCs w:val="20"/>
          <w:lang w:val="af-ZA"/>
        </w:rPr>
        <w:t>:</w:t>
      </w:r>
    </w:p>
    <w:p w14:paraId="621EBDBF"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12.8 </w:t>
      </w:r>
      <w:bookmarkStart w:id="12" w:name="_Hlk9264773"/>
      <w:r w:rsidRPr="003E2D06">
        <w:rPr>
          <w:rFonts w:ascii="GHEA Grapalat" w:eastAsia="Times New Roman"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12"/>
      <w:r w:rsidRPr="003E2D06">
        <w:rPr>
          <w:rFonts w:ascii="GHEA Grapalat" w:eastAsia="Times New Roman" w:hAnsi="GHEA Grapalat" w:cs="Sylfaen"/>
          <w:sz w:val="20"/>
          <w:szCs w:val="20"/>
          <w:lang w:val="ru-RU"/>
        </w:rPr>
        <w:t>Ընդ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եթե</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սույն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հրավերի</w:t>
      </w:r>
      <w:r w:rsidRPr="003E2D06">
        <w:rPr>
          <w:rFonts w:ascii="GHEA Grapalat" w:eastAsia="Times New Roman" w:hAnsi="GHEA Grapalat" w:cs="Sylfaen"/>
          <w:sz w:val="20"/>
          <w:szCs w:val="20"/>
          <w:lang w:val="af-ZA"/>
        </w:rPr>
        <w:t xml:space="preserve"> 1-</w:t>
      </w:r>
      <w:r w:rsidRPr="003E2D06">
        <w:rPr>
          <w:rFonts w:ascii="GHEA Grapalat" w:eastAsia="Times New Roman" w:hAnsi="GHEA Grapalat" w:cs="Sylfaen"/>
          <w:sz w:val="20"/>
          <w:szCs w:val="20"/>
        </w:rPr>
        <w:t>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մասի</w:t>
      </w:r>
      <w:r w:rsidRPr="003E2D06">
        <w:rPr>
          <w:rFonts w:ascii="GHEA Grapalat" w:eastAsia="Times New Roman" w:hAnsi="GHEA Grapalat" w:cs="Sylfaen"/>
          <w:sz w:val="20"/>
          <w:szCs w:val="20"/>
          <w:lang w:val="af-ZA"/>
        </w:rPr>
        <w:t xml:space="preserve"> 12.4 </w:t>
      </w:r>
      <w:r w:rsidRPr="003E2D06">
        <w:rPr>
          <w:rFonts w:ascii="GHEA Grapalat" w:eastAsia="Times New Roman" w:hAnsi="GHEA Grapalat" w:cs="Sylfaen"/>
          <w:sz w:val="20"/>
          <w:szCs w:val="20"/>
          <w:lang w:val="ru-RU"/>
        </w:rPr>
        <w:t>կետի</w:t>
      </w:r>
      <w:r w:rsidRPr="003E2D06">
        <w:rPr>
          <w:rFonts w:ascii="GHEA Grapalat" w:eastAsia="Times New Roman" w:hAnsi="GHEA Grapalat" w:cs="Sylfaen"/>
          <w:sz w:val="20"/>
          <w:szCs w:val="20"/>
          <w:lang w:val="af-ZA"/>
        </w:rPr>
        <w:t xml:space="preserve"> 2-</w:t>
      </w:r>
      <w:r w:rsidRPr="003E2D06">
        <w:rPr>
          <w:rFonts w:ascii="GHEA Grapalat" w:eastAsia="Times New Roman" w:hAnsi="GHEA Grapalat" w:cs="Sylfaen"/>
          <w:sz w:val="20"/>
          <w:szCs w:val="20"/>
          <w:lang w:val="ru-RU"/>
        </w:rPr>
        <w:t>րդ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ենթակետով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սահմանված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ժամկետում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չի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բավարարել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Օրենքի</w:t>
      </w:r>
      <w:r w:rsidRPr="003E2D06">
        <w:rPr>
          <w:rFonts w:ascii="GHEA Grapalat" w:eastAsia="Times New Roman" w:hAnsi="GHEA Grapalat" w:cs="Sylfaen"/>
          <w:sz w:val="20"/>
          <w:szCs w:val="20"/>
          <w:lang w:val="af-ZA"/>
        </w:rPr>
        <w:t xml:space="preserve"> 50-</w:t>
      </w:r>
      <w:r w:rsidRPr="003E2D06">
        <w:rPr>
          <w:rFonts w:ascii="GHEA Grapalat" w:eastAsia="Times New Roman" w:hAnsi="GHEA Grapalat" w:cs="Sylfaen"/>
          <w:sz w:val="20"/>
          <w:szCs w:val="20"/>
          <w:lang w:val="ru-RU"/>
        </w:rPr>
        <w:t>րդ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հոդվածի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պահանջները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ապա</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սույն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կետով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սահմանված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ժամկետում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շտկված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համարվում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սահմանված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ժամկետում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ներկայացված</w:t>
      </w:r>
      <w:r w:rsidRPr="003E2D06">
        <w:rPr>
          <w:rFonts w:ascii="GHEA Grapalat" w:eastAsia="Times New Roman" w:hAnsi="GHEA Grapalat" w:cs="Sylfaen"/>
          <w:sz w:val="20"/>
          <w:szCs w:val="20"/>
          <w:lang w:val="af-ZA"/>
        </w:rPr>
        <w:t>:</w:t>
      </w:r>
    </w:p>
    <w:p w14:paraId="506228BE"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12.9</w:t>
      </w:r>
      <w:bookmarkStart w:id="13" w:name="_Hlk9264833"/>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վարույթ</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ընդունելու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օրվանից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մեկ</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աշխատանքային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ընթացքում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դրա</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վերաբերյալ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հայտարարությունը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հրապարակում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տեղեկագրում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հայտարարության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մեջ</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նշվում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նպատակով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հրավիրվող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նիստերին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առցանց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հետևելու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համացանցային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հղումը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համարվում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վարույթ</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ընդունված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արձանագրված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թերությունների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վերացման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վերաբերյալ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սույն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հրավերի</w:t>
      </w:r>
      <w:r w:rsidRPr="003E2D06">
        <w:rPr>
          <w:rFonts w:ascii="GHEA Grapalat" w:eastAsia="Times New Roman" w:hAnsi="GHEA Grapalat" w:cs="Sylfaen"/>
          <w:sz w:val="20"/>
          <w:szCs w:val="20"/>
          <w:lang w:val="af-ZA"/>
        </w:rPr>
        <w:t xml:space="preserve"> 12.8 </w:t>
      </w:r>
      <w:r w:rsidRPr="003E2D06">
        <w:rPr>
          <w:rFonts w:ascii="GHEA Grapalat" w:eastAsia="Times New Roman" w:hAnsi="GHEA Grapalat" w:cs="Sylfaen"/>
          <w:sz w:val="20"/>
          <w:szCs w:val="20"/>
          <w:lang w:val="ru-RU"/>
        </w:rPr>
        <w:t>կետով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նախատեսված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ժամկետը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լրանալու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իսկ</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թերությունները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վերացված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ներկայացվելու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դեպքում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տրամադրվելու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օրվանից</w:t>
      </w:r>
      <w:r w:rsidRPr="003E2D06">
        <w:rPr>
          <w:rFonts w:ascii="GHEA Grapalat" w:eastAsia="Times New Roman" w:hAnsi="GHEA Grapalat" w:cs="Sylfaen"/>
          <w:sz w:val="20"/>
          <w:szCs w:val="20"/>
          <w:lang w:val="af-ZA"/>
        </w:rPr>
        <w:t>:</w:t>
      </w:r>
    </w:p>
    <w:p w14:paraId="60C1F17D"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12.10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վարույթ</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ընդունվելու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օրվանից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երկու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աշխատանքային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ընթացքում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գրությամբ</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դիմում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պատվիրատուին՝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վերաբերյալ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գրավոր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դիրքորոշում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ինչպես</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նաև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կայացնելու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անհրաժեշտ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գրությամբ</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նշված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փաստաթղթերը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ներկայացնելու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պահանջով՝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կցելով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պատճենը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կից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փաստաթղթերը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առկայության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դեպքում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վերաբերյալ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պատվիրատուի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դիրքորոշումը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պահանջված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փաստաթղթեր</w:t>
      </w:r>
      <w:r w:rsidRPr="003E2D06">
        <w:rPr>
          <w:rFonts w:ascii="GHEA Grapalat" w:eastAsia="Times New Roman" w:hAnsi="GHEA Grapalat" w:cs="Sylfaen"/>
          <w:sz w:val="20"/>
          <w:szCs w:val="20"/>
        </w:rPr>
        <w:t>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ա</w:t>
      </w:r>
      <w:r w:rsidRPr="003E2D06">
        <w:rPr>
          <w:rFonts w:ascii="GHEA Grapalat" w:eastAsia="Times New Roman" w:hAnsi="GHEA Grapalat" w:cs="Sylfaen"/>
          <w:sz w:val="20"/>
          <w:szCs w:val="20"/>
          <w:lang w:val="ru-RU"/>
        </w:rPr>
        <w:t>նձին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գրավոր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դրանց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բնօրինակից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արտատպված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սկանավորված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ձևով</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սույն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հրավերի</w:t>
      </w:r>
      <w:r w:rsidRPr="003E2D06">
        <w:rPr>
          <w:rFonts w:ascii="GHEA Grapalat" w:eastAsia="Times New Roman" w:hAnsi="GHEA Grapalat" w:cs="Sylfaen"/>
          <w:sz w:val="20"/>
          <w:szCs w:val="20"/>
          <w:lang w:val="af-ZA"/>
        </w:rPr>
        <w:t xml:space="preserve"> 12.5 </w:t>
      </w:r>
      <w:r w:rsidRPr="003E2D06">
        <w:rPr>
          <w:rFonts w:ascii="GHEA Grapalat" w:eastAsia="Times New Roman" w:hAnsi="GHEA Grapalat" w:cs="Sylfaen"/>
          <w:sz w:val="20"/>
          <w:szCs w:val="20"/>
        </w:rPr>
        <w:t>կետում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նշված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էլեկտրոնային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փոստին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ուղարկվելու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միջոցով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Սույն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կետում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նշված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փաստաթղթերը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պ</w:t>
      </w:r>
      <w:r w:rsidRPr="003E2D06">
        <w:rPr>
          <w:rFonts w:ascii="GHEA Grapalat" w:eastAsia="Times New Roman" w:hAnsi="GHEA Grapalat" w:cs="Sylfaen"/>
          <w:sz w:val="20"/>
          <w:szCs w:val="20"/>
          <w:lang w:val="ru-RU"/>
        </w:rPr>
        <w:t>ատվիրատուն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ներկայացնում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պահանջ</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ստանալու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օրվանից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հաշված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երկու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աշխատանքային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ընթացքում</w:t>
      </w:r>
      <w:r w:rsidRPr="003E2D06">
        <w:rPr>
          <w:rFonts w:ascii="GHEA Grapalat" w:eastAsia="Times New Roman" w:hAnsi="GHEA Grapalat" w:cs="Sylfaen"/>
          <w:sz w:val="20"/>
          <w:szCs w:val="20"/>
          <w:lang w:val="af-ZA"/>
        </w:rPr>
        <w:t>:</w:t>
      </w:r>
    </w:p>
    <w:bookmarkEnd w:id="13"/>
    <w:p w14:paraId="0B5A3AE7"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12.11 </w:t>
      </w:r>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վերաբերյալ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որոշումները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կայացվում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այնպիսի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ընթացակարգով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համաձայն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ներկայացրած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անձը</w:t>
      </w:r>
      <w:r w:rsidRPr="003E2D06">
        <w:rPr>
          <w:rFonts w:ascii="GHEA Grapalat" w:eastAsia="Times New Roman" w:hAnsi="GHEA Grapalat" w:cs="Sylfaen"/>
          <w:sz w:val="20"/>
          <w:szCs w:val="20"/>
          <w:lang w:val="af-ZA"/>
        </w:rPr>
        <w:t>, պ</w:t>
      </w:r>
      <w:r w:rsidRPr="003E2D06">
        <w:rPr>
          <w:rFonts w:ascii="GHEA Grapalat" w:eastAsia="Times New Roman" w:hAnsi="GHEA Grapalat" w:cs="Sylfaen"/>
          <w:sz w:val="20"/>
          <w:szCs w:val="20"/>
          <w:lang w:val="ru-RU"/>
        </w:rPr>
        <w:t>ատվիրատուն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ներգրավված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բոլոր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կողմերն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իրավունք</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ունենան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w:t>
      </w:r>
      <w:r w:rsidRPr="003E2D06">
        <w:rPr>
          <w:rFonts w:ascii="GHEA Grapalat" w:eastAsia="Times New Roman" w:hAnsi="GHEA Grapalat" w:cs="Sylfaen"/>
          <w:sz w:val="20"/>
          <w:szCs w:val="20"/>
          <w:lang w:val="af-ZA"/>
        </w:rPr>
        <w:t xml:space="preserve"> լինելու </w:t>
      </w:r>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նպատակով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հրավիրված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նիստերին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ներկայացնելու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իրենց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տեսակետները։</w:t>
      </w:r>
    </w:p>
    <w:p w14:paraId="1F927860"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12.12 </w:t>
      </w:r>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քննությունն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իրականացվում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կայացվում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վարույթն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ընդունվելու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օրվանից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ոչ</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ուշ</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քսան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օրացուցային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ընթացքում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Նշված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ժամկետը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կարող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երկարաձգվել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մեկ</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անգամ՝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մինչև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տասն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w:t>
      </w:r>
      <w:r w:rsidRPr="003E2D06">
        <w:rPr>
          <w:rFonts w:ascii="GHEA Grapalat" w:eastAsia="Times New Roman" w:hAnsi="GHEA Grapalat" w:cs="Sylfaen"/>
          <w:sz w:val="20"/>
          <w:szCs w:val="20"/>
        </w:rPr>
        <w:t>ա</w:t>
      </w:r>
      <w:r w:rsidRPr="003E2D06">
        <w:rPr>
          <w:rFonts w:ascii="GHEA Grapalat" w:eastAsia="Times New Roman" w:hAnsi="GHEA Grapalat" w:cs="Sylfaen"/>
          <w:sz w:val="20"/>
          <w:szCs w:val="20"/>
          <w:lang w:val="ru-RU"/>
        </w:rPr>
        <w:t>ցուցային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ա</w:t>
      </w:r>
      <w:r w:rsidRPr="003E2D06">
        <w:rPr>
          <w:rFonts w:ascii="GHEA Grapalat" w:eastAsia="Times New Roman" w:hAnsi="GHEA Grapalat" w:cs="Sylfaen"/>
          <w:sz w:val="20"/>
          <w:szCs w:val="20"/>
          <w:lang w:val="ru-RU"/>
        </w:rPr>
        <w:t>նձի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պատճառաբանված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միջանկյալ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որոշմամբ</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միջանկյալ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կայացնելու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ա</w:t>
      </w:r>
      <w:r w:rsidRPr="003E2D06">
        <w:rPr>
          <w:rFonts w:ascii="GHEA Grapalat" w:eastAsia="Times New Roman" w:hAnsi="GHEA Grapalat" w:cs="Sylfaen"/>
          <w:sz w:val="20"/>
          <w:szCs w:val="20"/>
          <w:lang w:val="ru-RU"/>
        </w:rPr>
        <w:t>նձն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ապահովում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դրա</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մասին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համապատասխան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հայտարարության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հրապարակումը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տեղեկագրում</w:t>
      </w:r>
      <w:r w:rsidRPr="003E2D06">
        <w:rPr>
          <w:rFonts w:ascii="GHEA Grapalat" w:eastAsia="Times New Roman" w:hAnsi="GHEA Grapalat" w:cs="Sylfaen"/>
          <w:sz w:val="20"/>
          <w:szCs w:val="20"/>
          <w:lang w:val="af-ZA"/>
        </w:rPr>
        <w:t>:</w:t>
      </w:r>
    </w:p>
    <w:p w14:paraId="5120C727"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իրավապարտադիր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կարող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փոփոխվել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վերացվել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այդ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թվում՝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մասնակի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միայն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դատարանի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կողմից</w:t>
      </w:r>
      <w:r w:rsidRPr="003E2D06">
        <w:rPr>
          <w:rFonts w:ascii="GHEA Grapalat" w:eastAsia="Times New Roman" w:hAnsi="GHEA Grapalat" w:cs="Sylfaen"/>
          <w:sz w:val="20"/>
          <w:szCs w:val="20"/>
          <w:lang w:val="af-ZA"/>
        </w:rPr>
        <w:t>:</w:t>
      </w:r>
    </w:p>
    <w:p w14:paraId="7184F98F"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12.13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անձը</w:t>
      </w:r>
      <w:r w:rsidRPr="003E2D06">
        <w:rPr>
          <w:rFonts w:ascii="GHEA Grapalat" w:eastAsia="Times New Roman" w:hAnsi="GHEA Grapalat" w:cs="Sylfaen"/>
          <w:sz w:val="20"/>
          <w:szCs w:val="20"/>
          <w:lang w:val="af-ZA"/>
        </w:rPr>
        <w:t>`</w:t>
      </w:r>
    </w:p>
    <w:p w14:paraId="1566CD5A" w14:textId="77777777" w:rsidR="003E2D06" w:rsidRPr="003E2D06" w:rsidRDefault="003E2D06" w:rsidP="003E2D06">
      <w:pPr>
        <w:spacing w:after="0" w:line="240" w:lineRule="auto"/>
        <w:ind w:firstLine="720"/>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 </w:t>
      </w:r>
      <w:r w:rsidRPr="003E2D06">
        <w:rPr>
          <w:rFonts w:ascii="GHEA Grapalat" w:eastAsia="Times New Roman" w:hAnsi="GHEA Grapalat" w:cs="Sylfaen"/>
          <w:sz w:val="20"/>
          <w:szCs w:val="20"/>
        </w:rPr>
        <w:t>իրավունք</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ունի</w:t>
      </w:r>
      <w:r w:rsidRPr="003E2D06" w:rsidDel="00B90C4B">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պատվիրատուի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հանձնաժողովի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գործողությունների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կամ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անգործության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վերաբերյալ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ընդունելու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հետևյալ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որոշումները</w:t>
      </w:r>
      <w:r w:rsidRPr="003E2D06">
        <w:rPr>
          <w:rFonts w:ascii="GHEA Grapalat" w:eastAsia="Times New Roman" w:hAnsi="GHEA Grapalat" w:cs="Sylfaen"/>
          <w:sz w:val="20"/>
          <w:szCs w:val="20"/>
          <w:lang w:val="af-ZA"/>
        </w:rPr>
        <w:t>.</w:t>
      </w:r>
    </w:p>
    <w:p w14:paraId="23E0A67A" w14:textId="77777777" w:rsidR="003E2D06" w:rsidRPr="003E2D06" w:rsidRDefault="003E2D06" w:rsidP="003E2D06">
      <w:pPr>
        <w:spacing w:after="0" w:line="240" w:lineRule="auto"/>
        <w:ind w:firstLine="720"/>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rPr>
        <w:t>ա</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արգելելու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կատարել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որոշակի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գործողություններ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ընդունել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որոշումներ</w:t>
      </w:r>
      <w:r w:rsidRPr="003E2D06">
        <w:rPr>
          <w:rFonts w:ascii="GHEA Grapalat" w:eastAsia="Times New Roman" w:hAnsi="GHEA Grapalat" w:cs="Sylfaen"/>
          <w:sz w:val="20"/>
          <w:szCs w:val="20"/>
          <w:lang w:val="af-ZA"/>
        </w:rPr>
        <w:t>,</w:t>
      </w:r>
    </w:p>
    <w:p w14:paraId="7C5F534F" w14:textId="77777777" w:rsidR="003E2D06" w:rsidRPr="003E2D06" w:rsidRDefault="003E2D06" w:rsidP="003E2D06">
      <w:pPr>
        <w:spacing w:after="0" w:line="240" w:lineRule="auto"/>
        <w:ind w:firstLine="720"/>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rPr>
        <w:t>բ</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պարտավորեցնելու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ընդունել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համապատասխան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որոշումներ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ներառյալ՝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չկայացած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հայտարարելու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գնման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ընթացակարգը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բացառությամբ</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պայմանագիրը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անվավեր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ճանաչելու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մասին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որոշման</w:t>
      </w:r>
      <w:r w:rsidRPr="003E2D06">
        <w:rPr>
          <w:rFonts w:ascii="GHEA Grapalat" w:eastAsia="Times New Roman" w:hAnsi="GHEA Grapalat" w:cs="Sylfaen"/>
          <w:sz w:val="20"/>
          <w:szCs w:val="20"/>
          <w:lang w:val="af-ZA"/>
        </w:rPr>
        <w:t>.</w:t>
      </w:r>
    </w:p>
    <w:p w14:paraId="700BF85B" w14:textId="77777777" w:rsidR="003E2D06" w:rsidRPr="003E2D06" w:rsidRDefault="003E2D06" w:rsidP="003E2D06">
      <w:pPr>
        <w:spacing w:after="0" w:line="240" w:lineRule="auto"/>
        <w:ind w:firstLine="720"/>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2) </w:t>
      </w:r>
      <w:r w:rsidRPr="003E2D06">
        <w:rPr>
          <w:rFonts w:ascii="GHEA Grapalat" w:eastAsia="Times New Roman" w:hAnsi="GHEA Grapalat" w:cs="Sylfaen"/>
          <w:sz w:val="20"/>
          <w:szCs w:val="20"/>
        </w:rPr>
        <w:t>որոշում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կայացնում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մասնակցին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գործընթացին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մասնակցելու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իրավունք</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չունեցող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մասնակիցների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ցուցակում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ներառելու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մասին</w:t>
      </w:r>
      <w:r w:rsidRPr="003E2D06">
        <w:rPr>
          <w:rFonts w:ascii="GHEA Grapalat" w:eastAsia="Times New Roman" w:hAnsi="GHEA Grapalat" w:cs="Sylfaen"/>
          <w:sz w:val="20"/>
          <w:szCs w:val="20"/>
          <w:lang w:val="af-ZA"/>
        </w:rPr>
        <w:t>.</w:t>
      </w:r>
    </w:p>
    <w:p w14:paraId="1643A23D" w14:textId="77777777" w:rsidR="003E2D06" w:rsidRPr="003E2D06" w:rsidRDefault="003E2D06" w:rsidP="003E2D06">
      <w:pPr>
        <w:spacing w:after="0" w:line="240" w:lineRule="auto"/>
        <w:ind w:firstLine="720"/>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3) </w:t>
      </w:r>
      <w:r w:rsidRPr="003E2D06">
        <w:rPr>
          <w:rFonts w:ascii="GHEA Grapalat" w:eastAsia="Times New Roman" w:hAnsi="GHEA Grapalat" w:cs="Sylfaen"/>
          <w:sz w:val="20"/>
          <w:szCs w:val="20"/>
        </w:rPr>
        <w:t>հաշվառում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անձի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կողմից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ընդունված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որոշումները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դրանց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կատարման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նկատմամբ</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իրականացնում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հսկողություն</w:t>
      </w:r>
      <w:r w:rsidRPr="003E2D06">
        <w:rPr>
          <w:rFonts w:ascii="GHEA Grapalat" w:eastAsia="Times New Roman" w:hAnsi="GHEA Grapalat" w:cs="Sylfaen"/>
          <w:sz w:val="20"/>
          <w:szCs w:val="20"/>
          <w:lang w:val="af-ZA"/>
        </w:rPr>
        <w:t>:</w:t>
      </w:r>
    </w:p>
    <w:p w14:paraId="3BB3B648"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12.14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կողմից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բավարարվելու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դեպքում</w:t>
      </w:r>
      <w:r w:rsidRPr="003E2D06">
        <w:rPr>
          <w:rFonts w:ascii="GHEA Grapalat" w:eastAsia="Times New Roman" w:hAnsi="GHEA Grapalat" w:cs="Sylfaen"/>
          <w:sz w:val="20"/>
          <w:szCs w:val="20"/>
          <w:lang w:val="af-ZA"/>
        </w:rPr>
        <w:t xml:space="preserve"> պ</w:t>
      </w:r>
      <w:r w:rsidRPr="003E2D06">
        <w:rPr>
          <w:rFonts w:ascii="GHEA Grapalat" w:eastAsia="Times New Roman" w:hAnsi="GHEA Grapalat" w:cs="Sylfaen"/>
          <w:sz w:val="20"/>
          <w:szCs w:val="20"/>
          <w:lang w:val="ru-RU"/>
        </w:rPr>
        <w:t>ատվիրատուն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պատասխանատվություն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կրում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ներկայացրած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պատճառված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սահմանված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կարգով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հիմնավորված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վնասի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հատուցման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համար։</w:t>
      </w:r>
    </w:p>
    <w:p w14:paraId="7864C3DE" w14:textId="77777777" w:rsidR="003E2D06" w:rsidRPr="003E2D06" w:rsidRDefault="003E2D06" w:rsidP="003E2D06">
      <w:pPr>
        <w:shd w:val="clear" w:color="auto" w:fill="FFFFFF"/>
        <w:spacing w:after="0" w:line="240" w:lineRule="auto"/>
        <w:ind w:firstLine="567"/>
        <w:jc w:val="both"/>
        <w:rPr>
          <w:rFonts w:ascii="Arial Unicode" w:eastAsia="Times New Roman" w:hAnsi="Arial Unicode" w:cs="Times New Roman"/>
          <w:color w:val="000000"/>
          <w:sz w:val="21"/>
          <w:szCs w:val="21"/>
          <w:lang w:val="af-ZA"/>
        </w:rPr>
      </w:pPr>
      <w:r w:rsidRPr="003E2D06">
        <w:rPr>
          <w:rFonts w:ascii="GHEA Grapalat" w:eastAsia="Times New Roman" w:hAnsi="GHEA Grapalat" w:cs="Sylfaen"/>
          <w:sz w:val="20"/>
          <w:szCs w:val="20"/>
          <w:lang w:val="af-ZA"/>
        </w:rPr>
        <w:t xml:space="preserve">12.15 </w:t>
      </w:r>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քննությունը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բաց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հանրության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համար</w:t>
      </w:r>
      <w:r w:rsidRPr="003E2D06">
        <w:rPr>
          <w:rFonts w:ascii="GHEA Grapalat" w:eastAsia="Times New Roman" w:hAnsi="GHEA Grapalat" w:cs="Sylfaen"/>
          <w:sz w:val="20"/>
          <w:szCs w:val="20"/>
          <w:lang w:val="af-ZA"/>
        </w:rPr>
        <w:t xml:space="preserve">: </w:t>
      </w:r>
      <w:bookmarkStart w:id="14" w:name="_Hlk9265079"/>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քննությունն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իրականացվում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նիստերի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միջոցով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Նիստերը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ձայնագրվում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վերաբերյալ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կայացված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մեկտեղ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հրապարակվում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տեղեկագրում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Ձայնագրման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անհնարինության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դեպքում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նիստերը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սղագրվում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Նիստերը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առցանց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հեռարձակվում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նաև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համացանցում</w:t>
      </w:r>
      <w:r w:rsidRPr="003E2D06">
        <w:rPr>
          <w:rFonts w:ascii="GHEA Grapalat" w:eastAsia="Times New Roman" w:hAnsi="GHEA Grapalat" w:cs="Sylfaen"/>
          <w:sz w:val="20"/>
          <w:szCs w:val="20"/>
          <w:lang w:val="af-ZA"/>
        </w:rPr>
        <w:t>:</w:t>
      </w:r>
    </w:p>
    <w:bookmarkEnd w:id="14"/>
    <w:p w14:paraId="4CBB0213"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sidDel="00714C9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af-ZA"/>
        </w:rPr>
        <w:t xml:space="preserve">12.16 </w:t>
      </w:r>
      <w:r w:rsidRPr="003E2D06">
        <w:rPr>
          <w:rFonts w:ascii="GHEA Grapalat" w:eastAsia="Times New Roman" w:hAnsi="GHEA Grapalat" w:cs="Sylfaen"/>
          <w:sz w:val="20"/>
          <w:szCs w:val="20"/>
          <w:lang w:val="ru-RU"/>
        </w:rPr>
        <w:t>Յուրաքանչյուր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շահերը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խախտվել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կարող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խախտվել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բողոքարկման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հիմք</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ծառայած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գործողությունների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արդյունքում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իրավունք</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ունի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մասնակցելու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բողոքարկման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ընթացակարգին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lastRenderedPageBreak/>
        <w:t>մինչև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վերաբերյալ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ընդունելու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ժամկետը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ներկայացնելով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համանման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Օրենքի</w:t>
      </w:r>
      <w:r w:rsidRPr="003E2D06">
        <w:rPr>
          <w:rFonts w:ascii="GHEA Grapalat" w:eastAsia="Times New Roman" w:hAnsi="GHEA Grapalat" w:cs="Sylfaen"/>
          <w:sz w:val="20"/>
          <w:szCs w:val="20"/>
          <w:lang w:val="af-ZA"/>
        </w:rPr>
        <w:t xml:space="preserve"> 50-</w:t>
      </w:r>
      <w:r w:rsidRPr="003E2D06">
        <w:rPr>
          <w:rFonts w:ascii="GHEA Grapalat" w:eastAsia="Times New Roman" w:hAnsi="GHEA Grapalat" w:cs="Sylfaen"/>
          <w:sz w:val="20"/>
          <w:szCs w:val="20"/>
          <w:lang w:val="ru-RU"/>
        </w:rPr>
        <w:t>րդ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հոդվածի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համաձայն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բողոքարկման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ընթացակարգին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չմասնակցած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զրկվում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համանման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ներկայացնելու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իրավունքից։</w:t>
      </w:r>
    </w:p>
    <w:p w14:paraId="3D4B786E"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12.17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կայացնելու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հաջորդող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երկու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աշխատանքային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ընթացքում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որոշումը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հրապարակում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տեղեկագրում` նշելով հրապարակման ամսաթիվը</w:t>
      </w:r>
      <w:r w:rsidRPr="003E2D06">
        <w:rPr>
          <w:rFonts w:ascii="GHEA Grapalat" w:eastAsia="Times New Roman" w:hAnsi="GHEA Grapalat" w:cs="Sylfaen"/>
          <w:sz w:val="20"/>
          <w:szCs w:val="20"/>
          <w:lang w:val="ru-RU"/>
        </w:rPr>
        <w:t>։</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ուժի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մեջ</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մտնում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տեղե</w:t>
      </w:r>
      <w:r w:rsidRPr="003E2D06">
        <w:rPr>
          <w:rFonts w:ascii="GHEA Grapalat" w:eastAsia="Times New Roman" w:hAnsi="GHEA Grapalat" w:cs="Sylfaen"/>
          <w:sz w:val="20"/>
          <w:szCs w:val="20"/>
        </w:rPr>
        <w:t>կ</w:t>
      </w:r>
      <w:r w:rsidRPr="003E2D06">
        <w:rPr>
          <w:rFonts w:ascii="GHEA Grapalat" w:eastAsia="Times New Roman" w:hAnsi="GHEA Grapalat" w:cs="Sylfaen"/>
          <w:sz w:val="20"/>
          <w:szCs w:val="20"/>
          <w:lang w:val="ru-RU"/>
        </w:rPr>
        <w:t>ագրում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հրապարակելուն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հաջորդող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օրը</w:t>
      </w:r>
      <w:r w:rsidRPr="003E2D06">
        <w:rPr>
          <w:rFonts w:ascii="GHEA Grapalat" w:eastAsia="Times New Roman" w:hAnsi="GHEA Grapalat" w:cs="Sylfaen"/>
          <w:sz w:val="20"/>
          <w:szCs w:val="20"/>
          <w:lang w:val="af-ZA"/>
        </w:rPr>
        <w:t>:</w:t>
      </w:r>
    </w:p>
    <w:p w14:paraId="1357F286"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12.18 </w:t>
      </w:r>
      <w:r w:rsidRPr="003E2D06">
        <w:rPr>
          <w:rFonts w:ascii="GHEA Grapalat" w:eastAsia="Times New Roman" w:hAnsi="GHEA Grapalat" w:cs="Sylfaen"/>
          <w:sz w:val="20"/>
          <w:szCs w:val="20"/>
          <w:lang w:val="ru-RU"/>
        </w:rPr>
        <w:t>Յուրաքանչյուր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շահագրգռված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կոնկրետ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գործարքի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կնքման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հարցում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վնասներ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կրել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պ</w:t>
      </w:r>
      <w:r w:rsidRPr="003E2D06">
        <w:rPr>
          <w:rFonts w:ascii="GHEA Grapalat" w:eastAsia="Times New Roman" w:hAnsi="GHEA Grapalat" w:cs="Sylfaen"/>
          <w:sz w:val="20"/>
          <w:szCs w:val="20"/>
          <w:lang w:val="ru-RU"/>
        </w:rPr>
        <w:t>ատվիրատուի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հանձնաժողովի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կատարած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գործողության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անգործության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հետևանքով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իրավունք</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ունի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դատական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կարգով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պահանջելու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վնասների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փոխհատուցում։</w:t>
      </w:r>
    </w:p>
    <w:p w14:paraId="2FFFBB00"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12.19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անձին</w:t>
      </w:r>
      <w:r w:rsidRPr="003E2D06">
        <w:rPr>
          <w:rFonts w:ascii="GHEA Mariam" w:eastAsia="Times New Roman" w:hAnsi="GHEA Mariam" w:cs="Sylfaen"/>
          <w:sz w:val="20"/>
          <w:szCs w:val="20"/>
          <w:lang w:val="af-ZA"/>
        </w:rPr>
        <w:t xml:space="preserve"> </w:t>
      </w:r>
      <w:r w:rsidRPr="003E2D06">
        <w:rPr>
          <w:rFonts w:ascii="GHEA Grapalat" w:eastAsia="Times New Roman" w:hAnsi="GHEA Grapalat" w:cs="Sylfaen"/>
          <w:sz w:val="20"/>
          <w:szCs w:val="20"/>
          <w:lang w:val="ru-RU"/>
        </w:rPr>
        <w:t>ներկայացված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ինքնաբերաբար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կասեցնում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գործընթացը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Օ</w:t>
      </w:r>
      <w:r w:rsidRPr="003E2D06">
        <w:rPr>
          <w:rFonts w:ascii="GHEA Grapalat" w:eastAsia="Times New Roman" w:hAnsi="GHEA Grapalat" w:cs="Sylfaen"/>
          <w:sz w:val="20"/>
          <w:szCs w:val="20"/>
          <w:lang w:val="ru-RU"/>
        </w:rPr>
        <w:t>րենքի</w:t>
      </w:r>
      <w:r w:rsidRPr="003E2D06">
        <w:rPr>
          <w:rFonts w:ascii="GHEA Grapalat" w:eastAsia="Times New Roman" w:hAnsi="GHEA Grapalat" w:cs="Sylfaen"/>
          <w:sz w:val="20"/>
          <w:szCs w:val="20"/>
          <w:lang w:val="af-ZA"/>
        </w:rPr>
        <w:t xml:space="preserve"> 50-</w:t>
      </w:r>
      <w:r w:rsidRPr="003E2D06">
        <w:rPr>
          <w:rFonts w:ascii="GHEA Grapalat" w:eastAsia="Times New Roman" w:hAnsi="GHEA Grapalat" w:cs="Sylfaen"/>
          <w:sz w:val="20"/>
          <w:szCs w:val="20"/>
          <w:lang w:val="ru-RU"/>
        </w:rPr>
        <w:t>րդ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հոդվածի</w:t>
      </w:r>
      <w:r w:rsidRPr="003E2D06">
        <w:rPr>
          <w:rFonts w:ascii="GHEA Grapalat" w:eastAsia="Times New Roman" w:hAnsi="GHEA Grapalat" w:cs="Sylfaen"/>
          <w:sz w:val="20"/>
          <w:szCs w:val="20"/>
          <w:lang w:val="af-ZA"/>
        </w:rPr>
        <w:t xml:space="preserve"> 9-</w:t>
      </w:r>
      <w:r w:rsidRPr="003E2D06">
        <w:rPr>
          <w:rFonts w:ascii="GHEA Grapalat" w:eastAsia="Times New Roman" w:hAnsi="GHEA Grapalat" w:cs="Sylfaen"/>
          <w:sz w:val="20"/>
          <w:szCs w:val="20"/>
          <w:lang w:val="ru-RU"/>
        </w:rPr>
        <w:t>րդ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մասով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նախատեսված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հայտարարությունը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հրապարակվելու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օրվանից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մինչև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բողոքի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քննության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արդյունքներով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ընդունված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ուժի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մեջ</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մտնելու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օրը</w:t>
      </w:r>
      <w:r w:rsidRPr="003E2D06">
        <w:rPr>
          <w:rFonts w:ascii="GHEA Grapalat" w:eastAsia="Times New Roman" w:hAnsi="GHEA Grapalat" w:cs="Sylfaen"/>
          <w:sz w:val="20"/>
          <w:szCs w:val="20"/>
          <w:lang w:val="af-ZA"/>
        </w:rPr>
        <w:t xml:space="preserve">:  </w:t>
      </w:r>
    </w:p>
    <w:p w14:paraId="00B5AAF2"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ru-RU"/>
        </w:rPr>
        <w:t>Օրենքի</w:t>
      </w:r>
      <w:r w:rsidRPr="003E2D06">
        <w:rPr>
          <w:rFonts w:ascii="GHEA Grapalat" w:eastAsia="Times New Roman" w:hAnsi="GHEA Grapalat" w:cs="Sylfaen"/>
          <w:sz w:val="20"/>
          <w:szCs w:val="20"/>
          <w:lang w:val="af-ZA"/>
        </w:rPr>
        <w:t xml:space="preserve"> 51-</w:t>
      </w:r>
      <w:r w:rsidRPr="003E2D06">
        <w:rPr>
          <w:rFonts w:ascii="GHEA Grapalat" w:eastAsia="Times New Roman" w:hAnsi="GHEA Grapalat" w:cs="Sylfaen"/>
          <w:sz w:val="20"/>
          <w:szCs w:val="20"/>
          <w:lang w:val="ru-RU"/>
        </w:rPr>
        <w:t>րդ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հոդվածի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համաձայն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ա</w:t>
      </w:r>
      <w:r w:rsidRPr="003E2D06">
        <w:rPr>
          <w:rFonts w:ascii="GHEA Grapalat" w:eastAsia="Times New Roman" w:hAnsi="GHEA Grapalat" w:cs="Sylfaen"/>
          <w:sz w:val="20"/>
          <w:szCs w:val="20"/>
          <w:lang w:val="ru-RU"/>
        </w:rPr>
        <w:t>նձը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կայացնում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գործընթացի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կասեցումը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հանելու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մասին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եթե</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օրենքի</w:t>
      </w:r>
      <w:r w:rsidRPr="003E2D06">
        <w:rPr>
          <w:rFonts w:ascii="GHEA Grapalat" w:eastAsia="Times New Roman" w:hAnsi="GHEA Grapalat" w:cs="Sylfaen"/>
          <w:sz w:val="20"/>
          <w:szCs w:val="20"/>
          <w:lang w:val="af-ZA"/>
        </w:rPr>
        <w:t xml:space="preserve"> 2-</w:t>
      </w:r>
      <w:r w:rsidRPr="003E2D06">
        <w:rPr>
          <w:rFonts w:ascii="GHEA Grapalat" w:eastAsia="Times New Roman" w:hAnsi="GHEA Grapalat" w:cs="Sylfaen"/>
          <w:sz w:val="20"/>
          <w:szCs w:val="20"/>
          <w:lang w:val="ru-RU"/>
        </w:rPr>
        <w:t>րդ</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հոդվածի</w:t>
      </w:r>
      <w:r w:rsidRPr="003E2D06">
        <w:rPr>
          <w:rFonts w:ascii="GHEA Grapalat" w:eastAsia="Times New Roman" w:hAnsi="GHEA Grapalat" w:cs="Sylfaen"/>
          <w:sz w:val="20"/>
          <w:szCs w:val="20"/>
          <w:lang w:val="af-ZA"/>
        </w:rPr>
        <w:t xml:space="preserve"> 1-</w:t>
      </w:r>
      <w:r w:rsidRPr="003E2D06">
        <w:rPr>
          <w:rFonts w:ascii="GHEA Grapalat" w:eastAsia="Times New Roman" w:hAnsi="GHEA Grapalat" w:cs="Sylfaen"/>
          <w:sz w:val="20"/>
          <w:szCs w:val="20"/>
          <w:lang w:val="ru-RU"/>
        </w:rPr>
        <w:t>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մասով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սահմանված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մարմինների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ղեկավարները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իսկ</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իրավաբանական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անձանց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դեպքում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գործադիր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մարմնի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ղեկավարը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գրավոր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հայտնում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հանրային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պաշտպանության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ազգային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անվտանգության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շահերից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ելնելով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անհրաժեշտ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շարունակել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գործընթացը</w:t>
      </w:r>
      <w:r w:rsidRPr="003E2D06">
        <w:rPr>
          <w:rFonts w:ascii="GHEA Grapalat" w:eastAsia="Times New Roman" w:hAnsi="GHEA Grapalat" w:cs="Sylfaen"/>
          <w:sz w:val="20"/>
          <w:szCs w:val="20"/>
          <w:lang w:val="af-ZA"/>
        </w:rPr>
        <w:t>:</w:t>
      </w:r>
    </w:p>
    <w:p w14:paraId="546BC561" w14:textId="77777777" w:rsidR="003E2D06" w:rsidRPr="003E2D06" w:rsidRDefault="003E2D06" w:rsidP="003E2D06">
      <w:pPr>
        <w:spacing w:after="0" w:line="240" w:lineRule="auto"/>
        <w:ind w:firstLine="567"/>
        <w:jc w:val="both"/>
        <w:rPr>
          <w:rFonts w:ascii="GHEA Grapalat" w:eastAsia="Times New Roman" w:hAnsi="GHEA Grapalat" w:cs="Sylfaen"/>
          <w:b/>
          <w:sz w:val="20"/>
          <w:szCs w:val="20"/>
          <w:lang w:val="es-ES"/>
        </w:rPr>
      </w:pP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որոշմամբ</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կասեցումը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կարող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հանվել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եթե</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պ</w:t>
      </w:r>
      <w:r w:rsidRPr="003E2D06">
        <w:rPr>
          <w:rFonts w:ascii="GHEA Grapalat" w:eastAsia="Times New Roman" w:hAnsi="GHEA Grapalat" w:cs="Sylfaen"/>
          <w:sz w:val="20"/>
          <w:szCs w:val="20"/>
          <w:lang w:val="ru-RU"/>
        </w:rPr>
        <w:t>ատվիրատուի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ներկայացրած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հիմնավորումների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համաձայն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հանրային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պաշտպանության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ազգային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անվտանգության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շահերից</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ելնելով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անհրաժեշտ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շարունակել</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գործընթացը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Սույն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կետ</w:t>
      </w:r>
      <w:r w:rsidRPr="003E2D06">
        <w:rPr>
          <w:rFonts w:ascii="GHEA Grapalat" w:eastAsia="Times New Roman" w:hAnsi="GHEA Grapalat" w:cs="Sylfaen"/>
          <w:sz w:val="20"/>
          <w:szCs w:val="20"/>
          <w:lang w:val="ru-RU"/>
        </w:rPr>
        <w:t>ով</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նախատեսված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որոշումը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գնումների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հետ</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կապված</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բողոքներ</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քննող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անձը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հրապարակում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տեղեկագրում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կայացնելու</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օրվան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հաջորդող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աշխատանքային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lang w:val="ru-RU"/>
        </w:rPr>
        <w:t>օրը</w:t>
      </w:r>
      <w:r w:rsidRPr="003E2D06">
        <w:rPr>
          <w:rFonts w:ascii="GHEA Grapalat" w:eastAsia="Times New Roman" w:hAnsi="GHEA Grapalat" w:cs="Sylfaen"/>
          <w:sz w:val="20"/>
          <w:szCs w:val="20"/>
          <w:lang w:val="af-ZA"/>
        </w:rPr>
        <w:t>:</w:t>
      </w:r>
    </w:p>
    <w:p w14:paraId="457FEE4F" w14:textId="77777777" w:rsidR="003E2D06" w:rsidRPr="003E2D06" w:rsidRDefault="003E2D06" w:rsidP="003E2D06">
      <w:pPr>
        <w:spacing w:after="0" w:line="240" w:lineRule="auto"/>
        <w:ind w:firstLine="567"/>
        <w:jc w:val="center"/>
        <w:rPr>
          <w:rFonts w:ascii="GHEA Grapalat" w:eastAsia="Times New Roman" w:hAnsi="GHEA Grapalat" w:cs="Sylfaen"/>
          <w:b/>
          <w:sz w:val="24"/>
          <w:lang w:val="es-ES"/>
        </w:rPr>
      </w:pPr>
    </w:p>
    <w:p w14:paraId="57E62A5C" w14:textId="77777777" w:rsidR="003E2D06" w:rsidRPr="003E2D06" w:rsidRDefault="003E2D06" w:rsidP="003E2D06">
      <w:pPr>
        <w:spacing w:after="0" w:line="240" w:lineRule="auto"/>
        <w:ind w:firstLine="567"/>
        <w:jc w:val="center"/>
        <w:rPr>
          <w:rFonts w:ascii="GHEA Grapalat" w:eastAsia="Times New Roman" w:hAnsi="GHEA Grapalat" w:cs="Sylfaen"/>
          <w:b/>
          <w:sz w:val="24"/>
          <w:lang w:val="es-ES"/>
        </w:rPr>
      </w:pPr>
    </w:p>
    <w:p w14:paraId="33F3E736" w14:textId="77777777" w:rsidR="003E2D06" w:rsidRPr="003E2D06" w:rsidRDefault="003E2D06" w:rsidP="003E2D06">
      <w:pPr>
        <w:spacing w:after="0" w:line="240" w:lineRule="auto"/>
        <w:ind w:firstLine="567"/>
        <w:jc w:val="center"/>
        <w:rPr>
          <w:rFonts w:ascii="GHEA Grapalat" w:eastAsia="Times New Roman" w:hAnsi="GHEA Grapalat" w:cs="Times New Roman"/>
          <w:b/>
          <w:sz w:val="24"/>
          <w:lang w:val="af-ZA"/>
        </w:rPr>
      </w:pPr>
      <w:r w:rsidRPr="003E2D06">
        <w:rPr>
          <w:rFonts w:ascii="GHEA Grapalat" w:eastAsia="Times New Roman" w:hAnsi="GHEA Grapalat" w:cs="Sylfaen"/>
          <w:b/>
          <w:sz w:val="24"/>
          <w:lang w:val="es-ES"/>
        </w:rPr>
        <w:br w:type="page"/>
      </w:r>
      <w:r w:rsidRPr="003E2D06">
        <w:rPr>
          <w:rFonts w:ascii="GHEA Grapalat" w:eastAsia="Times New Roman" w:hAnsi="GHEA Grapalat" w:cs="Sylfaen"/>
          <w:b/>
          <w:sz w:val="24"/>
          <w:lang w:val="es-ES"/>
        </w:rPr>
        <w:lastRenderedPageBreak/>
        <w:t>ՄԱՍ</w:t>
      </w:r>
      <w:r w:rsidRPr="003E2D06">
        <w:rPr>
          <w:rFonts w:ascii="GHEA Grapalat" w:eastAsia="Times New Roman" w:hAnsi="GHEA Grapalat" w:cs="Times New Roman"/>
          <w:b/>
          <w:sz w:val="24"/>
          <w:lang w:val="af-ZA"/>
        </w:rPr>
        <w:t xml:space="preserve">  II</w:t>
      </w:r>
    </w:p>
    <w:p w14:paraId="2EF9C9A7" w14:textId="77777777" w:rsidR="003E2D06" w:rsidRPr="003E2D06" w:rsidRDefault="003E2D06" w:rsidP="003E2D06">
      <w:pPr>
        <w:spacing w:after="120" w:line="240" w:lineRule="auto"/>
        <w:ind w:right="-7"/>
        <w:jc w:val="center"/>
        <w:rPr>
          <w:rFonts w:ascii="GHEA Grapalat" w:eastAsia="Times New Roman" w:hAnsi="GHEA Grapalat" w:cs="Times New Roman"/>
          <w:b/>
          <w:sz w:val="24"/>
          <w:lang w:val="af-ZA"/>
        </w:rPr>
      </w:pPr>
      <w:r w:rsidRPr="003E2D06">
        <w:rPr>
          <w:rFonts w:ascii="GHEA Grapalat" w:eastAsia="Times New Roman" w:hAnsi="GHEA Grapalat" w:cs="Sylfaen"/>
          <w:b/>
          <w:sz w:val="24"/>
          <w:lang w:val="es-ES"/>
        </w:rPr>
        <w:t>Հ</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Ր</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Ա</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Հ</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Ա</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Ն</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Գ</w:t>
      </w:r>
    </w:p>
    <w:p w14:paraId="3FB9C6A3" w14:textId="77777777" w:rsidR="003E2D06" w:rsidRPr="003E2D06" w:rsidRDefault="003E2D06" w:rsidP="003E2D06">
      <w:pPr>
        <w:spacing w:after="120" w:line="240" w:lineRule="auto"/>
        <w:ind w:right="-7"/>
        <w:jc w:val="center"/>
        <w:rPr>
          <w:rFonts w:ascii="GHEA Grapalat" w:eastAsia="Times New Roman" w:hAnsi="GHEA Grapalat" w:cs="Times New Roman"/>
          <w:b/>
          <w:sz w:val="24"/>
          <w:lang w:val="af-ZA"/>
        </w:rPr>
      </w:pPr>
      <w:r w:rsidRPr="003E2D06">
        <w:rPr>
          <w:rFonts w:ascii="GHEA Grapalat" w:eastAsia="Times New Roman" w:hAnsi="GHEA Grapalat" w:cs="Sylfaen"/>
          <w:b/>
          <w:sz w:val="24"/>
          <w:lang w:val="es-ES"/>
        </w:rPr>
        <w:t>Բ</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Ա</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Ց</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Մ Ր Ց ՈՒ Յ Թ Ի</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Հ</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Ա</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Յ</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Տ</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Ը</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Պ</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Ա</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Տ</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Ր</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Ա</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Ս</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Տ</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Ե</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Լ</w:t>
      </w:r>
      <w:r w:rsidRPr="003E2D06">
        <w:rPr>
          <w:rFonts w:ascii="GHEA Grapalat" w:eastAsia="Times New Roman" w:hAnsi="GHEA Grapalat" w:cs="Times New Roman"/>
          <w:b/>
          <w:sz w:val="24"/>
          <w:lang w:val="af-ZA"/>
        </w:rPr>
        <w:t xml:space="preserve"> </w:t>
      </w:r>
      <w:r w:rsidRPr="003E2D06">
        <w:rPr>
          <w:rFonts w:ascii="GHEA Grapalat" w:eastAsia="Times New Roman" w:hAnsi="GHEA Grapalat" w:cs="Sylfaen"/>
          <w:b/>
          <w:sz w:val="24"/>
          <w:lang w:val="es-ES"/>
        </w:rPr>
        <w:t>ՈՒ</w:t>
      </w:r>
    </w:p>
    <w:p w14:paraId="5506332E" w14:textId="77777777" w:rsidR="003E2D06" w:rsidRPr="003E2D06" w:rsidRDefault="003E2D06" w:rsidP="003E2D06">
      <w:pPr>
        <w:spacing w:after="0" w:line="240" w:lineRule="auto"/>
        <w:ind w:firstLine="567"/>
        <w:jc w:val="center"/>
        <w:rPr>
          <w:rFonts w:ascii="GHEA Grapalat" w:eastAsia="Times New Roman" w:hAnsi="GHEA Grapalat" w:cs="Times New Roman"/>
          <w:sz w:val="24"/>
          <w:lang w:val="af-ZA"/>
        </w:rPr>
      </w:pPr>
    </w:p>
    <w:p w14:paraId="69E64EFD" w14:textId="77777777" w:rsidR="003E2D06" w:rsidRPr="003E2D06" w:rsidRDefault="003E2D06" w:rsidP="003E2D06">
      <w:pPr>
        <w:spacing w:after="0" w:line="240" w:lineRule="auto"/>
        <w:jc w:val="center"/>
        <w:rPr>
          <w:rFonts w:ascii="GHEA Grapalat" w:eastAsia="Times New Roman" w:hAnsi="GHEA Grapalat" w:cs="Times New Roman"/>
          <w:b/>
          <w:sz w:val="20"/>
          <w:szCs w:val="24"/>
          <w:lang w:val="af-ZA"/>
        </w:rPr>
      </w:pPr>
      <w:r w:rsidRPr="003E2D06">
        <w:rPr>
          <w:rFonts w:ascii="GHEA Grapalat" w:eastAsia="Times New Roman" w:hAnsi="GHEA Grapalat" w:cs="Times New Roman"/>
          <w:b/>
          <w:sz w:val="20"/>
          <w:szCs w:val="24"/>
          <w:lang w:val="af-ZA"/>
        </w:rPr>
        <w:t xml:space="preserve">1. </w:t>
      </w:r>
      <w:r w:rsidRPr="003E2D06">
        <w:rPr>
          <w:rFonts w:ascii="GHEA Grapalat" w:eastAsia="Times New Roman" w:hAnsi="GHEA Grapalat" w:cs="Sylfaen"/>
          <w:b/>
          <w:sz w:val="20"/>
          <w:szCs w:val="24"/>
          <w:lang w:val="es-ES"/>
        </w:rPr>
        <w:t>ԸՆԴՀԱՆՈՒՐ</w:t>
      </w:r>
      <w:r w:rsidRPr="003E2D06">
        <w:rPr>
          <w:rFonts w:ascii="GHEA Grapalat" w:eastAsia="Times New Roman" w:hAnsi="GHEA Grapalat" w:cs="Times New Roman"/>
          <w:b/>
          <w:sz w:val="20"/>
          <w:szCs w:val="24"/>
          <w:lang w:val="af-ZA"/>
        </w:rPr>
        <w:t xml:space="preserve"> </w:t>
      </w:r>
      <w:r w:rsidRPr="003E2D06">
        <w:rPr>
          <w:rFonts w:ascii="GHEA Grapalat" w:eastAsia="Times New Roman" w:hAnsi="GHEA Grapalat" w:cs="Sylfaen"/>
          <w:b/>
          <w:sz w:val="20"/>
          <w:szCs w:val="24"/>
          <w:lang w:val="es-ES"/>
        </w:rPr>
        <w:t>ԴՐՈՒՅԹՆԵՐ</w:t>
      </w:r>
    </w:p>
    <w:p w14:paraId="43713399" w14:textId="77777777" w:rsidR="003E2D06" w:rsidRPr="003E2D06" w:rsidRDefault="003E2D06" w:rsidP="003E2D06">
      <w:pPr>
        <w:spacing w:after="0" w:line="240" w:lineRule="auto"/>
        <w:ind w:firstLine="567"/>
        <w:jc w:val="both"/>
        <w:rPr>
          <w:rFonts w:ascii="GHEA Grapalat" w:eastAsia="Times New Roman" w:hAnsi="GHEA Grapalat" w:cs="Times New Roman"/>
          <w:sz w:val="24"/>
          <w:lang w:val="af-ZA"/>
        </w:rPr>
      </w:pPr>
      <w:r w:rsidRPr="003E2D06">
        <w:rPr>
          <w:rFonts w:ascii="GHEA Grapalat" w:eastAsia="Times New Roman" w:hAnsi="GHEA Grapalat" w:cs="Times New Roman"/>
          <w:sz w:val="24"/>
          <w:lang w:val="af-ZA"/>
        </w:rPr>
        <w:t xml:space="preserve"> </w:t>
      </w:r>
    </w:p>
    <w:p w14:paraId="68D55FCD"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1.1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հրահանգը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նպատակ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ունի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օժանդակել</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ru-RU"/>
        </w:rPr>
        <w:t>ասնակիցներին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հայտը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պատրաստելիս։</w:t>
      </w:r>
    </w:p>
    <w:p w14:paraId="5CC938E7"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1.2 </w:t>
      </w:r>
      <w:r w:rsidRPr="003E2D06">
        <w:rPr>
          <w:rFonts w:ascii="GHEA Grapalat" w:eastAsia="Times New Roman" w:hAnsi="GHEA Grapalat" w:cs="Sylfaen"/>
          <w:sz w:val="20"/>
          <w:szCs w:val="24"/>
          <w:lang w:val="ru-RU"/>
        </w:rPr>
        <w:t>Նպատակահարմարության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դեպքում</w:t>
      </w:r>
      <w:r w:rsidRPr="003E2D06">
        <w:rPr>
          <w:rFonts w:ascii="GHEA Grapalat" w:eastAsia="Times New Roman" w:hAnsi="GHEA Grapalat" w:cs="Sylfaen"/>
          <w:sz w:val="20"/>
          <w:szCs w:val="24"/>
          <w:lang w:val="af-ZA"/>
        </w:rPr>
        <w:t xml:space="preserve"> մ</w:t>
      </w:r>
      <w:r w:rsidRPr="003E2D06">
        <w:rPr>
          <w:rFonts w:ascii="GHEA Grapalat" w:eastAsia="Times New Roman" w:hAnsi="GHEA Grapalat" w:cs="Sylfaen"/>
          <w:sz w:val="20"/>
          <w:szCs w:val="24"/>
          <w:lang w:val="ru-RU"/>
        </w:rPr>
        <w:t>ասնակիցը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պահանջվող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տեղեկությունները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ներկայացնել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սույն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հրահանգով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առաջարկվող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ձևերից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տարբերվող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այլ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ձևերով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պահպանելով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պահանջվող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վավերապայմանները։</w:t>
      </w:r>
    </w:p>
    <w:p w14:paraId="2E98D24E"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1.3 </w:t>
      </w:r>
      <w:r w:rsidRPr="003E2D06">
        <w:rPr>
          <w:rFonts w:ascii="GHEA Grapalat" w:eastAsia="Times New Roman" w:hAnsi="GHEA Grapalat" w:cs="Sylfaen"/>
          <w:sz w:val="20"/>
          <w:szCs w:val="24"/>
          <w:lang w:val="ru-RU"/>
        </w:rPr>
        <w:t>Հայտերը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հայերենից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բացի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ներկայացվել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նաև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անգլերեն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ռուսերեն։</w:t>
      </w:r>
      <w:r w:rsidRPr="003E2D06">
        <w:rPr>
          <w:rFonts w:ascii="GHEA Grapalat" w:eastAsia="Times New Roman" w:hAnsi="GHEA Grapalat" w:cs="Sylfaen"/>
          <w:sz w:val="20"/>
          <w:szCs w:val="24"/>
          <w:lang w:val="af-ZA"/>
        </w:rPr>
        <w:t xml:space="preserve"> </w:t>
      </w:r>
    </w:p>
    <w:p w14:paraId="37C8D2C1" w14:textId="77777777" w:rsidR="003E2D06" w:rsidRPr="003E2D06" w:rsidRDefault="003E2D06" w:rsidP="003E2D06">
      <w:pPr>
        <w:spacing w:after="0" w:line="240" w:lineRule="auto"/>
        <w:jc w:val="center"/>
        <w:rPr>
          <w:rFonts w:ascii="GHEA Grapalat" w:eastAsia="Times New Roman" w:hAnsi="GHEA Grapalat" w:cs="Times New Roman"/>
          <w:b/>
          <w:sz w:val="24"/>
          <w:lang w:val="af-ZA"/>
        </w:rPr>
      </w:pPr>
    </w:p>
    <w:p w14:paraId="2E49F67A" w14:textId="77777777" w:rsidR="003E2D06" w:rsidRPr="003E2D06" w:rsidRDefault="003E2D06" w:rsidP="003E2D06">
      <w:pPr>
        <w:spacing w:after="0" w:line="240" w:lineRule="auto"/>
        <w:jc w:val="center"/>
        <w:rPr>
          <w:rFonts w:ascii="GHEA Grapalat" w:eastAsia="Times New Roman" w:hAnsi="GHEA Grapalat" w:cs="Times New Roman"/>
          <w:b/>
          <w:sz w:val="20"/>
          <w:szCs w:val="24"/>
          <w:lang w:val="af-ZA"/>
        </w:rPr>
      </w:pPr>
      <w:r w:rsidRPr="003E2D06">
        <w:rPr>
          <w:rFonts w:ascii="GHEA Grapalat" w:eastAsia="Times New Roman" w:hAnsi="GHEA Grapalat" w:cs="Times New Roman"/>
          <w:b/>
          <w:sz w:val="20"/>
          <w:szCs w:val="24"/>
          <w:lang w:val="af-ZA"/>
        </w:rPr>
        <w:t xml:space="preserve">2. </w:t>
      </w:r>
      <w:r w:rsidRPr="003E2D06">
        <w:rPr>
          <w:rFonts w:ascii="GHEA Grapalat" w:eastAsia="Times New Roman" w:hAnsi="GHEA Grapalat" w:cs="Sylfaen"/>
          <w:b/>
          <w:sz w:val="20"/>
          <w:szCs w:val="24"/>
          <w:lang w:val="es-ES"/>
        </w:rPr>
        <w:t>ԸՆԹԱՑԱԿԱՐԳԻ</w:t>
      </w:r>
      <w:r w:rsidRPr="003E2D06">
        <w:rPr>
          <w:rFonts w:ascii="GHEA Grapalat" w:eastAsia="Times New Roman" w:hAnsi="GHEA Grapalat" w:cs="Times New Roman"/>
          <w:b/>
          <w:sz w:val="20"/>
          <w:szCs w:val="24"/>
          <w:lang w:val="af-ZA"/>
        </w:rPr>
        <w:t xml:space="preserve"> </w:t>
      </w:r>
      <w:r w:rsidRPr="003E2D06">
        <w:rPr>
          <w:rFonts w:ascii="GHEA Grapalat" w:eastAsia="Times New Roman" w:hAnsi="GHEA Grapalat" w:cs="Sylfaen"/>
          <w:b/>
          <w:sz w:val="20"/>
          <w:szCs w:val="24"/>
          <w:lang w:val="es-ES"/>
        </w:rPr>
        <w:t>ՀԱՅՏԸ</w:t>
      </w:r>
    </w:p>
    <w:p w14:paraId="66818148" w14:textId="77777777" w:rsidR="003E2D06" w:rsidRPr="003E2D06" w:rsidRDefault="003E2D06" w:rsidP="003E2D06">
      <w:pPr>
        <w:spacing w:after="0" w:line="240" w:lineRule="auto"/>
        <w:ind w:firstLine="720"/>
        <w:jc w:val="center"/>
        <w:rPr>
          <w:rFonts w:ascii="GHEA Grapalat" w:eastAsia="Times New Roman" w:hAnsi="GHEA Grapalat" w:cs="Times New Roman"/>
          <w:sz w:val="24"/>
          <w:lang w:val="af-ZA"/>
        </w:rPr>
      </w:pPr>
    </w:p>
    <w:p w14:paraId="114994A1"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es-ES"/>
        </w:rPr>
      </w:pPr>
      <w:r w:rsidRPr="003E2D06">
        <w:rPr>
          <w:rFonts w:ascii="GHEA Grapalat" w:eastAsia="Times New Roman" w:hAnsi="GHEA Grapalat" w:cs="Times New Roman"/>
          <w:sz w:val="20"/>
          <w:szCs w:val="20"/>
          <w:lang w:val="hy-AM"/>
        </w:rPr>
        <w:t xml:space="preserve">Ընթացակարգին մասնակցելու համար </w:t>
      </w:r>
      <w:r w:rsidRPr="003E2D06">
        <w:rPr>
          <w:rFonts w:ascii="GHEA Grapalat" w:eastAsia="Times New Roman" w:hAnsi="GHEA Grapalat" w:cs="Times New Roman"/>
          <w:sz w:val="20"/>
          <w:szCs w:val="20"/>
        </w:rPr>
        <w:t>մ</w:t>
      </w:r>
      <w:r w:rsidRPr="003E2D06">
        <w:rPr>
          <w:rFonts w:ascii="GHEA Grapalat" w:eastAsia="Times New Roman" w:hAnsi="GHEA Grapalat" w:cs="Times New Roman"/>
          <w:sz w:val="20"/>
          <w:szCs w:val="20"/>
          <w:lang w:val="hy-AM"/>
        </w:rPr>
        <w:t xml:space="preserve">ասնակիցը </w:t>
      </w:r>
      <w:r w:rsidRPr="003E2D06">
        <w:rPr>
          <w:rFonts w:ascii="GHEA Grapalat" w:eastAsia="Times New Roman" w:hAnsi="GHEA Grapalat" w:cs="Times New Roman"/>
          <w:sz w:val="20"/>
          <w:szCs w:val="20"/>
        </w:rPr>
        <w:t>սույն</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հրավերի</w:t>
      </w:r>
      <w:r w:rsidRPr="003E2D06">
        <w:rPr>
          <w:rFonts w:ascii="GHEA Grapalat" w:eastAsia="Times New Roman" w:hAnsi="GHEA Grapalat" w:cs="Times New Roman"/>
          <w:sz w:val="20"/>
          <w:szCs w:val="20"/>
          <w:lang w:val="af-ZA"/>
        </w:rPr>
        <w:t xml:space="preserve"> 2-</w:t>
      </w:r>
      <w:r w:rsidRPr="003E2D06">
        <w:rPr>
          <w:rFonts w:ascii="GHEA Grapalat" w:eastAsia="Times New Roman" w:hAnsi="GHEA Grapalat" w:cs="Times New Roman"/>
          <w:sz w:val="20"/>
          <w:szCs w:val="20"/>
        </w:rPr>
        <w:t>րդ</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մասի</w:t>
      </w:r>
      <w:r w:rsidRPr="003E2D06">
        <w:rPr>
          <w:rFonts w:ascii="GHEA Grapalat" w:eastAsia="Times New Roman" w:hAnsi="GHEA Grapalat" w:cs="Times New Roman"/>
          <w:sz w:val="20"/>
          <w:szCs w:val="20"/>
          <w:lang w:val="af-ZA"/>
        </w:rPr>
        <w:t xml:space="preserve"> 3-</w:t>
      </w:r>
      <w:r w:rsidRPr="003E2D06">
        <w:rPr>
          <w:rFonts w:ascii="GHEA Grapalat" w:eastAsia="Times New Roman" w:hAnsi="GHEA Grapalat" w:cs="Times New Roman"/>
          <w:sz w:val="20"/>
          <w:szCs w:val="20"/>
        </w:rPr>
        <w:t>րդ</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բաժնով</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սահմանված</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կարգով</w:t>
      </w:r>
      <w:r w:rsidRPr="003E2D06">
        <w:rPr>
          <w:rFonts w:ascii="GHEA Grapalat" w:eastAsia="Times New Roman" w:hAnsi="GHEA Grapalat" w:cs="Times New Roman"/>
          <w:sz w:val="20"/>
          <w:szCs w:val="20"/>
          <w:lang w:val="hy-AM"/>
        </w:rPr>
        <w:t xml:space="preserve"> ներկայացնում է հայտ: Հայտին կցվում են սույն հրավերով նախատեսված համապատասխան փաստաթղթեր</w:t>
      </w:r>
      <w:r w:rsidRPr="003E2D06">
        <w:rPr>
          <w:rFonts w:ascii="GHEA Grapalat" w:eastAsia="Times New Roman" w:hAnsi="GHEA Grapalat" w:cs="Times New Roman"/>
          <w:sz w:val="20"/>
          <w:szCs w:val="20"/>
          <w:lang w:val="es-ES"/>
        </w:rPr>
        <w:t>ը:</w:t>
      </w:r>
    </w:p>
    <w:p w14:paraId="4ED7A66D"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es-ES"/>
        </w:rPr>
      </w:pPr>
      <w:r w:rsidRPr="003E2D06">
        <w:rPr>
          <w:rFonts w:ascii="GHEA Grapalat" w:eastAsia="Times New Roman" w:hAnsi="GHEA Grapalat" w:cs="Sylfaen"/>
          <w:sz w:val="20"/>
          <w:szCs w:val="24"/>
        </w:rPr>
        <w:t>Մասնակիցը</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հայտով</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ներկայացնում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իր</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կողմից</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հաստատված</w:t>
      </w:r>
      <w:r w:rsidRPr="003E2D06">
        <w:rPr>
          <w:rFonts w:ascii="GHEA Grapalat" w:eastAsia="Times New Roman" w:hAnsi="GHEA Grapalat" w:cs="Sylfaen"/>
          <w:sz w:val="20"/>
          <w:szCs w:val="24"/>
          <w:lang w:val="es-ES"/>
        </w:rPr>
        <w:t>`</w:t>
      </w:r>
    </w:p>
    <w:p w14:paraId="42187771"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es-ES"/>
        </w:rPr>
      </w:pPr>
      <w:r w:rsidRPr="003E2D06">
        <w:rPr>
          <w:rFonts w:ascii="GHEA Grapalat" w:eastAsia="Times New Roman" w:hAnsi="GHEA Grapalat" w:cs="Sylfaen"/>
          <w:sz w:val="20"/>
          <w:szCs w:val="24"/>
          <w:lang w:val="es-ES"/>
        </w:rPr>
        <w:t xml:space="preserve">2.1 </w:t>
      </w:r>
      <w:r w:rsidRPr="003E2D06">
        <w:rPr>
          <w:rFonts w:ascii="GHEA Grapalat" w:eastAsia="Times New Roman" w:hAnsi="GHEA Grapalat" w:cs="Sylfaen"/>
          <w:sz w:val="20"/>
          <w:szCs w:val="24"/>
          <w:lang w:val="ru-RU"/>
        </w:rPr>
        <w:t>ընթացակարգին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մասնակցելու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դիմում</w:t>
      </w:r>
      <w:r w:rsidRPr="003E2D06">
        <w:rPr>
          <w:rFonts w:ascii="GHEA Grapalat" w:eastAsia="Times New Roman" w:hAnsi="GHEA Grapalat" w:cs="Sylfaen"/>
          <w:sz w:val="20"/>
          <w:szCs w:val="24"/>
          <w:lang w:val="es-ES"/>
        </w:rPr>
        <w:t>-</w:t>
      </w:r>
      <w:r w:rsidRPr="003E2D06">
        <w:rPr>
          <w:rFonts w:ascii="GHEA Grapalat" w:eastAsia="Times New Roman" w:hAnsi="GHEA Grapalat" w:cs="Sylfaen"/>
          <w:sz w:val="20"/>
          <w:szCs w:val="24"/>
        </w:rPr>
        <w:t>հայտարարություն</w:t>
      </w:r>
      <w:r w:rsidRPr="003E2D06">
        <w:rPr>
          <w:rFonts w:ascii="GHEA Grapalat" w:eastAsia="Times New Roman" w:hAnsi="GHEA Grapalat" w:cs="Sylfaen"/>
          <w:sz w:val="20"/>
          <w:szCs w:val="24"/>
          <w:lang w:val="af-ZA"/>
        </w:rPr>
        <w:t>` համաձայն հ</w:t>
      </w:r>
      <w:r w:rsidRPr="003E2D06">
        <w:rPr>
          <w:rFonts w:ascii="GHEA Grapalat" w:eastAsia="Times New Roman" w:hAnsi="GHEA Grapalat" w:cs="Sylfaen"/>
          <w:sz w:val="20"/>
          <w:szCs w:val="24"/>
          <w:lang w:val="ru-RU"/>
        </w:rPr>
        <w:t>ավելված</w:t>
      </w:r>
      <w:r w:rsidRPr="003E2D06">
        <w:rPr>
          <w:rFonts w:ascii="GHEA Grapalat" w:eastAsia="Times New Roman" w:hAnsi="GHEA Grapalat" w:cs="Sylfaen"/>
          <w:sz w:val="20"/>
          <w:szCs w:val="24"/>
          <w:lang w:val="af-ZA"/>
        </w:rPr>
        <w:t xml:space="preserve"> N 1-ի</w:t>
      </w:r>
      <w:r w:rsidRPr="003E2D06">
        <w:rPr>
          <w:rFonts w:ascii="GHEA Grapalat" w:eastAsia="Times New Roman" w:hAnsi="GHEA Grapalat" w:cs="Sylfaen"/>
          <w:sz w:val="20"/>
          <w:szCs w:val="24"/>
          <w:lang w:val="es-ES"/>
        </w:rPr>
        <w:t>.</w:t>
      </w:r>
    </w:p>
    <w:p w14:paraId="3FAB0DB5"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es-ES"/>
        </w:rPr>
      </w:pPr>
      <w:r w:rsidRPr="003E2D06">
        <w:rPr>
          <w:rFonts w:ascii="GHEA Grapalat" w:eastAsia="Times New Roman" w:hAnsi="GHEA Grapalat" w:cs="Times New Roman"/>
          <w:sz w:val="20"/>
          <w:szCs w:val="24"/>
          <w:lang w:val="es-ES"/>
        </w:rPr>
        <w:t xml:space="preserve">2.2 </w:t>
      </w:r>
      <w:r w:rsidRPr="003E2D06">
        <w:rPr>
          <w:rFonts w:ascii="GHEA Grapalat" w:eastAsia="Times New Roman" w:hAnsi="GHEA Grapalat" w:cs="Sylfaen"/>
          <w:sz w:val="20"/>
          <w:szCs w:val="24"/>
          <w:lang w:val="es-ES"/>
        </w:rPr>
        <w:t xml:space="preserve">իր կողմից հաստատված` </w:t>
      </w:r>
      <w:r w:rsidRPr="003E2D06">
        <w:rPr>
          <w:rFonts w:ascii="GHEA Grapalat" w:eastAsia="Times New Roman" w:hAnsi="GHEA Grapalat" w:cs="Sylfaen"/>
          <w:sz w:val="20"/>
          <w:szCs w:val="24"/>
        </w:rPr>
        <w:t>առաջարկվող</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ապրանքի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Times New Roman"/>
          <w:sz w:val="20"/>
          <w:szCs w:val="20"/>
          <w:lang w:val="hy-AM" w:eastAsia="x-none"/>
        </w:rPr>
        <w:t>ամբողջական նկարագիրը</w:t>
      </w:r>
      <w:r w:rsidRPr="003E2D06">
        <w:rPr>
          <w:rFonts w:ascii="GHEA Grapalat" w:eastAsia="Times New Roman" w:hAnsi="GHEA Grapalat" w:cs="Times New Roman"/>
          <w:sz w:val="20"/>
          <w:szCs w:val="20"/>
          <w:lang w:val="es-ES" w:eastAsia="x-none"/>
        </w:rPr>
        <w:t xml:space="preserve">` </w:t>
      </w:r>
      <w:r w:rsidRPr="003E2D06">
        <w:rPr>
          <w:rFonts w:ascii="GHEA Grapalat" w:eastAsia="Times New Roman" w:hAnsi="GHEA Grapalat" w:cs="Times New Roman"/>
          <w:sz w:val="20"/>
          <w:szCs w:val="20"/>
          <w:lang w:eastAsia="x-none"/>
        </w:rPr>
        <w:t>համաձայն</w:t>
      </w:r>
      <w:r w:rsidRPr="003E2D06">
        <w:rPr>
          <w:rFonts w:ascii="GHEA Grapalat" w:eastAsia="Times New Roman" w:hAnsi="GHEA Grapalat" w:cs="Times New Roman"/>
          <w:sz w:val="20"/>
          <w:szCs w:val="20"/>
          <w:lang w:val="es-ES" w:eastAsia="x-none"/>
        </w:rPr>
        <w:t xml:space="preserve"> </w:t>
      </w:r>
      <w:r w:rsidRPr="003E2D06">
        <w:rPr>
          <w:rFonts w:ascii="GHEA Grapalat" w:eastAsia="Times New Roman" w:hAnsi="GHEA Grapalat" w:cs="Times New Roman"/>
          <w:sz w:val="20"/>
          <w:szCs w:val="20"/>
          <w:lang w:eastAsia="x-none"/>
        </w:rPr>
        <w:t>հավելված</w:t>
      </w:r>
      <w:r w:rsidRPr="003E2D06">
        <w:rPr>
          <w:rFonts w:ascii="GHEA Grapalat" w:eastAsia="Times New Roman" w:hAnsi="GHEA Grapalat" w:cs="Times New Roman"/>
          <w:sz w:val="20"/>
          <w:szCs w:val="20"/>
          <w:lang w:val="es-ES" w:eastAsia="x-none"/>
        </w:rPr>
        <w:t xml:space="preserve"> N 1.1-</w:t>
      </w:r>
      <w:r w:rsidRPr="003E2D06">
        <w:rPr>
          <w:rFonts w:ascii="GHEA Grapalat" w:eastAsia="Times New Roman" w:hAnsi="GHEA Grapalat" w:cs="Times New Roman"/>
          <w:sz w:val="20"/>
          <w:szCs w:val="20"/>
          <w:lang w:eastAsia="x-none"/>
        </w:rPr>
        <w:t>ի</w:t>
      </w:r>
      <w:r w:rsidRPr="003E2D06">
        <w:rPr>
          <w:rFonts w:ascii="GHEA Grapalat" w:eastAsia="Times New Roman" w:hAnsi="GHEA Grapalat" w:cs="Sylfaen"/>
          <w:sz w:val="20"/>
          <w:szCs w:val="24"/>
          <w:lang w:val="es-ES"/>
        </w:rPr>
        <w:t>.</w:t>
      </w:r>
    </w:p>
    <w:p w14:paraId="2039A28F" w14:textId="77777777" w:rsidR="003E2D06" w:rsidRPr="003E2D06" w:rsidRDefault="003E2D06" w:rsidP="003E2D06">
      <w:pPr>
        <w:spacing w:after="0" w:line="276"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0"/>
          <w:lang w:val="af-ZA" w:eastAsia="ru-RU"/>
        </w:rPr>
        <w:t xml:space="preserve">2.3 </w:t>
      </w:r>
      <w:r w:rsidRPr="003E2D06">
        <w:rPr>
          <w:rFonts w:ascii="GHEA Grapalat" w:eastAsia="Times New Roman" w:hAnsi="GHEA Grapalat" w:cs="Sylfaen"/>
          <w:sz w:val="20"/>
          <w:szCs w:val="24"/>
        </w:rPr>
        <w:t>գործակալության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պայմանագրի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պատճենը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դրա</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կողմ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հանդիսացող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անձի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տվյալները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պայմանագիրն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իրականացվելու</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գործակալության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միջոցով</w:t>
      </w:r>
      <w:r w:rsidRPr="003E2D06">
        <w:rPr>
          <w:rFonts w:ascii="GHEA Grapalat" w:eastAsia="Times New Roman" w:hAnsi="GHEA Grapalat" w:cs="Sylfaen"/>
          <w:sz w:val="20"/>
          <w:szCs w:val="24"/>
          <w:lang w:val="af-ZA"/>
        </w:rPr>
        <w:t>.</w:t>
      </w:r>
    </w:p>
    <w:p w14:paraId="5E1E1E91" w14:textId="77777777" w:rsidR="003E2D06" w:rsidRPr="003E2D06" w:rsidRDefault="003E2D06" w:rsidP="003E2D06">
      <w:pPr>
        <w:spacing w:after="0" w:line="240" w:lineRule="auto"/>
        <w:ind w:firstLine="567"/>
        <w:jc w:val="both"/>
        <w:rPr>
          <w:rFonts w:ascii="GHEA Grapalat" w:eastAsia="Times New Roman" w:hAnsi="GHEA Grapalat" w:cs="Sylfaen"/>
          <w:color w:val="FFFFFF"/>
          <w:sz w:val="20"/>
          <w:szCs w:val="24"/>
          <w:lang w:val="af-ZA"/>
        </w:rPr>
      </w:pPr>
      <w:r w:rsidRPr="003E2D06">
        <w:rPr>
          <w:rFonts w:ascii="GHEA Grapalat" w:eastAsia="Times New Roman" w:hAnsi="GHEA Grapalat" w:cs="Sylfaen"/>
          <w:sz w:val="20"/>
          <w:szCs w:val="24"/>
          <w:lang w:val="af-ZA"/>
        </w:rPr>
        <w:t xml:space="preserve">2.4 </w:t>
      </w:r>
      <w:r w:rsidRPr="003E2D06">
        <w:rPr>
          <w:rFonts w:ascii="GHEA Grapalat" w:eastAsia="Times New Roman" w:hAnsi="GHEA Grapalat" w:cs="Sylfaen"/>
          <w:sz w:val="20"/>
          <w:szCs w:val="24"/>
        </w:rPr>
        <w:t>համատեղ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գործունեության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պայմանագիրը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եթե</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մասնակիցները</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գնման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ընթացակարգին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մասնակցում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համատեղ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գործունեության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կարգով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rPr>
        <w:t>կոնսորցիումով</w:t>
      </w:r>
      <w:r w:rsidRPr="003E2D06">
        <w:rPr>
          <w:rFonts w:ascii="GHEA Grapalat" w:eastAsia="Times New Roman" w:hAnsi="GHEA Grapalat" w:cs="Sylfaen"/>
          <w:sz w:val="20"/>
          <w:szCs w:val="24"/>
          <w:lang w:val="af-ZA"/>
        </w:rPr>
        <w:t>).</w:t>
      </w:r>
      <w:r w:rsidRPr="003E2D06">
        <w:rPr>
          <w:rFonts w:ascii="GHEA Grapalat" w:eastAsia="Times New Roman" w:hAnsi="GHEA Grapalat" w:cs="Sylfaen"/>
          <w:sz w:val="20"/>
          <w:szCs w:val="24"/>
          <w:vertAlign w:val="superscript"/>
          <w:lang w:val="af-ZA"/>
        </w:rPr>
        <w:t xml:space="preserve">15 </w:t>
      </w:r>
      <w:r w:rsidRPr="003E2D06">
        <w:rPr>
          <w:rFonts w:ascii="GHEA Grapalat" w:eastAsia="Times New Roman" w:hAnsi="GHEA Grapalat" w:cs="Sylfaen"/>
          <w:color w:val="FFFFFF"/>
          <w:sz w:val="20"/>
          <w:szCs w:val="24"/>
          <w:vertAlign w:val="superscript"/>
          <w:lang w:val="af-ZA"/>
        </w:rPr>
        <w:footnoteReference w:id="6"/>
      </w:r>
    </w:p>
    <w:p w14:paraId="4487799E"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Sylfaen"/>
          <w:sz w:val="20"/>
          <w:szCs w:val="24"/>
          <w:lang w:val="af-ZA"/>
        </w:rPr>
        <w:t xml:space="preserve">2.6 </w:t>
      </w:r>
      <w:r w:rsidRPr="003E2D06">
        <w:rPr>
          <w:rFonts w:ascii="GHEA Grapalat" w:eastAsia="Times New Roman" w:hAnsi="GHEA Grapalat" w:cs="Sylfaen"/>
          <w:sz w:val="20"/>
          <w:szCs w:val="24"/>
          <w:lang w:val="hy-AM"/>
        </w:rPr>
        <w:t>գնային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առաջարկ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համաձայն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հավելված</w:t>
      </w:r>
      <w:r w:rsidRPr="003E2D06">
        <w:rPr>
          <w:rFonts w:ascii="GHEA Grapalat" w:eastAsia="Times New Roman" w:hAnsi="GHEA Grapalat" w:cs="Sylfaen"/>
          <w:sz w:val="20"/>
          <w:szCs w:val="24"/>
          <w:lang w:val="af-ZA"/>
        </w:rPr>
        <w:t xml:space="preserve"> N 2-</w:t>
      </w:r>
      <w:r w:rsidRPr="003E2D06">
        <w:rPr>
          <w:rFonts w:ascii="GHEA Grapalat" w:eastAsia="Times New Roman" w:hAnsi="GHEA Grapalat" w:cs="Sylfaen"/>
          <w:sz w:val="20"/>
          <w:szCs w:val="24"/>
          <w:lang w:val="hy-AM"/>
        </w:rPr>
        <w:t>ի</w:t>
      </w:r>
      <w:r w:rsidRPr="003E2D06">
        <w:rPr>
          <w:rFonts w:ascii="GHEA Grapalat" w:eastAsia="Times New Roman" w:hAnsi="GHEA Grapalat" w:cs="Sylfaen"/>
          <w:sz w:val="20"/>
          <w:szCs w:val="24"/>
          <w:lang w:val="af-ZA"/>
        </w:rPr>
        <w:t xml:space="preserve">: Գնային առաջարկը </w:t>
      </w:r>
      <w:r w:rsidRPr="003E2D06">
        <w:rPr>
          <w:rFonts w:ascii="GHEA Grapalat" w:eastAsia="Times New Roman" w:hAnsi="GHEA Grapalat" w:cs="Sylfaen"/>
          <w:sz w:val="20"/>
          <w:szCs w:val="24"/>
          <w:lang w:val="hy-AM"/>
        </w:rPr>
        <w:t>ներկայացվում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Sylfaen"/>
          <w:sz w:val="20"/>
          <w:szCs w:val="24"/>
          <w:lang w:val="af-ZA"/>
        </w:rPr>
        <w:t xml:space="preserve"> արժեք (ինքնարժեքի և կանխատեսվող շահույթի հանրագումարը)</w:t>
      </w:r>
      <w:r w:rsidRPr="003E2D06">
        <w:rPr>
          <w:rFonts w:ascii="GHEA Grapalat" w:eastAsia="Times New Roman" w:hAnsi="GHEA Grapalat" w:cs="Sylfaen"/>
          <w:lang w:val="af-ZA"/>
        </w:rPr>
        <w:t xml:space="preserve"> </w:t>
      </w:r>
      <w:r w:rsidRPr="003E2D06">
        <w:rPr>
          <w:rFonts w:ascii="GHEA Grapalat" w:eastAsia="Times New Roman" w:hAnsi="GHEA Grapalat" w:cs="Sylfaen"/>
          <w:sz w:val="20"/>
          <w:szCs w:val="24"/>
          <w:lang w:val="hy-AM"/>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ավելացված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արժեքի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հարկ</w:t>
      </w:r>
      <w:r w:rsidRPr="003E2D06" w:rsidDel="001A1F55">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ընդհանրական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բաղադրիչներից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բաղկացած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հաշվարկի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ձևով։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hy-AM"/>
        </w:rPr>
        <w:t>Արժեքի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բաղադրիչների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հաշվարկ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բացվածք</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այլ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մանրամասներ</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չեն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պահանջվում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և</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ներկայացվում</w:t>
      </w:r>
      <w:r w:rsidRPr="003E2D06">
        <w:rPr>
          <w:rFonts w:ascii="GHEA Grapalat" w:eastAsia="Times New Roman" w:hAnsi="GHEA Grapalat" w:cs="Sylfaen"/>
          <w:sz w:val="20"/>
          <w:szCs w:val="24"/>
          <w:lang w:val="af-ZA"/>
        </w:rPr>
        <w:t xml:space="preserve">: </w:t>
      </w:r>
    </w:p>
    <w:p w14:paraId="1C516D2E" w14:textId="77777777" w:rsidR="003E2D06" w:rsidRPr="003E2D06" w:rsidRDefault="003E2D06" w:rsidP="003E2D06">
      <w:pPr>
        <w:spacing w:after="0" w:line="240" w:lineRule="auto"/>
        <w:ind w:firstLine="567"/>
        <w:jc w:val="both"/>
        <w:rPr>
          <w:rFonts w:ascii="GHEA Grapalat" w:eastAsia="Times New Roman" w:hAnsi="GHEA Grapalat" w:cs="Times New Roman"/>
          <w:b/>
          <w:sz w:val="20"/>
          <w:szCs w:val="24"/>
          <w:lang w:val="af-ZA"/>
        </w:rPr>
      </w:pPr>
    </w:p>
    <w:p w14:paraId="7AD63BD3"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p>
    <w:p w14:paraId="07C1FDC0" w14:textId="77777777" w:rsidR="003E2D06" w:rsidRPr="003E2D06" w:rsidRDefault="003E2D06" w:rsidP="003E2D06">
      <w:pPr>
        <w:spacing w:after="0" w:line="240" w:lineRule="auto"/>
        <w:jc w:val="center"/>
        <w:rPr>
          <w:rFonts w:ascii="GHEA Grapalat" w:eastAsia="Times New Roman" w:hAnsi="GHEA Grapalat" w:cs="Sylfaen"/>
          <w:b/>
          <w:sz w:val="20"/>
          <w:szCs w:val="24"/>
          <w:lang w:val="es-ES"/>
        </w:rPr>
      </w:pPr>
      <w:r w:rsidRPr="003E2D06">
        <w:rPr>
          <w:rFonts w:ascii="GHEA Grapalat" w:eastAsia="Times New Roman" w:hAnsi="GHEA Grapalat" w:cs="Times New Roman"/>
          <w:b/>
          <w:sz w:val="20"/>
          <w:szCs w:val="24"/>
          <w:lang w:val="es-ES"/>
        </w:rPr>
        <w:t xml:space="preserve">3. </w:t>
      </w:r>
      <w:r w:rsidRPr="003E2D06">
        <w:rPr>
          <w:rFonts w:ascii="GHEA Grapalat" w:eastAsia="Times New Roman" w:hAnsi="GHEA Grapalat" w:cs="Sylfaen"/>
          <w:b/>
          <w:sz w:val="20"/>
          <w:szCs w:val="24"/>
          <w:lang w:val="es-ES"/>
        </w:rPr>
        <w:t>ՀԱՅՏԸ</w:t>
      </w:r>
      <w:r w:rsidRPr="003E2D06">
        <w:rPr>
          <w:rFonts w:ascii="GHEA Grapalat" w:eastAsia="Times New Roman" w:hAnsi="GHEA Grapalat" w:cs="Arial"/>
          <w:b/>
          <w:sz w:val="20"/>
          <w:szCs w:val="24"/>
          <w:lang w:val="es-ES"/>
        </w:rPr>
        <w:t xml:space="preserve">  </w:t>
      </w:r>
      <w:r w:rsidRPr="003E2D06">
        <w:rPr>
          <w:rFonts w:ascii="GHEA Grapalat" w:eastAsia="Times New Roman" w:hAnsi="GHEA Grapalat" w:cs="Sylfaen"/>
          <w:b/>
          <w:sz w:val="20"/>
          <w:szCs w:val="24"/>
          <w:lang w:val="es-ES"/>
        </w:rPr>
        <w:t>ՊԱՏՐԱՍՏԵԼՈՒ</w:t>
      </w:r>
      <w:r w:rsidRPr="003E2D06">
        <w:rPr>
          <w:rFonts w:ascii="GHEA Grapalat" w:eastAsia="Times New Roman" w:hAnsi="GHEA Grapalat" w:cs="Arial"/>
          <w:b/>
          <w:sz w:val="20"/>
          <w:szCs w:val="24"/>
          <w:lang w:val="es-ES"/>
        </w:rPr>
        <w:t xml:space="preserve">  </w:t>
      </w:r>
      <w:r w:rsidRPr="003E2D06">
        <w:rPr>
          <w:rFonts w:ascii="GHEA Grapalat" w:eastAsia="Times New Roman" w:hAnsi="GHEA Grapalat" w:cs="Sylfaen"/>
          <w:b/>
          <w:sz w:val="20"/>
          <w:szCs w:val="24"/>
          <w:lang w:val="es-ES"/>
        </w:rPr>
        <w:t>ԿԱՐԳԸ</w:t>
      </w:r>
    </w:p>
    <w:p w14:paraId="38305809" w14:textId="77777777" w:rsidR="003E2D06" w:rsidRPr="003E2D06" w:rsidRDefault="003E2D06" w:rsidP="003E2D06">
      <w:pPr>
        <w:spacing w:after="0" w:line="240" w:lineRule="auto"/>
        <w:jc w:val="center"/>
        <w:rPr>
          <w:rFonts w:ascii="GHEA Grapalat" w:eastAsia="Times New Roman" w:hAnsi="GHEA Grapalat" w:cs="Sylfaen"/>
          <w:b/>
          <w:sz w:val="20"/>
          <w:szCs w:val="24"/>
          <w:lang w:val="es-ES"/>
        </w:rPr>
      </w:pPr>
    </w:p>
    <w:p w14:paraId="31AE2E55" w14:textId="77777777" w:rsidR="003E2D06" w:rsidRPr="003E2D06" w:rsidRDefault="003E2D06" w:rsidP="003E2D06">
      <w:pPr>
        <w:spacing w:after="0" w:line="240" w:lineRule="auto"/>
        <w:ind w:firstLine="567"/>
        <w:jc w:val="both"/>
        <w:rPr>
          <w:rFonts w:ascii="GHEA Grapalat" w:eastAsia="Times New Roman" w:hAnsi="GHEA Grapalat" w:cs="Sylfaen"/>
          <w:sz w:val="20"/>
          <w:szCs w:val="20"/>
          <w:lang w:val="es-ES"/>
        </w:rPr>
      </w:pPr>
      <w:r w:rsidRPr="003E2D06">
        <w:rPr>
          <w:rFonts w:ascii="GHEA Grapalat" w:eastAsia="Times New Roman" w:hAnsi="GHEA Grapalat" w:cs="Times New Roman"/>
          <w:sz w:val="20"/>
          <w:szCs w:val="20"/>
          <w:lang w:val="es-ES"/>
        </w:rPr>
        <w:t xml:space="preserve">3.1 </w:t>
      </w:r>
      <w:r w:rsidRPr="003E2D06">
        <w:rPr>
          <w:rFonts w:ascii="GHEA Grapalat" w:eastAsia="Times New Roman" w:hAnsi="GHEA Grapalat" w:cs="Sylfaen"/>
          <w:sz w:val="20"/>
          <w:szCs w:val="20"/>
          <w:lang w:val="ru-RU"/>
        </w:rPr>
        <w:t>Մասնակիցը</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lang w:val="ru-RU"/>
        </w:rPr>
        <w:t>հայտը</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lang w:val="ru-RU"/>
        </w:rPr>
        <w:t>ներկայացնում</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lang w:val="ru-RU"/>
        </w:rPr>
        <w:t>է</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lang w:val="ru-RU"/>
        </w:rPr>
        <w:t>սույն</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lang w:val="ru-RU"/>
        </w:rPr>
        <w:t>հրավերով</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lang w:val="ru-RU"/>
        </w:rPr>
        <w:t>սահմանված</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lang w:val="ru-RU"/>
        </w:rPr>
        <w:t>կարգով։</w:t>
      </w:r>
      <w:r w:rsidRPr="003E2D06">
        <w:rPr>
          <w:rFonts w:ascii="GHEA Grapalat" w:eastAsia="Times New Roman" w:hAnsi="GHEA Grapalat" w:cs="Sylfaen"/>
          <w:sz w:val="20"/>
          <w:szCs w:val="20"/>
          <w:lang w:val="es-ES"/>
        </w:rPr>
        <w:t xml:space="preserve"> </w:t>
      </w:r>
    </w:p>
    <w:p w14:paraId="02343D49" w14:textId="77777777" w:rsidR="003E2D06" w:rsidRPr="003E2D06" w:rsidRDefault="003E2D06" w:rsidP="003E2D06">
      <w:pPr>
        <w:spacing w:after="0" w:line="240" w:lineRule="auto"/>
        <w:ind w:firstLine="567"/>
        <w:jc w:val="both"/>
        <w:rPr>
          <w:rFonts w:ascii="GHEA Grapalat" w:eastAsia="Times New Roman" w:hAnsi="GHEA Grapalat" w:cs="Sylfaen"/>
          <w:sz w:val="20"/>
          <w:szCs w:val="24"/>
          <w:lang w:val="af-ZA"/>
        </w:rPr>
      </w:pPr>
      <w:r w:rsidRPr="003E2D06">
        <w:rPr>
          <w:rFonts w:ascii="GHEA Grapalat" w:eastAsia="Times New Roman" w:hAnsi="GHEA Grapalat" w:cs="Times New Roman"/>
          <w:sz w:val="20"/>
          <w:szCs w:val="20"/>
        </w:rPr>
        <w:t>Մ</w:t>
      </w:r>
      <w:r w:rsidRPr="003E2D06">
        <w:rPr>
          <w:rFonts w:ascii="GHEA Grapalat" w:eastAsia="Times New Roman" w:hAnsi="GHEA Grapalat" w:cs="Sylfaen"/>
          <w:sz w:val="20"/>
          <w:szCs w:val="20"/>
        </w:rPr>
        <w:t>ասնակցի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առաջարկները</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դրանց</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վերաբերող</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փաստաթղթերը</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դրվում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են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ծրարի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մեջ</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որը</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սոսնձում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է</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այն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ներկայացնողը</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Ծրարում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ներառված</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փաստաթղթերը</w:t>
      </w:r>
      <w:r w:rsidRPr="003E2D06">
        <w:rPr>
          <w:rFonts w:ascii="GHEA Grapalat" w:eastAsia="Times New Roman" w:hAnsi="GHEA Grapalat" w:cs="Sylfaen"/>
          <w:sz w:val="20"/>
          <w:szCs w:val="20"/>
          <w:lang w:val="es-ES"/>
        </w:rPr>
        <w:t xml:space="preserve">, </w:t>
      </w:r>
      <w:r w:rsidRPr="003E2D06">
        <w:rPr>
          <w:rFonts w:ascii="GHEA Grapalat" w:eastAsia="Times New Roman" w:hAnsi="GHEA Grapalat" w:cs="Sylfaen"/>
          <w:sz w:val="20"/>
          <w:szCs w:val="20"/>
        </w:rPr>
        <w:t>կազմվում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են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բնօրինակից</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3E2D06">
        <w:rPr>
          <w:rFonts w:ascii="GHEA Grapalat" w:eastAsia="Times New Roman" w:hAnsi="GHEA Grapalat" w:cs="Sylfaen"/>
          <w:sz w:val="20"/>
          <w:szCs w:val="20"/>
        </w:rPr>
        <w:t>և</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0"/>
          <w:lang w:val="hy-AM"/>
        </w:rPr>
        <w:t xml:space="preserve">1 </w:t>
      </w:r>
      <w:r w:rsidRPr="003E2D06">
        <w:rPr>
          <w:rFonts w:ascii="GHEA Grapalat" w:eastAsia="Times New Roman" w:hAnsi="GHEA Grapalat" w:cs="Times New Roman"/>
          <w:sz w:val="20"/>
          <w:szCs w:val="20"/>
        </w:rPr>
        <w:t>օրինակ</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պատճեններից</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Փաստաթղթերի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փաթեթների</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վրա</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համապատասխանաբար</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գրվում</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են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բնօրինակ</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պատճեն</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0"/>
        </w:rPr>
        <w:t>բառերը</w:t>
      </w: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Sylfaen"/>
          <w:sz w:val="20"/>
          <w:szCs w:val="24"/>
          <w:lang w:val="ru-RU"/>
        </w:rPr>
        <w:t>Հայտում</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ներառվող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բնօրինակ</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փաստաթղթերի</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փոխարեն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կարող</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են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ներկայացվել</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դրանց</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նոտարական</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կարգով</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վավերացված</w:t>
      </w:r>
      <w:r w:rsidRPr="003E2D06">
        <w:rPr>
          <w:rFonts w:ascii="GHEA Grapalat" w:eastAsia="Times New Roman" w:hAnsi="GHEA Grapalat" w:cs="Sylfaen"/>
          <w:sz w:val="20"/>
          <w:szCs w:val="24"/>
          <w:lang w:val="af-ZA"/>
        </w:rPr>
        <w:t xml:space="preserve"> </w:t>
      </w:r>
      <w:r w:rsidRPr="003E2D06">
        <w:rPr>
          <w:rFonts w:ascii="GHEA Grapalat" w:eastAsia="Times New Roman" w:hAnsi="GHEA Grapalat" w:cs="Sylfaen"/>
          <w:sz w:val="20"/>
          <w:szCs w:val="24"/>
          <w:lang w:val="ru-RU"/>
        </w:rPr>
        <w:t>օրինակները։</w:t>
      </w:r>
    </w:p>
    <w:p w14:paraId="291FDB29"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r w:rsidRPr="003E2D06">
        <w:rPr>
          <w:rFonts w:ascii="GHEA Grapalat" w:eastAsia="Times New Roman" w:hAnsi="GHEA Grapalat" w:cs="Sylfaen"/>
          <w:sz w:val="20"/>
          <w:szCs w:val="20"/>
        </w:rPr>
        <w:t>Ծրարը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սույն</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հրավերով</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նախատեսված</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մ</w:t>
      </w:r>
      <w:r w:rsidRPr="003E2D06">
        <w:rPr>
          <w:rFonts w:ascii="GHEA Grapalat" w:eastAsia="Times New Roman" w:hAnsi="GHEA Grapalat" w:cs="Sylfaen"/>
          <w:sz w:val="20"/>
          <w:szCs w:val="20"/>
        </w:rPr>
        <w:t>ասնակցի</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կազմած</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փաստաթղթերն</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ստորագրում</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է</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դրանք</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ներկայացնող</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անձը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կամ</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վերջինիս</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լիազորված</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անձը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այսուհետ</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գործակալ</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Եթե</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հայտը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ներկայացնում</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է</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գործակալը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ապա</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հայտով</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ներկայացվում</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է</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վերջինիս</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այդ</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լիազորությունը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վերապահված</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լինելու</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մասին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փաստաթուղթ</w:t>
      </w:r>
      <w:r w:rsidRPr="003E2D06">
        <w:rPr>
          <w:rFonts w:ascii="GHEA Grapalat" w:eastAsia="Times New Roman" w:hAnsi="GHEA Grapalat" w:cs="Sylfaen"/>
          <w:sz w:val="20"/>
          <w:szCs w:val="20"/>
          <w:lang w:val="af-ZA"/>
        </w:rPr>
        <w:t>:</w:t>
      </w:r>
    </w:p>
    <w:p w14:paraId="46276BDE"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3.2 </w:t>
      </w:r>
      <w:r w:rsidRPr="003E2D06">
        <w:rPr>
          <w:rFonts w:ascii="GHEA Grapalat" w:eastAsia="Times New Roman" w:hAnsi="GHEA Grapalat" w:cs="Sylfaen"/>
          <w:sz w:val="20"/>
          <w:szCs w:val="20"/>
        </w:rPr>
        <w:t>Սույն</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Times New Roman"/>
          <w:sz w:val="20"/>
          <w:szCs w:val="20"/>
        </w:rPr>
        <w:t>հրահանգի</w:t>
      </w:r>
      <w:r w:rsidRPr="003E2D06">
        <w:rPr>
          <w:rFonts w:ascii="GHEA Grapalat" w:eastAsia="Times New Roman" w:hAnsi="GHEA Grapalat" w:cs="Times New Roman"/>
          <w:sz w:val="20"/>
          <w:szCs w:val="20"/>
          <w:lang w:val="af-ZA"/>
        </w:rPr>
        <w:t xml:space="preserve"> 3.1 </w:t>
      </w:r>
      <w:r w:rsidRPr="003E2D06">
        <w:rPr>
          <w:rFonts w:ascii="GHEA Grapalat" w:eastAsia="Times New Roman" w:hAnsi="GHEA Grapalat" w:cs="Times New Roman"/>
          <w:sz w:val="20"/>
          <w:szCs w:val="20"/>
        </w:rPr>
        <w:t>կետում</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նշված</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ծրարի</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վրա</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հայտը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կազմելու</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լեզվով</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նշվում</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են</w:t>
      </w:r>
      <w:r w:rsidRPr="003E2D06">
        <w:rPr>
          <w:rFonts w:ascii="GHEA Grapalat" w:eastAsia="Times New Roman" w:hAnsi="GHEA Grapalat" w:cs="Times New Roman"/>
          <w:sz w:val="20"/>
          <w:szCs w:val="20"/>
          <w:lang w:val="af-ZA"/>
        </w:rPr>
        <w:t xml:space="preserve">` </w:t>
      </w:r>
    </w:p>
    <w:p w14:paraId="7162086D" w14:textId="77777777" w:rsidR="003E2D06" w:rsidRPr="003E2D06" w:rsidRDefault="003E2D06" w:rsidP="003E2D06">
      <w:pPr>
        <w:spacing w:after="0" w:line="240" w:lineRule="auto"/>
        <w:ind w:firstLine="720"/>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1) </w:t>
      </w:r>
      <w:r w:rsidRPr="003E2D06">
        <w:rPr>
          <w:rFonts w:ascii="GHEA Grapalat" w:eastAsia="Times New Roman" w:hAnsi="GHEA Grapalat" w:cs="Times New Roman"/>
          <w:sz w:val="20"/>
          <w:szCs w:val="20"/>
        </w:rPr>
        <w:t>պ</w:t>
      </w:r>
      <w:r w:rsidRPr="003E2D06">
        <w:rPr>
          <w:rFonts w:ascii="GHEA Grapalat" w:eastAsia="Times New Roman" w:hAnsi="GHEA Grapalat" w:cs="Sylfaen"/>
          <w:sz w:val="20"/>
          <w:szCs w:val="20"/>
        </w:rPr>
        <w:t>ատվիրատուի</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անվանումը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հայտի</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ներկայացման</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վայրը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հասցեն</w:t>
      </w:r>
      <w:r w:rsidRPr="003E2D06">
        <w:rPr>
          <w:rFonts w:ascii="GHEA Grapalat" w:eastAsia="Times New Roman" w:hAnsi="GHEA Grapalat" w:cs="Times New Roman"/>
          <w:sz w:val="20"/>
          <w:szCs w:val="20"/>
          <w:lang w:val="af-ZA"/>
        </w:rPr>
        <w:t>).</w:t>
      </w:r>
    </w:p>
    <w:p w14:paraId="58EA2333" w14:textId="77777777" w:rsidR="003E2D06" w:rsidRPr="003E2D06" w:rsidRDefault="003E2D06" w:rsidP="003E2D06">
      <w:pPr>
        <w:spacing w:after="0" w:line="240" w:lineRule="auto"/>
        <w:ind w:firstLine="720"/>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2) </w:t>
      </w:r>
      <w:r w:rsidRPr="003E2D06">
        <w:rPr>
          <w:rFonts w:ascii="GHEA Grapalat" w:eastAsia="Times New Roman" w:hAnsi="GHEA Grapalat" w:cs="Times New Roman"/>
          <w:sz w:val="20"/>
          <w:szCs w:val="20"/>
        </w:rPr>
        <w:t>ընթացակարգի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ծածկագիրը</w:t>
      </w:r>
      <w:r w:rsidRPr="003E2D06">
        <w:rPr>
          <w:rFonts w:ascii="GHEA Grapalat" w:eastAsia="Times New Roman" w:hAnsi="GHEA Grapalat" w:cs="Times New Roman"/>
          <w:sz w:val="20"/>
          <w:szCs w:val="20"/>
          <w:lang w:val="af-ZA"/>
        </w:rPr>
        <w:t>.</w:t>
      </w:r>
    </w:p>
    <w:p w14:paraId="2955410F" w14:textId="77777777" w:rsidR="003E2D06" w:rsidRPr="003E2D06" w:rsidRDefault="003E2D06" w:rsidP="003E2D06">
      <w:pPr>
        <w:spacing w:after="0" w:line="240" w:lineRule="auto"/>
        <w:ind w:firstLine="720"/>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3) «</w:t>
      </w:r>
      <w:r w:rsidRPr="003E2D06">
        <w:rPr>
          <w:rFonts w:ascii="GHEA Grapalat" w:eastAsia="Times New Roman" w:hAnsi="GHEA Grapalat" w:cs="Sylfaen"/>
          <w:sz w:val="20"/>
          <w:szCs w:val="20"/>
        </w:rPr>
        <w:t>չբացել</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մինչև</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հայտերի</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բացման</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նիստը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բառերը</w:t>
      </w:r>
      <w:r w:rsidRPr="003E2D06">
        <w:rPr>
          <w:rFonts w:ascii="GHEA Grapalat" w:eastAsia="Times New Roman" w:hAnsi="GHEA Grapalat" w:cs="Times New Roman"/>
          <w:sz w:val="20"/>
          <w:szCs w:val="20"/>
          <w:lang w:val="af-ZA"/>
        </w:rPr>
        <w:t>.</w:t>
      </w:r>
    </w:p>
    <w:p w14:paraId="46AD94A5" w14:textId="77777777" w:rsidR="003E2D06" w:rsidRPr="003E2D06" w:rsidRDefault="003E2D06" w:rsidP="003E2D06">
      <w:pPr>
        <w:spacing w:after="0" w:line="240" w:lineRule="auto"/>
        <w:ind w:firstLine="720"/>
        <w:rPr>
          <w:rFonts w:ascii="GHEA Grapalat" w:eastAsia="Times New Roman" w:hAnsi="GHEA Grapalat" w:cs="Times New Roman"/>
          <w:sz w:val="20"/>
          <w:szCs w:val="20"/>
          <w:lang w:val="af-ZA"/>
        </w:rPr>
      </w:pPr>
      <w:r w:rsidRPr="003E2D06">
        <w:rPr>
          <w:rFonts w:ascii="GHEA Grapalat" w:eastAsia="Times New Roman" w:hAnsi="GHEA Grapalat" w:cs="Times New Roman"/>
          <w:sz w:val="20"/>
          <w:szCs w:val="20"/>
          <w:lang w:val="af-ZA"/>
        </w:rPr>
        <w:t xml:space="preserve">4) </w:t>
      </w:r>
      <w:r w:rsidRPr="003E2D06">
        <w:rPr>
          <w:rFonts w:ascii="GHEA Grapalat" w:eastAsia="Times New Roman" w:hAnsi="GHEA Grapalat" w:cs="Times New Roman"/>
          <w:sz w:val="20"/>
          <w:szCs w:val="20"/>
        </w:rPr>
        <w:t>մ</w:t>
      </w:r>
      <w:r w:rsidRPr="003E2D06">
        <w:rPr>
          <w:rFonts w:ascii="GHEA Grapalat" w:eastAsia="Times New Roman" w:hAnsi="GHEA Grapalat" w:cs="Sylfaen"/>
          <w:sz w:val="20"/>
          <w:szCs w:val="20"/>
        </w:rPr>
        <w:t>ասնակցի</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անվանումը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անունը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գտնվելու</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վայրը</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Times New Roman"/>
          <w:sz w:val="20"/>
          <w:szCs w:val="20"/>
          <w:lang w:val="af-ZA"/>
        </w:rPr>
        <w:t xml:space="preserve"> </w:t>
      </w:r>
      <w:r w:rsidRPr="003E2D06">
        <w:rPr>
          <w:rFonts w:ascii="GHEA Grapalat" w:eastAsia="Times New Roman" w:hAnsi="GHEA Grapalat" w:cs="Sylfaen"/>
          <w:sz w:val="20"/>
          <w:szCs w:val="20"/>
        </w:rPr>
        <w:t>հեռախոսահամարը</w:t>
      </w:r>
      <w:r w:rsidRPr="003E2D06">
        <w:rPr>
          <w:rFonts w:ascii="GHEA Grapalat" w:eastAsia="Times New Roman" w:hAnsi="GHEA Grapalat" w:cs="Times New Roman"/>
          <w:sz w:val="20"/>
          <w:szCs w:val="20"/>
          <w:lang w:val="af-ZA"/>
        </w:rPr>
        <w:t>:</w:t>
      </w:r>
    </w:p>
    <w:p w14:paraId="0C2C60A0" w14:textId="77777777" w:rsidR="003E2D06" w:rsidRPr="003E2D06" w:rsidRDefault="003E2D06" w:rsidP="003E2D06">
      <w:pPr>
        <w:spacing w:after="0" w:line="240" w:lineRule="auto"/>
        <w:ind w:firstLine="720"/>
        <w:jc w:val="both"/>
        <w:rPr>
          <w:rFonts w:ascii="GHEA Grapalat" w:eastAsia="Times New Roman" w:hAnsi="GHEA Grapalat" w:cs="Sylfaen"/>
          <w:sz w:val="20"/>
          <w:szCs w:val="20"/>
          <w:lang w:val="af-ZA"/>
        </w:rPr>
      </w:pPr>
      <w:r w:rsidRPr="003E2D06">
        <w:rPr>
          <w:rFonts w:ascii="GHEA Grapalat" w:eastAsia="Times New Roman" w:hAnsi="GHEA Grapalat" w:cs="Sylfaen"/>
          <w:sz w:val="20"/>
          <w:szCs w:val="20"/>
          <w:lang w:val="af-ZA"/>
        </w:rPr>
        <w:t xml:space="preserve">3.3 </w:t>
      </w:r>
      <w:r w:rsidRPr="003E2D06">
        <w:rPr>
          <w:rFonts w:ascii="GHEA Grapalat" w:eastAsia="Times New Roman" w:hAnsi="GHEA Grapalat" w:cs="Sylfaen"/>
          <w:sz w:val="20"/>
          <w:szCs w:val="20"/>
        </w:rPr>
        <w:t>Սույն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հրահանգի</w:t>
      </w:r>
      <w:r w:rsidRPr="003E2D06">
        <w:rPr>
          <w:rFonts w:ascii="GHEA Grapalat" w:eastAsia="Times New Roman" w:hAnsi="GHEA Grapalat" w:cs="Sylfaen"/>
          <w:sz w:val="20"/>
          <w:szCs w:val="20"/>
          <w:lang w:val="af-ZA"/>
        </w:rPr>
        <w:t xml:space="preserve"> 3.1 </w:t>
      </w:r>
      <w:r w:rsidRPr="003E2D06">
        <w:rPr>
          <w:rFonts w:ascii="GHEA Grapalat" w:eastAsia="Times New Roman" w:hAnsi="GHEA Grapalat" w:cs="Sylfaen"/>
          <w:sz w:val="20"/>
          <w:szCs w:val="20"/>
        </w:rPr>
        <w:t>և</w:t>
      </w:r>
      <w:r w:rsidRPr="003E2D06">
        <w:rPr>
          <w:rFonts w:ascii="GHEA Grapalat" w:eastAsia="Times New Roman" w:hAnsi="GHEA Grapalat" w:cs="Sylfaen"/>
          <w:sz w:val="20"/>
          <w:szCs w:val="20"/>
          <w:lang w:val="af-ZA"/>
        </w:rPr>
        <w:t xml:space="preserve"> 3.2 </w:t>
      </w:r>
      <w:r w:rsidRPr="003E2D06">
        <w:rPr>
          <w:rFonts w:ascii="GHEA Grapalat" w:eastAsia="Times New Roman" w:hAnsi="GHEA Grapalat" w:cs="Sylfaen"/>
          <w:sz w:val="20"/>
          <w:szCs w:val="20"/>
        </w:rPr>
        <w:t>կետերի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պահանջներին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չհամապատասխանող</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հայտերը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հանձնաժողովը</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հայտերի</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բացման</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նիստում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մերժում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է</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նույնությամբ</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վերադարձնում</w:t>
      </w:r>
      <w:r w:rsidRPr="003E2D06">
        <w:rPr>
          <w:rFonts w:ascii="GHEA Grapalat" w:eastAsia="Times New Roman" w:hAnsi="GHEA Grapalat" w:cs="Sylfaen"/>
          <w:sz w:val="20"/>
          <w:szCs w:val="20"/>
          <w:lang w:val="af-ZA"/>
        </w:rPr>
        <w:t xml:space="preserve"> </w:t>
      </w:r>
      <w:r w:rsidRPr="003E2D06">
        <w:rPr>
          <w:rFonts w:ascii="GHEA Grapalat" w:eastAsia="Times New Roman" w:hAnsi="GHEA Grapalat" w:cs="Sylfaen"/>
          <w:sz w:val="20"/>
          <w:szCs w:val="20"/>
        </w:rPr>
        <w:t>ներկայացնողին</w:t>
      </w:r>
      <w:r w:rsidRPr="003E2D06">
        <w:rPr>
          <w:rFonts w:ascii="GHEA Grapalat" w:eastAsia="Times New Roman" w:hAnsi="GHEA Grapalat" w:cs="Sylfaen"/>
          <w:sz w:val="20"/>
          <w:szCs w:val="20"/>
          <w:lang w:val="af-ZA"/>
        </w:rPr>
        <w:t>:</w:t>
      </w:r>
    </w:p>
    <w:p w14:paraId="1D839612" w14:textId="77777777" w:rsidR="003E2D06" w:rsidRPr="003E2D06" w:rsidRDefault="003E2D06" w:rsidP="003E2D06">
      <w:pPr>
        <w:spacing w:after="0" w:line="240" w:lineRule="auto"/>
        <w:ind w:firstLine="284"/>
        <w:jc w:val="right"/>
        <w:rPr>
          <w:rFonts w:ascii="GHEA Grapalat" w:eastAsia="Times New Roman" w:hAnsi="GHEA Grapalat" w:cs="Sylfaen"/>
          <w:b/>
          <w:sz w:val="20"/>
          <w:szCs w:val="20"/>
          <w:lang w:val="es-ES" w:eastAsia="ru-RU"/>
        </w:rPr>
      </w:pPr>
    </w:p>
    <w:p w14:paraId="5C20F000" w14:textId="77777777" w:rsidR="003E2D06" w:rsidRPr="003E2D06" w:rsidRDefault="003E2D06" w:rsidP="003E2D06">
      <w:pPr>
        <w:spacing w:after="0" w:line="240" w:lineRule="auto"/>
        <w:ind w:firstLine="284"/>
        <w:jc w:val="right"/>
        <w:rPr>
          <w:rFonts w:ascii="GHEA Grapalat" w:eastAsia="Times New Roman" w:hAnsi="GHEA Grapalat" w:cs="Sylfaen"/>
          <w:b/>
          <w:sz w:val="20"/>
          <w:szCs w:val="20"/>
          <w:lang w:val="es-ES" w:eastAsia="ru-RU"/>
        </w:rPr>
      </w:pPr>
    </w:p>
    <w:p w14:paraId="76A42A6E" w14:textId="77777777" w:rsidR="003E2D06" w:rsidRPr="003E2D06" w:rsidRDefault="003E2D06" w:rsidP="003E2D06">
      <w:pPr>
        <w:spacing w:after="0" w:line="240" w:lineRule="auto"/>
        <w:ind w:firstLine="284"/>
        <w:jc w:val="right"/>
        <w:rPr>
          <w:rFonts w:ascii="GHEA Grapalat" w:eastAsia="Times New Roman" w:hAnsi="GHEA Grapalat" w:cs="Sylfaen"/>
          <w:b/>
          <w:sz w:val="20"/>
          <w:szCs w:val="20"/>
          <w:lang w:val="es-ES" w:eastAsia="ru-RU"/>
        </w:rPr>
      </w:pPr>
    </w:p>
    <w:p w14:paraId="12FCB686" w14:textId="77777777" w:rsidR="003E2D06" w:rsidRPr="003E2D06" w:rsidRDefault="003E2D06" w:rsidP="003E2D06">
      <w:pPr>
        <w:spacing w:after="0" w:line="240" w:lineRule="auto"/>
        <w:ind w:firstLine="284"/>
        <w:jc w:val="right"/>
        <w:rPr>
          <w:rFonts w:ascii="GHEA Grapalat" w:eastAsia="Times New Roman" w:hAnsi="GHEA Grapalat" w:cs="Sylfaen"/>
          <w:b/>
          <w:sz w:val="20"/>
          <w:szCs w:val="20"/>
          <w:lang w:val="es-ES" w:eastAsia="ru-RU"/>
        </w:rPr>
      </w:pPr>
      <w:r w:rsidRPr="003E2D06">
        <w:rPr>
          <w:rFonts w:ascii="GHEA Grapalat" w:eastAsia="Times New Roman" w:hAnsi="GHEA Grapalat" w:cs="Sylfaen"/>
          <w:b/>
          <w:sz w:val="20"/>
          <w:szCs w:val="20"/>
          <w:lang w:val="es-ES" w:eastAsia="ru-RU"/>
        </w:rPr>
        <w:br w:type="page"/>
      </w:r>
      <w:r w:rsidRPr="003E2D06">
        <w:rPr>
          <w:rFonts w:ascii="GHEA Grapalat" w:eastAsia="Times New Roman" w:hAnsi="GHEA Grapalat" w:cs="Sylfaen"/>
          <w:b/>
          <w:sz w:val="20"/>
          <w:szCs w:val="20"/>
          <w:lang w:val="es-ES" w:eastAsia="ru-RU"/>
        </w:rPr>
        <w:lastRenderedPageBreak/>
        <w:tab/>
      </w:r>
    </w:p>
    <w:p w14:paraId="03F2F033" w14:textId="77777777" w:rsidR="003E2D06" w:rsidRPr="003E2D06" w:rsidRDefault="003E2D06" w:rsidP="003E2D06">
      <w:pPr>
        <w:spacing w:after="0" w:line="240" w:lineRule="auto"/>
        <w:ind w:firstLine="284"/>
        <w:jc w:val="right"/>
        <w:rPr>
          <w:rFonts w:ascii="GHEA Grapalat" w:eastAsia="Times New Roman" w:hAnsi="GHEA Grapalat" w:cs="Sylfaen"/>
          <w:b/>
          <w:sz w:val="20"/>
          <w:szCs w:val="20"/>
          <w:lang w:val="es-ES" w:eastAsia="ru-RU"/>
        </w:rPr>
      </w:pPr>
    </w:p>
    <w:p w14:paraId="19F58CE0" w14:textId="77777777" w:rsidR="003E2D06" w:rsidRPr="003E2D06" w:rsidRDefault="003E2D06" w:rsidP="003E2D06">
      <w:pPr>
        <w:spacing w:after="0" w:line="240" w:lineRule="auto"/>
        <w:ind w:firstLine="284"/>
        <w:jc w:val="right"/>
        <w:rPr>
          <w:rFonts w:ascii="GHEA Grapalat" w:eastAsia="Times New Roman" w:hAnsi="GHEA Grapalat" w:cs="Arial"/>
          <w:b/>
          <w:sz w:val="20"/>
          <w:szCs w:val="20"/>
          <w:lang w:val="es-ES" w:eastAsia="ru-RU"/>
        </w:rPr>
      </w:pPr>
      <w:r w:rsidRPr="003E2D06">
        <w:rPr>
          <w:rFonts w:ascii="GHEA Grapalat" w:eastAsia="Times New Roman" w:hAnsi="GHEA Grapalat" w:cs="Sylfaen"/>
          <w:b/>
          <w:sz w:val="20"/>
          <w:szCs w:val="20"/>
          <w:lang w:val="es-ES" w:eastAsia="ru-RU"/>
        </w:rPr>
        <w:t>Հավելված</w:t>
      </w:r>
      <w:r w:rsidRPr="003E2D06">
        <w:rPr>
          <w:rFonts w:ascii="GHEA Grapalat" w:eastAsia="Times New Roman" w:hAnsi="GHEA Grapalat" w:cs="Arial"/>
          <w:b/>
          <w:sz w:val="20"/>
          <w:szCs w:val="20"/>
          <w:lang w:val="es-ES" w:eastAsia="ru-RU"/>
        </w:rPr>
        <w:t xml:space="preserve">  N 1</w:t>
      </w:r>
    </w:p>
    <w:p w14:paraId="7C2A37A0" w14:textId="77777777" w:rsidR="003E2D06" w:rsidRPr="003E2D06" w:rsidRDefault="003E2D06" w:rsidP="003E2D06">
      <w:pPr>
        <w:spacing w:after="0" w:line="240" w:lineRule="auto"/>
        <w:ind w:firstLine="567"/>
        <w:jc w:val="right"/>
        <w:rPr>
          <w:rFonts w:ascii="GHEA Grapalat" w:eastAsia="Times New Roman" w:hAnsi="GHEA Grapalat" w:cs="Arial"/>
          <w:b/>
          <w:sz w:val="20"/>
          <w:szCs w:val="20"/>
          <w:lang w:val="es-ES"/>
        </w:rPr>
      </w:pP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0"/>
          <w:szCs w:val="20"/>
          <w:lang w:val="hy-AM"/>
        </w:rPr>
        <w:t>ԳՀԱՊՁԲ-15/15-2021-1-ԴԲԳԳԿ</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0"/>
          <w:szCs w:val="20"/>
          <w:lang w:val="es-ES"/>
        </w:rPr>
        <w:t xml:space="preserve">  </w:t>
      </w:r>
      <w:r w:rsidRPr="003E2D06">
        <w:rPr>
          <w:rFonts w:ascii="GHEA Grapalat" w:eastAsia="Times New Roman" w:hAnsi="GHEA Grapalat" w:cs="Sylfaen"/>
          <w:b/>
          <w:sz w:val="20"/>
          <w:szCs w:val="20"/>
          <w:lang w:val="es-ES"/>
        </w:rPr>
        <w:t>ծածկագրով</w:t>
      </w:r>
    </w:p>
    <w:p w14:paraId="7AA4F58D" w14:textId="77777777" w:rsidR="003E2D06" w:rsidRPr="003E2D06" w:rsidRDefault="003E2D06" w:rsidP="003E2D06">
      <w:pPr>
        <w:spacing w:after="0" w:line="240" w:lineRule="auto"/>
        <w:ind w:firstLine="567"/>
        <w:jc w:val="right"/>
        <w:rPr>
          <w:rFonts w:ascii="GHEA Grapalat" w:eastAsia="Times New Roman" w:hAnsi="GHEA Grapalat" w:cs="Arial"/>
          <w:b/>
          <w:sz w:val="20"/>
          <w:szCs w:val="20"/>
          <w:lang w:val="es-ES"/>
        </w:rPr>
      </w:pPr>
      <w:r w:rsidRPr="003E2D06">
        <w:rPr>
          <w:rFonts w:ascii="GHEA Grapalat" w:eastAsia="Times New Roman" w:hAnsi="GHEA Grapalat" w:cs="Sylfaen"/>
          <w:b/>
          <w:sz w:val="20"/>
          <w:szCs w:val="20"/>
          <w:lang w:val="es-ES"/>
        </w:rPr>
        <w:t>գնանշման հարցման հրավերի</w:t>
      </w:r>
    </w:p>
    <w:p w14:paraId="256D08F4" w14:textId="77777777" w:rsidR="003E2D06" w:rsidRPr="003E2D06" w:rsidRDefault="003E2D06" w:rsidP="003E2D06">
      <w:pPr>
        <w:spacing w:after="0" w:line="240" w:lineRule="auto"/>
        <w:jc w:val="center"/>
        <w:rPr>
          <w:rFonts w:ascii="GHEA Grapalat" w:eastAsia="Times New Roman" w:hAnsi="GHEA Grapalat" w:cs="Sylfaen"/>
          <w:b/>
          <w:sz w:val="24"/>
          <w:szCs w:val="24"/>
          <w:lang w:val="es-ES"/>
        </w:rPr>
      </w:pPr>
    </w:p>
    <w:p w14:paraId="62FD2D50" w14:textId="77777777" w:rsidR="003E2D06" w:rsidRPr="003E2D06" w:rsidRDefault="003E2D06" w:rsidP="003E2D06">
      <w:pPr>
        <w:spacing w:after="0" w:line="240" w:lineRule="auto"/>
        <w:jc w:val="center"/>
        <w:rPr>
          <w:rFonts w:ascii="GHEA Grapalat" w:eastAsia="Times New Roman" w:hAnsi="GHEA Grapalat" w:cs="Arial"/>
          <w:b/>
          <w:sz w:val="24"/>
          <w:szCs w:val="24"/>
          <w:lang w:val="es-ES"/>
        </w:rPr>
      </w:pPr>
      <w:r w:rsidRPr="003E2D06">
        <w:rPr>
          <w:rFonts w:ascii="GHEA Grapalat" w:eastAsia="Times New Roman" w:hAnsi="GHEA Grapalat" w:cs="Sylfaen"/>
          <w:b/>
          <w:sz w:val="24"/>
          <w:szCs w:val="24"/>
          <w:lang w:val="es-ES"/>
        </w:rPr>
        <w:t>ԴԻՄՈՒՄՀԱՅՏԱՐԱՐՈՒԹՅՈՒՆ*</w:t>
      </w:r>
    </w:p>
    <w:p w14:paraId="25C04A81" w14:textId="77777777" w:rsidR="003E2D06" w:rsidRPr="003E2D06" w:rsidRDefault="003E2D06" w:rsidP="003E2D06">
      <w:pPr>
        <w:spacing w:after="0" w:line="240" w:lineRule="auto"/>
        <w:jc w:val="center"/>
        <w:rPr>
          <w:rFonts w:ascii="Times New Roman" w:eastAsia="Times New Roman" w:hAnsi="Times New Roman" w:cs="Times New Roman"/>
          <w:b/>
          <w:sz w:val="24"/>
          <w:szCs w:val="24"/>
          <w:lang w:val="es-ES" w:eastAsia="ru-RU"/>
        </w:rPr>
      </w:pPr>
      <w:r w:rsidRPr="003E2D06">
        <w:rPr>
          <w:rFonts w:ascii="GHEA Grapalat" w:eastAsia="Times New Roman" w:hAnsi="GHEA Grapalat" w:cs="Sylfaen"/>
          <w:b/>
          <w:sz w:val="24"/>
          <w:szCs w:val="24"/>
          <w:lang w:val="es-ES"/>
        </w:rPr>
        <w:t>գնանշման հարցման</w:t>
      </w:r>
      <w:r w:rsidRPr="003E2D06">
        <w:rPr>
          <w:rFonts w:ascii="GHEA Grapalat" w:eastAsia="Times New Roman" w:hAnsi="GHEA Grapalat" w:cs="Sylfaen"/>
          <w:b/>
          <w:sz w:val="24"/>
          <w:szCs w:val="24"/>
          <w:lang w:val="hy-AM"/>
        </w:rPr>
        <w:t xml:space="preserve"> </w:t>
      </w:r>
      <w:r w:rsidRPr="003E2D06">
        <w:rPr>
          <w:rFonts w:ascii="GHEA Grapalat" w:eastAsia="Times New Roman" w:hAnsi="GHEA Grapalat" w:cs="Sylfaen"/>
          <w:b/>
          <w:sz w:val="24"/>
          <w:szCs w:val="24"/>
          <w:lang w:val="es-ES"/>
        </w:rPr>
        <w:t>մասնակցելու</w:t>
      </w:r>
    </w:p>
    <w:p w14:paraId="5CF6F4AD" w14:textId="77777777" w:rsidR="003E2D06" w:rsidRPr="003E2D06" w:rsidRDefault="003E2D06" w:rsidP="003E2D06">
      <w:pPr>
        <w:spacing w:after="0" w:line="240" w:lineRule="auto"/>
        <w:jc w:val="both"/>
        <w:rPr>
          <w:rFonts w:ascii="GHEA Grapalat" w:eastAsia="Times New Roman" w:hAnsi="GHEA Grapalat" w:cs="Arial"/>
          <w:sz w:val="20"/>
          <w:szCs w:val="20"/>
          <w:lang w:val="es-ES"/>
        </w:rPr>
      </w:pPr>
      <w:r w:rsidRPr="003E2D06">
        <w:rPr>
          <w:rFonts w:ascii="GHEA Grapalat" w:eastAsia="Times New Roman" w:hAnsi="GHEA Grapalat" w:cs="Times New Roman"/>
          <w:u w:val="single"/>
          <w:lang w:val="es-ES"/>
        </w:rPr>
        <w:t xml:space="preserve">                                                             </w:t>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t xml:space="preserve">       </w:t>
      </w:r>
      <w:r w:rsidRPr="003E2D06">
        <w:rPr>
          <w:rFonts w:ascii="GHEA Grapalat" w:eastAsia="Times New Roman" w:hAnsi="GHEA Grapalat" w:cs="Times New Roman"/>
          <w:lang w:val="es-ES"/>
        </w:rPr>
        <w:t xml:space="preserve"> </w:t>
      </w:r>
      <w:r w:rsidRPr="003E2D06">
        <w:rPr>
          <w:rFonts w:ascii="GHEA Grapalat" w:eastAsia="Times New Roman" w:hAnsi="GHEA Grapalat" w:cs="Sylfaen"/>
          <w:sz w:val="20"/>
          <w:szCs w:val="20"/>
          <w:lang w:val="es-ES"/>
        </w:rPr>
        <w:t>հայտնում</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է</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որ</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ցանկություն</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ունի</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մասնակցել</w:t>
      </w:r>
    </w:p>
    <w:p w14:paraId="09158B6F" w14:textId="77777777" w:rsidR="003E2D06" w:rsidRPr="003E2D06" w:rsidRDefault="003E2D06" w:rsidP="003E2D06">
      <w:pPr>
        <w:spacing w:after="0" w:line="240" w:lineRule="auto"/>
        <w:jc w:val="both"/>
        <w:rPr>
          <w:rFonts w:ascii="GHEA Grapalat" w:eastAsia="Times New Roman" w:hAnsi="GHEA Grapalat" w:cs="Times New Roman"/>
          <w:vertAlign w:val="superscript"/>
          <w:lang w:val="es-ES"/>
        </w:rPr>
      </w:pPr>
      <w:r w:rsidRPr="003E2D06">
        <w:rPr>
          <w:rFonts w:ascii="GHEA Grapalat" w:eastAsia="Times New Roman" w:hAnsi="GHEA Grapalat" w:cs="Times New Roman"/>
          <w:sz w:val="24"/>
          <w:szCs w:val="24"/>
          <w:vertAlign w:val="superscript"/>
          <w:lang w:val="es-ES"/>
        </w:rPr>
        <w:t xml:space="preserve">               </w:t>
      </w:r>
      <w:r w:rsidRPr="003E2D06">
        <w:rPr>
          <w:rFonts w:ascii="GHEA Grapalat" w:eastAsia="Times New Roman" w:hAnsi="GHEA Grapalat" w:cs="Times New Roman"/>
          <w:sz w:val="24"/>
          <w:szCs w:val="24"/>
          <w:lang w:val="es-ES"/>
        </w:rPr>
        <w:t xml:space="preserve">            </w:t>
      </w:r>
      <w:r w:rsidRPr="003E2D06">
        <w:rPr>
          <w:rFonts w:ascii="GHEA Grapalat" w:eastAsia="Times New Roman" w:hAnsi="GHEA Grapalat" w:cs="Sylfaen"/>
          <w:sz w:val="24"/>
          <w:szCs w:val="24"/>
          <w:vertAlign w:val="superscript"/>
          <w:lang w:val="es-ES"/>
        </w:rPr>
        <w:t>մասնակցի</w:t>
      </w:r>
      <w:r w:rsidRPr="003E2D06">
        <w:rPr>
          <w:rFonts w:ascii="GHEA Grapalat" w:eastAsia="Times New Roman" w:hAnsi="GHEA Grapalat" w:cs="Arial"/>
          <w:sz w:val="24"/>
          <w:szCs w:val="24"/>
          <w:vertAlign w:val="superscript"/>
          <w:lang w:val="es-ES"/>
        </w:rPr>
        <w:t xml:space="preserve"> </w:t>
      </w:r>
      <w:r w:rsidRPr="003E2D06">
        <w:rPr>
          <w:rFonts w:ascii="GHEA Grapalat" w:eastAsia="Times New Roman" w:hAnsi="GHEA Grapalat" w:cs="Sylfaen"/>
          <w:sz w:val="24"/>
          <w:szCs w:val="24"/>
          <w:vertAlign w:val="superscript"/>
          <w:lang w:val="es-ES"/>
        </w:rPr>
        <w:t>անվանումը</w:t>
      </w:r>
      <w:r w:rsidRPr="003E2D06">
        <w:rPr>
          <w:rFonts w:ascii="GHEA Grapalat" w:eastAsia="Times New Roman" w:hAnsi="GHEA Grapalat" w:cs="Arial"/>
          <w:sz w:val="24"/>
          <w:szCs w:val="24"/>
          <w:vertAlign w:val="superscript"/>
          <w:lang w:val="es-ES"/>
        </w:rPr>
        <w:t xml:space="preserve"> </w:t>
      </w:r>
    </w:p>
    <w:p w14:paraId="1A92DB19" w14:textId="77777777" w:rsidR="003E2D06" w:rsidRPr="003E2D06" w:rsidRDefault="003E2D06" w:rsidP="003E2D06">
      <w:pPr>
        <w:spacing w:after="0" w:line="240" w:lineRule="auto"/>
        <w:jc w:val="both"/>
        <w:rPr>
          <w:rFonts w:ascii="GHEA Grapalat" w:eastAsia="Times New Roman" w:hAnsi="GHEA Grapalat" w:cs="Times New Roman"/>
          <w:u w:val="single"/>
          <w:lang w:val="es-ES"/>
        </w:rPr>
      </w:pP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lang w:val="es-ES"/>
        </w:rPr>
        <w:t>-</w:t>
      </w:r>
      <w:r w:rsidRPr="003E2D06">
        <w:rPr>
          <w:rFonts w:ascii="GHEA Grapalat" w:eastAsia="Times New Roman" w:hAnsi="GHEA Grapalat" w:cs="Sylfaen"/>
          <w:sz w:val="20"/>
          <w:szCs w:val="20"/>
          <w:lang w:val="es-ES"/>
        </w:rPr>
        <w:t>ի կողմից</w:t>
      </w:r>
      <w:r w:rsidRPr="003E2D06">
        <w:rPr>
          <w:rFonts w:ascii="GHEA Grapalat" w:eastAsia="Times New Roman" w:hAnsi="GHEA Grapalat" w:cs="Times New Roman"/>
          <w:u w:val="single"/>
          <w:lang w:val="es-ES"/>
        </w:rPr>
        <w:t xml:space="preserve"> </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4"/>
          <w:szCs w:val="24"/>
          <w:lang w:val="hy-AM"/>
        </w:rPr>
        <w:t>ԳՀԱՊՁԲ-15/15-2021-1-ԴԲԳԳԿ</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4"/>
          <w:szCs w:val="24"/>
          <w:lang w:val="es-ES"/>
        </w:rPr>
        <w:t xml:space="preserve">  </w:t>
      </w:r>
      <w:r w:rsidRPr="003E2D06">
        <w:rPr>
          <w:rFonts w:ascii="GHEA Grapalat" w:eastAsia="Times New Roman" w:hAnsi="GHEA Grapalat" w:cs="Sylfaen"/>
          <w:sz w:val="20"/>
          <w:szCs w:val="20"/>
          <w:lang w:val="es-ES"/>
        </w:rPr>
        <w:t>ծածկագրով հայտարարված</w:t>
      </w:r>
    </w:p>
    <w:p w14:paraId="0EEC0349" w14:textId="77777777" w:rsidR="003E2D06" w:rsidRPr="003E2D06" w:rsidRDefault="003E2D06" w:rsidP="003E2D06">
      <w:pPr>
        <w:spacing w:after="0" w:line="240" w:lineRule="auto"/>
        <w:jc w:val="both"/>
        <w:rPr>
          <w:rFonts w:ascii="GHEA Grapalat" w:eastAsia="Times New Roman" w:hAnsi="GHEA Grapalat" w:cs="Sylfaen"/>
          <w:sz w:val="24"/>
          <w:szCs w:val="24"/>
          <w:vertAlign w:val="superscript"/>
          <w:lang w:val="es-ES"/>
        </w:rPr>
      </w:pPr>
      <w:r w:rsidRPr="003E2D06">
        <w:rPr>
          <w:rFonts w:ascii="GHEA Grapalat" w:eastAsia="Times New Roman" w:hAnsi="GHEA Grapalat" w:cs="Sylfaen"/>
          <w:sz w:val="24"/>
          <w:szCs w:val="24"/>
          <w:vertAlign w:val="superscript"/>
          <w:lang w:val="es-ES"/>
        </w:rPr>
        <w:t xml:space="preserve">                       պատվիրատուի անվանումը</w:t>
      </w:r>
    </w:p>
    <w:p w14:paraId="0F46B9A6" w14:textId="77777777" w:rsidR="003E2D06" w:rsidRPr="003E2D06" w:rsidRDefault="003E2D06" w:rsidP="003E2D06">
      <w:pPr>
        <w:spacing w:after="0" w:line="240" w:lineRule="auto"/>
        <w:jc w:val="both"/>
        <w:rPr>
          <w:rFonts w:ascii="GHEA Grapalat" w:eastAsia="Times New Roman" w:hAnsi="GHEA Grapalat" w:cs="Sylfaen"/>
          <w:sz w:val="20"/>
          <w:szCs w:val="20"/>
          <w:lang w:val="es-ES"/>
        </w:rPr>
      </w:pPr>
      <w:r w:rsidRPr="003E2D06">
        <w:rPr>
          <w:rFonts w:ascii="GHEA Grapalat" w:eastAsia="Times New Roman" w:hAnsi="GHEA Grapalat" w:cs="Sylfaen"/>
          <w:sz w:val="20"/>
          <w:szCs w:val="20"/>
          <w:lang w:val="hy-AM"/>
        </w:rPr>
        <w:t>գնանշման հարցման</w:t>
      </w:r>
      <w:r w:rsidRPr="003E2D06">
        <w:rPr>
          <w:rFonts w:ascii="GHEA Grapalat" w:eastAsia="Times New Roman" w:hAnsi="GHEA Grapalat" w:cs="Arial"/>
          <w:sz w:val="16"/>
          <w:szCs w:val="16"/>
          <w:lang w:val="es-ES"/>
        </w:rPr>
        <w:t xml:space="preserve"> </w:t>
      </w:r>
      <w:r w:rsidRPr="003E2D06">
        <w:rPr>
          <w:rFonts w:ascii="GHEA Grapalat" w:eastAsia="Times New Roman" w:hAnsi="GHEA Grapalat" w:cs="Times New Roman"/>
          <w:sz w:val="24"/>
          <w:szCs w:val="24"/>
          <w:u w:val="single"/>
          <w:lang w:val="es-ES"/>
        </w:rPr>
        <w:tab/>
        <w:t xml:space="preserve">    </w:t>
      </w:r>
      <w:r w:rsidRPr="003E2D06">
        <w:rPr>
          <w:rFonts w:ascii="GHEA Grapalat" w:eastAsia="Times New Roman" w:hAnsi="GHEA Grapalat" w:cs="Times New Roman"/>
          <w:sz w:val="24"/>
          <w:szCs w:val="24"/>
          <w:u w:val="single"/>
          <w:lang w:val="es-ES"/>
        </w:rPr>
        <w:tab/>
      </w:r>
      <w:r w:rsidRPr="003E2D06">
        <w:rPr>
          <w:rFonts w:ascii="GHEA Grapalat" w:eastAsia="Times New Roman" w:hAnsi="GHEA Grapalat" w:cs="Times New Roman"/>
          <w:sz w:val="24"/>
          <w:szCs w:val="24"/>
          <w:u w:val="single"/>
          <w:lang w:val="es-ES"/>
        </w:rPr>
        <w:tab/>
      </w:r>
      <w:r w:rsidRPr="003E2D06">
        <w:rPr>
          <w:rFonts w:ascii="GHEA Grapalat" w:eastAsia="Times New Roman" w:hAnsi="GHEA Grapalat" w:cs="Times New Roman"/>
          <w:sz w:val="24"/>
          <w:szCs w:val="24"/>
          <w:u w:val="single"/>
          <w:lang w:val="es-ES"/>
        </w:rPr>
        <w:tab/>
      </w:r>
      <w:r w:rsidRPr="003E2D06">
        <w:rPr>
          <w:rFonts w:ascii="GHEA Grapalat" w:eastAsia="Times New Roman" w:hAnsi="GHEA Grapalat" w:cs="Times New Roman"/>
          <w:sz w:val="24"/>
          <w:szCs w:val="24"/>
          <w:u w:val="single"/>
          <w:lang w:val="es-ES"/>
        </w:rPr>
        <w:tab/>
      </w:r>
      <w:r w:rsidRPr="003E2D06">
        <w:rPr>
          <w:rFonts w:ascii="GHEA Grapalat" w:eastAsia="Times New Roman" w:hAnsi="GHEA Grapalat" w:cs="Times New Roman"/>
          <w:sz w:val="24"/>
          <w:szCs w:val="24"/>
          <w:u w:val="single"/>
          <w:lang w:val="es-ES"/>
        </w:rPr>
        <w:tab/>
        <w:t xml:space="preserve">     </w:t>
      </w:r>
      <w:r w:rsidRPr="003E2D06">
        <w:rPr>
          <w:rFonts w:ascii="GHEA Grapalat" w:eastAsia="Times New Roman" w:hAnsi="GHEA Grapalat" w:cs="Sylfaen"/>
          <w:sz w:val="20"/>
          <w:szCs w:val="20"/>
          <w:lang w:val="es-ES"/>
        </w:rPr>
        <w:t xml:space="preserve"> չափաբաժնին</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չափաբաժիններին</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և</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 xml:space="preserve">հրավերի </w:t>
      </w:r>
    </w:p>
    <w:p w14:paraId="274CDCA3" w14:textId="77777777" w:rsidR="003E2D06" w:rsidRPr="003E2D06" w:rsidRDefault="003E2D06" w:rsidP="003E2D06">
      <w:pPr>
        <w:spacing w:after="0" w:line="240" w:lineRule="auto"/>
        <w:jc w:val="both"/>
        <w:rPr>
          <w:rFonts w:ascii="GHEA Grapalat" w:eastAsia="Times New Roman" w:hAnsi="GHEA Grapalat" w:cs="Times New Roman"/>
          <w:sz w:val="24"/>
          <w:szCs w:val="24"/>
          <w:vertAlign w:val="superscript"/>
          <w:lang w:val="es-ES"/>
        </w:rPr>
      </w:pPr>
      <w:r w:rsidRPr="003E2D06">
        <w:rPr>
          <w:rFonts w:ascii="GHEA Grapalat" w:eastAsia="Times New Roman" w:hAnsi="GHEA Grapalat" w:cs="Sylfaen"/>
          <w:sz w:val="24"/>
          <w:szCs w:val="24"/>
          <w:vertAlign w:val="superscript"/>
          <w:lang w:val="es-ES"/>
        </w:rPr>
        <w:t xml:space="preserve">                                            չափաբաժնի</w:t>
      </w:r>
      <w:r w:rsidRPr="003E2D06">
        <w:rPr>
          <w:rFonts w:ascii="GHEA Grapalat" w:eastAsia="Times New Roman" w:hAnsi="GHEA Grapalat" w:cs="Arial"/>
          <w:sz w:val="24"/>
          <w:szCs w:val="24"/>
          <w:vertAlign w:val="superscript"/>
          <w:lang w:val="es-ES"/>
        </w:rPr>
        <w:t xml:space="preserve">  (</w:t>
      </w:r>
      <w:r w:rsidRPr="003E2D06">
        <w:rPr>
          <w:rFonts w:ascii="GHEA Grapalat" w:eastAsia="Times New Roman" w:hAnsi="GHEA Grapalat" w:cs="Sylfaen"/>
          <w:sz w:val="24"/>
          <w:szCs w:val="24"/>
          <w:vertAlign w:val="superscript"/>
          <w:lang w:val="es-ES"/>
        </w:rPr>
        <w:t>չափաբաժինների</w:t>
      </w:r>
      <w:r w:rsidRPr="003E2D06">
        <w:rPr>
          <w:rFonts w:ascii="GHEA Grapalat" w:eastAsia="Times New Roman" w:hAnsi="GHEA Grapalat" w:cs="Arial"/>
          <w:sz w:val="24"/>
          <w:szCs w:val="24"/>
          <w:vertAlign w:val="superscript"/>
          <w:lang w:val="es-ES"/>
        </w:rPr>
        <w:t xml:space="preserve">) </w:t>
      </w:r>
      <w:r w:rsidRPr="003E2D06">
        <w:rPr>
          <w:rFonts w:ascii="GHEA Grapalat" w:eastAsia="Times New Roman" w:hAnsi="GHEA Grapalat" w:cs="Sylfaen"/>
          <w:sz w:val="24"/>
          <w:szCs w:val="24"/>
          <w:vertAlign w:val="superscript"/>
          <w:lang w:val="es-ES"/>
        </w:rPr>
        <w:t>համարը</w:t>
      </w:r>
    </w:p>
    <w:p w14:paraId="4AB9300E" w14:textId="77777777" w:rsidR="003E2D06" w:rsidRPr="003E2D06" w:rsidRDefault="003E2D06" w:rsidP="003E2D06">
      <w:pPr>
        <w:spacing w:after="0" w:line="240" w:lineRule="auto"/>
        <w:jc w:val="both"/>
        <w:rPr>
          <w:rFonts w:ascii="GHEA Grapalat" w:eastAsia="Times New Roman" w:hAnsi="GHEA Grapalat" w:cs="Times New Roman"/>
          <w:sz w:val="20"/>
          <w:szCs w:val="20"/>
          <w:lang w:val="es-ES"/>
        </w:rPr>
      </w:pPr>
      <w:r w:rsidRPr="003E2D06">
        <w:rPr>
          <w:rFonts w:ascii="GHEA Grapalat" w:eastAsia="Times New Roman" w:hAnsi="GHEA Grapalat" w:cs="Times New Roman"/>
          <w:sz w:val="24"/>
          <w:szCs w:val="24"/>
          <w:vertAlign w:val="superscript"/>
          <w:lang w:val="es-ES"/>
        </w:rPr>
        <w:t xml:space="preserve"> </w:t>
      </w:r>
      <w:r w:rsidRPr="003E2D06">
        <w:rPr>
          <w:rFonts w:ascii="GHEA Grapalat" w:eastAsia="Times New Roman" w:hAnsi="GHEA Grapalat" w:cs="Sylfaen"/>
          <w:sz w:val="20"/>
          <w:szCs w:val="20"/>
          <w:lang w:val="es-ES"/>
        </w:rPr>
        <w:t>պահանջներին համապատասխան</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ներկայացնում</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է</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հայտ:</w:t>
      </w:r>
    </w:p>
    <w:p w14:paraId="3D7576EE" w14:textId="77777777" w:rsidR="003E2D06" w:rsidRPr="003E2D06" w:rsidRDefault="003E2D06" w:rsidP="003E2D06">
      <w:pPr>
        <w:spacing w:after="0" w:line="240" w:lineRule="auto"/>
        <w:jc w:val="both"/>
        <w:rPr>
          <w:rFonts w:ascii="GHEA Grapalat" w:eastAsia="Times New Roman" w:hAnsi="GHEA Grapalat" w:cs="Times New Roman"/>
          <w:sz w:val="12"/>
          <w:szCs w:val="12"/>
          <w:u w:val="single"/>
          <w:lang w:val="es-ES"/>
        </w:rPr>
      </w:pPr>
    </w:p>
    <w:p w14:paraId="5E606D3D" w14:textId="77777777" w:rsidR="003E2D06" w:rsidRPr="003E2D06" w:rsidRDefault="003E2D06" w:rsidP="003E2D06">
      <w:pPr>
        <w:spacing w:after="0" w:line="240" w:lineRule="auto"/>
        <w:jc w:val="both"/>
        <w:rPr>
          <w:rFonts w:ascii="GHEA Grapalat" w:eastAsia="Times New Roman" w:hAnsi="GHEA Grapalat" w:cs="Sylfaen"/>
          <w:sz w:val="20"/>
          <w:szCs w:val="20"/>
          <w:lang w:val="es-ES"/>
        </w:rPr>
      </w:pPr>
      <w:r w:rsidRPr="003E2D06">
        <w:rPr>
          <w:rFonts w:ascii="GHEA Grapalat" w:eastAsia="Times New Roman" w:hAnsi="GHEA Grapalat" w:cs="Times New Roman"/>
          <w:u w:val="single"/>
          <w:lang w:val="es-ES"/>
        </w:rPr>
        <w:t xml:space="preserve">                                                      </w:t>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t xml:space="preserve">   </w:t>
      </w:r>
      <w:r w:rsidRPr="003E2D06">
        <w:rPr>
          <w:rFonts w:ascii="GHEA Grapalat" w:eastAsia="Times New Roman" w:hAnsi="GHEA Grapalat" w:cs="Times New Roman"/>
          <w:sz w:val="24"/>
          <w:szCs w:val="24"/>
          <w:lang w:val="es-ES"/>
        </w:rPr>
        <w:t>-</w:t>
      </w:r>
      <w:r w:rsidRPr="003E2D06">
        <w:rPr>
          <w:rFonts w:ascii="GHEA Grapalat" w:eastAsia="Times New Roman" w:hAnsi="GHEA Grapalat" w:cs="Sylfaen"/>
          <w:sz w:val="20"/>
          <w:szCs w:val="20"/>
          <w:lang w:val="es-ES"/>
        </w:rPr>
        <w:t>ն</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հայտնում</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և</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հավաստում</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է</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 xml:space="preserve">որ հանդիսանում է </w:t>
      </w:r>
    </w:p>
    <w:p w14:paraId="344BA2C4" w14:textId="77777777" w:rsidR="003E2D06" w:rsidRPr="003E2D06" w:rsidRDefault="003E2D06" w:rsidP="003E2D06">
      <w:pPr>
        <w:spacing w:after="0" w:line="240" w:lineRule="auto"/>
        <w:jc w:val="both"/>
        <w:rPr>
          <w:rFonts w:ascii="GHEA Grapalat" w:eastAsia="Times New Roman" w:hAnsi="GHEA Grapalat" w:cs="Sylfaen"/>
          <w:sz w:val="20"/>
          <w:szCs w:val="20"/>
          <w:lang w:val="es-ES"/>
        </w:rPr>
      </w:pPr>
      <w:r w:rsidRPr="003E2D06">
        <w:rPr>
          <w:rFonts w:ascii="GHEA Grapalat" w:eastAsia="Times New Roman" w:hAnsi="GHEA Grapalat" w:cs="Sylfaen"/>
          <w:sz w:val="24"/>
          <w:szCs w:val="24"/>
          <w:vertAlign w:val="superscript"/>
          <w:lang w:val="es-ES"/>
        </w:rPr>
        <w:t xml:space="preserve">                                             մասնակցի</w:t>
      </w:r>
      <w:r w:rsidRPr="003E2D06">
        <w:rPr>
          <w:rFonts w:ascii="GHEA Grapalat" w:eastAsia="Times New Roman" w:hAnsi="GHEA Grapalat" w:cs="Arial"/>
          <w:sz w:val="24"/>
          <w:szCs w:val="24"/>
          <w:vertAlign w:val="superscript"/>
          <w:lang w:val="es-ES"/>
        </w:rPr>
        <w:t xml:space="preserve"> </w:t>
      </w:r>
      <w:r w:rsidRPr="003E2D06">
        <w:rPr>
          <w:rFonts w:ascii="GHEA Grapalat" w:eastAsia="Times New Roman" w:hAnsi="GHEA Grapalat" w:cs="Sylfaen"/>
          <w:sz w:val="24"/>
          <w:szCs w:val="24"/>
          <w:vertAlign w:val="superscript"/>
          <w:lang w:val="es-ES"/>
        </w:rPr>
        <w:t>անվանումը</w:t>
      </w:r>
    </w:p>
    <w:p w14:paraId="54AFF85E" w14:textId="77777777" w:rsidR="003E2D06" w:rsidRPr="003E2D06" w:rsidRDefault="003E2D06" w:rsidP="003E2D06">
      <w:pPr>
        <w:spacing w:after="0" w:line="240" w:lineRule="auto"/>
        <w:jc w:val="both"/>
        <w:rPr>
          <w:rFonts w:ascii="GHEA Grapalat" w:eastAsia="Times New Roman" w:hAnsi="GHEA Grapalat" w:cs="Sylfaen"/>
          <w:sz w:val="20"/>
          <w:szCs w:val="20"/>
          <w:lang w:val="es-ES"/>
        </w:rPr>
      </w:pPr>
      <w:r w:rsidRPr="003E2D06">
        <w:rPr>
          <w:rFonts w:ascii="GHEA Grapalat" w:eastAsia="Times New Roman" w:hAnsi="GHEA Grapalat" w:cs="Sylfaen"/>
          <w:sz w:val="20"/>
          <w:szCs w:val="20"/>
          <w:u w:val="single"/>
          <w:lang w:val="es-ES"/>
        </w:rPr>
        <w:tab/>
      </w:r>
      <w:r w:rsidRPr="003E2D06">
        <w:rPr>
          <w:rFonts w:ascii="GHEA Grapalat" w:eastAsia="Times New Roman" w:hAnsi="GHEA Grapalat" w:cs="Sylfaen"/>
          <w:sz w:val="20"/>
          <w:szCs w:val="20"/>
          <w:u w:val="single"/>
          <w:lang w:val="es-ES"/>
        </w:rPr>
        <w:tab/>
      </w:r>
      <w:r w:rsidRPr="003E2D06">
        <w:rPr>
          <w:rFonts w:ascii="GHEA Grapalat" w:eastAsia="Times New Roman" w:hAnsi="GHEA Grapalat" w:cs="Sylfaen"/>
          <w:sz w:val="20"/>
          <w:szCs w:val="20"/>
          <w:u w:val="single"/>
          <w:lang w:val="es-ES"/>
        </w:rPr>
        <w:tab/>
      </w:r>
      <w:r w:rsidRPr="003E2D06">
        <w:rPr>
          <w:rFonts w:ascii="GHEA Grapalat" w:eastAsia="Times New Roman" w:hAnsi="GHEA Grapalat" w:cs="Sylfaen"/>
          <w:sz w:val="20"/>
          <w:szCs w:val="20"/>
          <w:u w:val="single"/>
          <w:lang w:val="es-ES"/>
        </w:rPr>
        <w:tab/>
      </w:r>
      <w:r w:rsidRPr="003E2D06">
        <w:rPr>
          <w:rFonts w:ascii="GHEA Grapalat" w:eastAsia="Times New Roman" w:hAnsi="GHEA Grapalat" w:cs="Sylfaen"/>
          <w:sz w:val="20"/>
          <w:szCs w:val="20"/>
          <w:u w:val="single"/>
          <w:lang w:val="es-ES"/>
        </w:rPr>
        <w:tab/>
      </w:r>
      <w:r w:rsidRPr="003E2D06">
        <w:rPr>
          <w:rFonts w:ascii="GHEA Grapalat" w:eastAsia="Times New Roman" w:hAnsi="GHEA Grapalat" w:cs="Sylfaen"/>
          <w:sz w:val="20"/>
          <w:szCs w:val="20"/>
          <w:u w:val="single"/>
          <w:lang w:val="es-ES"/>
        </w:rPr>
        <w:tab/>
      </w:r>
      <w:r w:rsidRPr="003E2D06">
        <w:rPr>
          <w:rFonts w:ascii="GHEA Grapalat" w:eastAsia="Times New Roman" w:hAnsi="GHEA Grapalat" w:cs="Sylfaen"/>
          <w:sz w:val="20"/>
          <w:szCs w:val="20"/>
          <w:u w:val="single"/>
          <w:lang w:val="es-ES"/>
        </w:rPr>
        <w:tab/>
      </w:r>
      <w:r w:rsidRPr="003E2D06">
        <w:rPr>
          <w:rFonts w:ascii="GHEA Grapalat" w:eastAsia="Times New Roman" w:hAnsi="GHEA Grapalat" w:cs="Sylfaen"/>
          <w:sz w:val="20"/>
          <w:szCs w:val="20"/>
          <w:lang w:val="es-ES"/>
        </w:rPr>
        <w:t xml:space="preserve">ռեզիդենտ:  </w:t>
      </w:r>
    </w:p>
    <w:p w14:paraId="7DD80CB4" w14:textId="77777777" w:rsidR="003E2D06" w:rsidRPr="003E2D06" w:rsidRDefault="003E2D06" w:rsidP="003E2D06">
      <w:pPr>
        <w:spacing w:after="0" w:line="240" w:lineRule="auto"/>
        <w:jc w:val="both"/>
        <w:rPr>
          <w:rFonts w:ascii="GHEA Grapalat" w:eastAsia="Times New Roman" w:hAnsi="GHEA Grapalat" w:cs="Arial"/>
          <w:sz w:val="24"/>
          <w:szCs w:val="24"/>
          <w:vertAlign w:val="superscript"/>
          <w:lang w:val="es-ES"/>
        </w:rPr>
      </w:pPr>
      <w:r w:rsidRPr="003E2D06">
        <w:rPr>
          <w:rFonts w:ascii="GHEA Grapalat" w:eastAsia="Times New Roman" w:hAnsi="GHEA Grapalat" w:cs="Arial"/>
          <w:sz w:val="24"/>
          <w:szCs w:val="24"/>
          <w:vertAlign w:val="superscript"/>
          <w:lang w:val="es-ES"/>
        </w:rPr>
        <w:t xml:space="preserve">                                               երկրի անվանումը</w:t>
      </w:r>
    </w:p>
    <w:p w14:paraId="646C5E6F" w14:textId="77777777" w:rsidR="003E2D06" w:rsidRPr="003E2D06" w:rsidDel="00437CDB" w:rsidRDefault="003E2D06" w:rsidP="003E2D06">
      <w:pPr>
        <w:spacing w:after="0" w:line="240" w:lineRule="auto"/>
        <w:jc w:val="both"/>
        <w:rPr>
          <w:rFonts w:ascii="GHEA Grapalat" w:eastAsia="Times New Roman" w:hAnsi="GHEA Grapalat" w:cs="Sylfaen"/>
          <w:sz w:val="20"/>
          <w:szCs w:val="20"/>
          <w:lang w:val="es-ES"/>
        </w:rPr>
      </w:pPr>
    </w:p>
    <w:p w14:paraId="2C6FAAB5" w14:textId="77777777" w:rsidR="003E2D06" w:rsidRPr="003E2D06" w:rsidRDefault="003E2D06" w:rsidP="003E2D06">
      <w:pPr>
        <w:spacing w:after="0" w:line="240" w:lineRule="auto"/>
        <w:jc w:val="both"/>
        <w:rPr>
          <w:rFonts w:ascii="GHEA Grapalat" w:eastAsia="Times New Roman" w:hAnsi="GHEA Grapalat" w:cs="Sylfaen"/>
          <w:sz w:val="20"/>
          <w:szCs w:val="20"/>
          <w:lang w:val="es-ES"/>
        </w:rPr>
      </w:pPr>
      <w:r w:rsidRPr="003E2D06">
        <w:rPr>
          <w:rFonts w:ascii="GHEA Grapalat" w:eastAsia="Times New Roman" w:hAnsi="GHEA Grapalat" w:cs="Sylfaen"/>
          <w:sz w:val="20"/>
          <w:szCs w:val="20"/>
          <w:lang w:val="es-ES"/>
        </w:rPr>
        <w:t xml:space="preserve">                </w:t>
      </w:r>
    </w:p>
    <w:p w14:paraId="52F4A830" w14:textId="77777777" w:rsidR="003E2D06" w:rsidRPr="003E2D06" w:rsidRDefault="003E2D06" w:rsidP="003E2D06">
      <w:pPr>
        <w:spacing w:after="0" w:line="240" w:lineRule="auto"/>
        <w:jc w:val="both"/>
        <w:rPr>
          <w:rFonts w:ascii="GHEA Grapalat" w:eastAsia="Times New Roman" w:hAnsi="GHEA Grapalat" w:cs="Sylfaen"/>
          <w:sz w:val="20"/>
          <w:szCs w:val="20"/>
          <w:lang w:val="es-ES"/>
        </w:rPr>
      </w:pPr>
      <w:r w:rsidRPr="003E2D06">
        <w:rPr>
          <w:rFonts w:ascii="GHEA Grapalat" w:eastAsia="Times New Roman" w:hAnsi="GHEA Grapalat" w:cs="Times New Roman"/>
          <w:sz w:val="20"/>
          <w:szCs w:val="20"/>
          <w:u w:val="single"/>
          <w:lang w:val="es-ES"/>
        </w:rPr>
        <w:t xml:space="preserve">                                         </w:t>
      </w:r>
      <w:r w:rsidRPr="003E2D06">
        <w:rPr>
          <w:rFonts w:ascii="GHEA Grapalat" w:eastAsia="Times New Roman" w:hAnsi="GHEA Grapalat" w:cs="Times New Roman"/>
          <w:sz w:val="20"/>
          <w:szCs w:val="20"/>
          <w:lang w:val="es-ES"/>
        </w:rPr>
        <w:t>-</w:t>
      </w:r>
      <w:r w:rsidRPr="003E2D06">
        <w:rPr>
          <w:rFonts w:ascii="GHEA Grapalat" w:eastAsia="Times New Roman" w:hAnsi="GHEA Grapalat" w:cs="Sylfaen"/>
          <w:sz w:val="20"/>
          <w:szCs w:val="20"/>
          <w:lang w:val="es-ES"/>
        </w:rPr>
        <w:t>ի՝</w:t>
      </w:r>
    </w:p>
    <w:p w14:paraId="0EE50964" w14:textId="77777777" w:rsidR="003E2D06" w:rsidRPr="003E2D06" w:rsidRDefault="003E2D06" w:rsidP="003E2D06">
      <w:pPr>
        <w:spacing w:after="0" w:line="240" w:lineRule="auto"/>
        <w:jc w:val="both"/>
        <w:rPr>
          <w:rFonts w:ascii="GHEA Grapalat" w:eastAsia="Times New Roman" w:hAnsi="GHEA Grapalat" w:cs="Sylfaen"/>
          <w:sz w:val="20"/>
          <w:szCs w:val="20"/>
          <w:lang w:val="es-ES"/>
        </w:rPr>
      </w:pPr>
      <w:r w:rsidRPr="003E2D06">
        <w:rPr>
          <w:rFonts w:ascii="GHEA Grapalat" w:eastAsia="Times New Roman" w:hAnsi="GHEA Grapalat" w:cs="Sylfaen"/>
          <w:sz w:val="24"/>
          <w:szCs w:val="24"/>
          <w:vertAlign w:val="superscript"/>
          <w:lang w:val="es-ES"/>
        </w:rPr>
        <w:t xml:space="preserve">          մասնակցի</w:t>
      </w:r>
      <w:r w:rsidRPr="003E2D06">
        <w:rPr>
          <w:rFonts w:ascii="GHEA Grapalat" w:eastAsia="Times New Roman" w:hAnsi="GHEA Grapalat" w:cs="Arial"/>
          <w:sz w:val="24"/>
          <w:szCs w:val="24"/>
          <w:vertAlign w:val="superscript"/>
          <w:lang w:val="es-ES"/>
        </w:rPr>
        <w:t xml:space="preserve"> </w:t>
      </w:r>
      <w:r w:rsidRPr="003E2D06">
        <w:rPr>
          <w:rFonts w:ascii="GHEA Grapalat" w:eastAsia="Times New Roman" w:hAnsi="GHEA Grapalat" w:cs="Sylfaen"/>
          <w:sz w:val="24"/>
          <w:szCs w:val="24"/>
          <w:vertAlign w:val="superscript"/>
          <w:lang w:val="es-ES"/>
        </w:rPr>
        <w:t>անվանումը</w:t>
      </w:r>
      <w:r w:rsidRPr="003E2D06">
        <w:rPr>
          <w:rFonts w:ascii="GHEA Grapalat" w:eastAsia="Times New Roman" w:hAnsi="GHEA Grapalat" w:cs="Arial"/>
          <w:sz w:val="24"/>
          <w:szCs w:val="24"/>
          <w:vertAlign w:val="superscript"/>
          <w:lang w:val="es-ES"/>
        </w:rPr>
        <w:t xml:space="preserve">   </w:t>
      </w:r>
    </w:p>
    <w:p w14:paraId="03A5ED8A" w14:textId="77777777" w:rsidR="003E2D06" w:rsidRPr="003E2D06" w:rsidRDefault="003E2D06" w:rsidP="003E2D06">
      <w:pPr>
        <w:numPr>
          <w:ilvl w:val="0"/>
          <w:numId w:val="27"/>
        </w:numPr>
        <w:spacing w:after="0" w:line="240" w:lineRule="auto"/>
        <w:jc w:val="both"/>
        <w:rPr>
          <w:rFonts w:ascii="GHEA Grapalat" w:eastAsia="Times New Roman" w:hAnsi="GHEA Grapalat" w:cs="Arial"/>
          <w:sz w:val="24"/>
          <w:u w:val="single"/>
          <w:lang w:val="es-ES"/>
        </w:rPr>
      </w:pPr>
      <w:r w:rsidRPr="003E2D06">
        <w:rPr>
          <w:rFonts w:ascii="GHEA Grapalat" w:eastAsia="Times New Roman" w:hAnsi="GHEA Grapalat" w:cs="Arial"/>
          <w:sz w:val="20"/>
          <w:szCs w:val="20"/>
          <w:lang w:val="es-ES"/>
        </w:rPr>
        <w:t xml:space="preserve">հարկ վճարողի հաշվառման համարն </w:t>
      </w:r>
      <w:r w:rsidRPr="003E2D06">
        <w:rPr>
          <w:rFonts w:ascii="GHEA Grapalat" w:eastAsia="Times New Roman" w:hAnsi="GHEA Grapalat" w:cs="Sylfaen"/>
          <w:sz w:val="20"/>
          <w:szCs w:val="20"/>
          <w:lang w:val="es-ES"/>
        </w:rPr>
        <w:t>է</w:t>
      </w:r>
      <w:r w:rsidRPr="003E2D06">
        <w:rPr>
          <w:rFonts w:ascii="GHEA Grapalat" w:eastAsia="Times New Roman" w:hAnsi="GHEA Grapalat" w:cs="Arial"/>
          <w:sz w:val="20"/>
          <w:szCs w:val="20"/>
          <w:lang w:val="es-ES"/>
        </w:rPr>
        <w:t>`</w:t>
      </w:r>
      <w:r w:rsidRPr="003E2D06">
        <w:rPr>
          <w:rFonts w:ascii="GHEA Grapalat" w:eastAsia="Times New Roman" w:hAnsi="GHEA Grapalat" w:cs="Arial"/>
          <w:sz w:val="24"/>
          <w:lang w:val="es-ES"/>
        </w:rPr>
        <w:t xml:space="preserve"> </w:t>
      </w:r>
      <w:r w:rsidRPr="003E2D06">
        <w:rPr>
          <w:rFonts w:ascii="GHEA Grapalat" w:eastAsia="Times New Roman" w:hAnsi="GHEA Grapalat" w:cs="Arial"/>
          <w:sz w:val="24"/>
          <w:u w:val="single"/>
          <w:lang w:val="es-ES"/>
        </w:rPr>
        <w:tab/>
      </w:r>
      <w:r w:rsidRPr="003E2D06">
        <w:rPr>
          <w:rFonts w:ascii="GHEA Grapalat" w:eastAsia="Times New Roman" w:hAnsi="GHEA Grapalat" w:cs="Arial"/>
          <w:sz w:val="24"/>
          <w:u w:val="single"/>
          <w:lang w:val="es-ES"/>
        </w:rPr>
        <w:tab/>
      </w:r>
      <w:r w:rsidRPr="003E2D06">
        <w:rPr>
          <w:rFonts w:ascii="GHEA Grapalat" w:eastAsia="Times New Roman" w:hAnsi="GHEA Grapalat" w:cs="Arial"/>
          <w:sz w:val="24"/>
          <w:u w:val="single"/>
          <w:lang w:val="es-ES"/>
        </w:rPr>
        <w:tab/>
      </w:r>
      <w:r w:rsidRPr="003E2D06">
        <w:rPr>
          <w:rFonts w:ascii="GHEA Grapalat" w:eastAsia="Times New Roman" w:hAnsi="GHEA Grapalat" w:cs="Arial"/>
          <w:sz w:val="24"/>
          <w:u w:val="single"/>
          <w:lang w:val="es-ES"/>
        </w:rPr>
        <w:tab/>
      </w:r>
      <w:r w:rsidRPr="003E2D06">
        <w:rPr>
          <w:rFonts w:ascii="GHEA Grapalat" w:eastAsia="Times New Roman" w:hAnsi="GHEA Grapalat" w:cs="Arial"/>
          <w:sz w:val="24"/>
          <w:u w:val="single"/>
          <w:lang w:val="es-ES"/>
        </w:rPr>
        <w:tab/>
        <w:t>:</w:t>
      </w:r>
    </w:p>
    <w:p w14:paraId="0F96810E" w14:textId="77777777" w:rsidR="003E2D06" w:rsidRPr="003E2D06" w:rsidRDefault="003E2D06" w:rsidP="003E2D06">
      <w:pPr>
        <w:spacing w:after="0" w:line="240" w:lineRule="auto"/>
        <w:ind w:left="1416" w:firstLine="708"/>
        <w:jc w:val="both"/>
        <w:rPr>
          <w:rFonts w:ascii="GHEA Grapalat" w:eastAsia="Times New Roman" w:hAnsi="GHEA Grapalat" w:cs="Arial"/>
          <w:sz w:val="24"/>
          <w:szCs w:val="24"/>
          <w:vertAlign w:val="superscript"/>
          <w:lang w:val="es-ES"/>
        </w:rPr>
      </w:pPr>
      <w:r w:rsidRPr="003E2D06">
        <w:rPr>
          <w:rFonts w:ascii="GHEA Grapalat" w:eastAsia="Times New Roman" w:hAnsi="GHEA Grapalat" w:cs="Sylfaen"/>
          <w:sz w:val="24"/>
          <w:szCs w:val="24"/>
          <w:vertAlign w:val="superscript"/>
          <w:lang w:val="es-ES"/>
        </w:rPr>
        <w:t xml:space="preserve">               </w:t>
      </w:r>
      <w:r w:rsidRPr="003E2D06">
        <w:rPr>
          <w:rFonts w:ascii="GHEA Grapalat" w:eastAsia="Times New Roman" w:hAnsi="GHEA Grapalat" w:cs="Arial"/>
          <w:sz w:val="24"/>
          <w:szCs w:val="24"/>
          <w:vertAlign w:val="superscript"/>
          <w:lang w:val="es-ES"/>
        </w:rPr>
        <w:t xml:space="preserve">                                                      հարկի վճարողի հաշվառման համարը</w:t>
      </w:r>
    </w:p>
    <w:p w14:paraId="1BE1B939" w14:textId="77777777" w:rsidR="003E2D06" w:rsidRPr="003E2D06" w:rsidRDefault="003E2D06" w:rsidP="003E2D06">
      <w:pPr>
        <w:spacing w:after="0" w:line="240" w:lineRule="auto"/>
        <w:jc w:val="both"/>
        <w:rPr>
          <w:rFonts w:ascii="GHEA Grapalat" w:eastAsia="Times New Roman" w:hAnsi="GHEA Grapalat" w:cs="Arial"/>
          <w:sz w:val="24"/>
          <w:szCs w:val="24"/>
          <w:vertAlign w:val="superscript"/>
          <w:lang w:val="es-ES"/>
        </w:rPr>
      </w:pPr>
    </w:p>
    <w:p w14:paraId="3D8B8FF5" w14:textId="77777777" w:rsidR="003E2D06" w:rsidRPr="003E2D06" w:rsidRDefault="003E2D06" w:rsidP="003E2D06">
      <w:pPr>
        <w:spacing w:after="0" w:line="240" w:lineRule="auto"/>
        <w:jc w:val="both"/>
        <w:rPr>
          <w:rFonts w:ascii="GHEA Grapalat" w:eastAsia="Times New Roman" w:hAnsi="GHEA Grapalat" w:cs="Times New Roman"/>
          <w:lang w:val="es-ES"/>
        </w:rPr>
      </w:pPr>
    </w:p>
    <w:p w14:paraId="2E1E7216" w14:textId="77777777" w:rsidR="003E2D06" w:rsidRPr="003E2D06" w:rsidRDefault="003E2D06" w:rsidP="003E2D06">
      <w:pPr>
        <w:numPr>
          <w:ilvl w:val="0"/>
          <w:numId w:val="27"/>
        </w:numPr>
        <w:spacing w:after="0" w:line="240" w:lineRule="auto"/>
        <w:jc w:val="both"/>
        <w:rPr>
          <w:rFonts w:ascii="GHEA Grapalat" w:eastAsia="Times New Roman" w:hAnsi="GHEA Grapalat" w:cs="Times New Roman"/>
          <w:u w:val="single"/>
          <w:lang w:val="es-ES"/>
        </w:rPr>
      </w:pPr>
      <w:r w:rsidRPr="003E2D06">
        <w:rPr>
          <w:rFonts w:ascii="GHEA Grapalat" w:eastAsia="Times New Roman" w:hAnsi="GHEA Grapalat" w:cs="Sylfaen"/>
          <w:sz w:val="20"/>
          <w:szCs w:val="20"/>
          <w:lang w:val="es-ES"/>
        </w:rPr>
        <w:t>էլեկտրոնային</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փոստի</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հասցեն</w:t>
      </w:r>
      <w:r w:rsidRPr="003E2D06">
        <w:rPr>
          <w:rFonts w:ascii="GHEA Grapalat" w:eastAsia="Times New Roman" w:hAnsi="GHEA Grapalat" w:cs="Arial"/>
          <w:sz w:val="20"/>
          <w:szCs w:val="20"/>
          <w:lang w:val="es-ES"/>
        </w:rPr>
        <w:t xml:space="preserve"> </w:t>
      </w:r>
      <w:r w:rsidRPr="003E2D06">
        <w:rPr>
          <w:rFonts w:ascii="GHEA Grapalat" w:eastAsia="Times New Roman" w:hAnsi="GHEA Grapalat" w:cs="Sylfaen"/>
          <w:sz w:val="20"/>
          <w:szCs w:val="20"/>
          <w:lang w:val="es-ES"/>
        </w:rPr>
        <w:t>է</w:t>
      </w:r>
      <w:r w:rsidRPr="003E2D06">
        <w:rPr>
          <w:rFonts w:ascii="GHEA Grapalat" w:eastAsia="Times New Roman" w:hAnsi="GHEA Grapalat" w:cs="Arial"/>
          <w:sz w:val="20"/>
          <w:szCs w:val="20"/>
          <w:lang w:val="es-ES"/>
        </w:rPr>
        <w:t>`</w:t>
      </w:r>
      <w:r w:rsidRPr="003E2D06">
        <w:rPr>
          <w:rFonts w:ascii="GHEA Grapalat" w:eastAsia="Times New Roman" w:hAnsi="GHEA Grapalat" w:cs="Arial"/>
          <w:sz w:val="24"/>
          <w:lang w:val="es-ES"/>
        </w:rPr>
        <w:t xml:space="preserve"> </w:t>
      </w:r>
      <w:r w:rsidRPr="003E2D06">
        <w:rPr>
          <w:rFonts w:ascii="GHEA Grapalat" w:eastAsia="Times New Roman" w:hAnsi="GHEA Grapalat" w:cs="Times New Roman"/>
          <w:sz w:val="24"/>
          <w:szCs w:val="24"/>
          <w:u w:val="single"/>
          <w:lang w:val="es-ES"/>
        </w:rPr>
        <w:tab/>
      </w:r>
      <w:r w:rsidRPr="003E2D06">
        <w:rPr>
          <w:rFonts w:ascii="GHEA Grapalat" w:eastAsia="Times New Roman" w:hAnsi="GHEA Grapalat" w:cs="Times New Roman"/>
          <w:sz w:val="24"/>
          <w:szCs w:val="24"/>
          <w:u w:val="single"/>
          <w:lang w:val="es-ES"/>
        </w:rPr>
        <w:tab/>
      </w:r>
      <w:r w:rsidRPr="003E2D06">
        <w:rPr>
          <w:rFonts w:ascii="GHEA Grapalat" w:eastAsia="Times New Roman" w:hAnsi="GHEA Grapalat" w:cs="Times New Roman"/>
          <w:sz w:val="24"/>
          <w:szCs w:val="24"/>
          <w:u w:val="single"/>
          <w:lang w:val="es-ES"/>
        </w:rPr>
        <w:tab/>
      </w:r>
      <w:r w:rsidRPr="003E2D06">
        <w:rPr>
          <w:rFonts w:ascii="GHEA Grapalat" w:eastAsia="Times New Roman" w:hAnsi="GHEA Grapalat" w:cs="Times New Roman"/>
          <w:sz w:val="24"/>
          <w:szCs w:val="24"/>
          <w:u w:val="single"/>
          <w:lang w:val="es-ES"/>
        </w:rPr>
        <w:tab/>
      </w:r>
      <w:r w:rsidRPr="003E2D06">
        <w:rPr>
          <w:rFonts w:ascii="GHEA Grapalat" w:eastAsia="Times New Roman" w:hAnsi="GHEA Grapalat" w:cs="Times New Roman"/>
          <w:sz w:val="24"/>
          <w:szCs w:val="24"/>
          <w:u w:val="single"/>
          <w:lang w:val="es-ES"/>
        </w:rPr>
        <w:tab/>
        <w:t>:</w:t>
      </w:r>
    </w:p>
    <w:p w14:paraId="610B85CA" w14:textId="77777777" w:rsidR="003E2D06" w:rsidRPr="003E2D06" w:rsidRDefault="003E2D06" w:rsidP="003E2D06">
      <w:pPr>
        <w:spacing w:after="0" w:line="240" w:lineRule="auto"/>
        <w:jc w:val="both"/>
        <w:rPr>
          <w:rFonts w:ascii="GHEA Grapalat" w:eastAsia="Times New Roman" w:hAnsi="GHEA Grapalat" w:cs="Times New Roman"/>
          <w:sz w:val="10"/>
          <w:szCs w:val="10"/>
          <w:lang w:val="es-ES"/>
        </w:rPr>
      </w:pPr>
      <w:r w:rsidRPr="003E2D06">
        <w:rPr>
          <w:rFonts w:ascii="GHEA Grapalat" w:eastAsia="Times New Roman" w:hAnsi="GHEA Grapalat" w:cs="Sylfaen"/>
          <w:sz w:val="24"/>
          <w:szCs w:val="24"/>
          <w:vertAlign w:val="superscript"/>
          <w:lang w:val="es-ES"/>
        </w:rPr>
        <w:t xml:space="preserve">              </w:t>
      </w:r>
      <w:r w:rsidRPr="003E2D06">
        <w:rPr>
          <w:rFonts w:ascii="GHEA Grapalat" w:eastAsia="Times New Roman" w:hAnsi="GHEA Grapalat" w:cs="Arial"/>
          <w:sz w:val="24"/>
          <w:szCs w:val="24"/>
          <w:vertAlign w:val="superscript"/>
          <w:lang w:val="es-ES"/>
        </w:rPr>
        <w:t xml:space="preserve">                                                                                                                         էլեկտրոնային փոստի հասցեն</w:t>
      </w:r>
    </w:p>
    <w:p w14:paraId="12188162" w14:textId="77777777" w:rsidR="003E2D06" w:rsidRPr="003E2D06" w:rsidRDefault="003E2D06" w:rsidP="003E2D06">
      <w:pPr>
        <w:spacing w:after="0" w:line="240" w:lineRule="auto"/>
        <w:jc w:val="right"/>
        <w:rPr>
          <w:rFonts w:ascii="GHEA Grapalat" w:eastAsia="Times New Roman" w:hAnsi="GHEA Grapalat" w:cs="Times New Roman"/>
          <w:sz w:val="10"/>
          <w:szCs w:val="10"/>
          <w:lang w:val="es-ES"/>
        </w:rPr>
      </w:pPr>
    </w:p>
    <w:p w14:paraId="51284EC3" w14:textId="77777777" w:rsidR="003E2D06" w:rsidRPr="003E2D06" w:rsidRDefault="003E2D06" w:rsidP="003E2D06">
      <w:pPr>
        <w:spacing w:after="0" w:line="240" w:lineRule="auto"/>
        <w:jc w:val="right"/>
        <w:rPr>
          <w:rFonts w:ascii="GHEA Grapalat" w:eastAsia="Times New Roman" w:hAnsi="GHEA Grapalat" w:cs="Times New Roman"/>
          <w:sz w:val="10"/>
          <w:szCs w:val="10"/>
          <w:lang w:val="es-ES"/>
        </w:rPr>
      </w:pPr>
    </w:p>
    <w:p w14:paraId="12627798" w14:textId="77777777" w:rsidR="003E2D06" w:rsidRPr="003E2D06" w:rsidRDefault="003E2D06" w:rsidP="003E2D06">
      <w:pPr>
        <w:spacing w:after="0" w:line="240" w:lineRule="auto"/>
        <w:jc w:val="right"/>
        <w:rPr>
          <w:rFonts w:ascii="GHEA Grapalat" w:eastAsia="Times New Roman" w:hAnsi="GHEA Grapalat" w:cs="Times New Roman"/>
          <w:sz w:val="10"/>
          <w:szCs w:val="10"/>
          <w:lang w:val="es-ES"/>
        </w:rPr>
      </w:pPr>
    </w:p>
    <w:p w14:paraId="6692B325" w14:textId="77777777" w:rsidR="003E2D06" w:rsidRPr="003E2D06" w:rsidRDefault="003E2D06" w:rsidP="003E2D06">
      <w:pPr>
        <w:spacing w:after="0" w:line="240" w:lineRule="auto"/>
        <w:jc w:val="right"/>
        <w:rPr>
          <w:rFonts w:ascii="GHEA Grapalat" w:eastAsia="Times New Roman" w:hAnsi="GHEA Grapalat" w:cs="Times New Roman"/>
          <w:sz w:val="10"/>
          <w:szCs w:val="10"/>
          <w:lang w:val="hy-AM"/>
        </w:rPr>
      </w:pPr>
    </w:p>
    <w:p w14:paraId="24EF83BC" w14:textId="77777777" w:rsidR="003E2D06" w:rsidRPr="003E2D06" w:rsidRDefault="003E2D06" w:rsidP="003E2D06">
      <w:pPr>
        <w:numPr>
          <w:ilvl w:val="0"/>
          <w:numId w:val="27"/>
        </w:numPr>
        <w:spacing w:after="0" w:line="240" w:lineRule="auto"/>
        <w:jc w:val="both"/>
        <w:rPr>
          <w:rFonts w:ascii="GHEA Grapalat" w:eastAsia="Times New Roman" w:hAnsi="GHEA Grapalat" w:cs="Arial"/>
          <w:sz w:val="24"/>
          <w:szCs w:val="24"/>
          <w:vertAlign w:val="superscript"/>
          <w:lang w:val="es-ES"/>
        </w:rPr>
      </w:pPr>
      <w:r w:rsidRPr="003E2D06">
        <w:rPr>
          <w:rFonts w:ascii="GHEA Grapalat" w:eastAsia="Times New Roman" w:hAnsi="GHEA Grapalat" w:cs="Times New Roman"/>
          <w:sz w:val="20"/>
          <w:szCs w:val="20"/>
          <w:lang w:val="hy-AM"/>
        </w:rPr>
        <w:t>գործունեության հասցեն է՝ -------------------------------------------------:</w:t>
      </w:r>
      <w:r w:rsidRPr="003E2D06">
        <w:rPr>
          <w:rFonts w:ascii="GHEA Grapalat" w:eastAsia="Times New Roman" w:hAnsi="GHEA Grapalat" w:cs="Times New Roman"/>
          <w:sz w:val="20"/>
          <w:szCs w:val="20"/>
          <w:lang w:val="es-ES"/>
        </w:rPr>
        <w:t xml:space="preserve">                                     </w:t>
      </w:r>
    </w:p>
    <w:p w14:paraId="139D8F5A" w14:textId="77777777" w:rsidR="003E2D06" w:rsidRPr="003E2D06" w:rsidRDefault="003E2D06" w:rsidP="003E2D06">
      <w:pPr>
        <w:spacing w:after="0" w:line="240" w:lineRule="auto"/>
        <w:jc w:val="both"/>
        <w:rPr>
          <w:rFonts w:ascii="GHEA Grapalat" w:eastAsia="Times New Roman" w:hAnsi="GHEA Grapalat" w:cs="Times New Roman"/>
          <w:sz w:val="16"/>
          <w:szCs w:val="16"/>
          <w:lang w:val="hy-AM"/>
        </w:rPr>
      </w:pPr>
      <w:r w:rsidRPr="003E2D06">
        <w:rPr>
          <w:rFonts w:ascii="GHEA Grapalat" w:eastAsia="Times New Roman" w:hAnsi="GHEA Grapalat" w:cs="Times New Roman"/>
          <w:sz w:val="16"/>
          <w:szCs w:val="16"/>
          <w:lang w:val="hy-AM"/>
        </w:rPr>
        <w:t xml:space="preserve">                                                                                                      գործունեության հասցեն</w:t>
      </w:r>
    </w:p>
    <w:p w14:paraId="1E91312F" w14:textId="77777777" w:rsidR="003E2D06" w:rsidRPr="003E2D06" w:rsidRDefault="003E2D06" w:rsidP="003E2D06">
      <w:pPr>
        <w:spacing w:after="0" w:line="240" w:lineRule="auto"/>
        <w:jc w:val="right"/>
        <w:rPr>
          <w:rFonts w:ascii="GHEA Grapalat" w:eastAsia="Times New Roman" w:hAnsi="GHEA Grapalat" w:cs="Times New Roman"/>
          <w:sz w:val="10"/>
          <w:szCs w:val="10"/>
          <w:lang w:val="hy-AM"/>
        </w:rPr>
      </w:pPr>
    </w:p>
    <w:p w14:paraId="4318A879" w14:textId="77777777" w:rsidR="003E2D06" w:rsidRPr="003E2D06" w:rsidRDefault="003E2D06" w:rsidP="003E2D06">
      <w:pPr>
        <w:spacing w:after="0" w:line="240" w:lineRule="auto"/>
        <w:ind w:firstLine="708"/>
        <w:jc w:val="both"/>
        <w:rPr>
          <w:rFonts w:ascii="GHEA Grapalat" w:eastAsia="Times New Roman" w:hAnsi="GHEA Grapalat" w:cs="Arial"/>
          <w:sz w:val="20"/>
          <w:szCs w:val="20"/>
          <w:lang w:val="hy-AM"/>
        </w:rPr>
      </w:pPr>
    </w:p>
    <w:p w14:paraId="2403FFFA" w14:textId="77777777" w:rsidR="003E2D06" w:rsidRPr="003E2D06" w:rsidRDefault="003E2D06" w:rsidP="003E2D06">
      <w:pPr>
        <w:numPr>
          <w:ilvl w:val="0"/>
          <w:numId w:val="27"/>
        </w:numPr>
        <w:spacing w:after="0" w:line="240" w:lineRule="auto"/>
        <w:jc w:val="both"/>
        <w:rPr>
          <w:rFonts w:ascii="GHEA Grapalat" w:eastAsia="Times New Roman" w:hAnsi="GHEA Grapalat" w:cs="Arial"/>
          <w:sz w:val="24"/>
          <w:szCs w:val="24"/>
          <w:vertAlign w:val="superscript"/>
          <w:lang w:val="es-ES"/>
        </w:rPr>
      </w:pPr>
      <w:r w:rsidRPr="003E2D06">
        <w:rPr>
          <w:rFonts w:ascii="GHEA Grapalat" w:eastAsia="Times New Roman" w:hAnsi="GHEA Grapalat" w:cs="Times New Roman"/>
          <w:sz w:val="20"/>
          <w:szCs w:val="20"/>
          <w:lang w:val="hy-AM"/>
        </w:rPr>
        <w:t>հեռախոսահամարն է՝ -------------------------------------------------:</w:t>
      </w:r>
      <w:r w:rsidRPr="003E2D06">
        <w:rPr>
          <w:rFonts w:ascii="GHEA Grapalat" w:eastAsia="Times New Roman" w:hAnsi="GHEA Grapalat" w:cs="Times New Roman"/>
          <w:sz w:val="20"/>
          <w:szCs w:val="20"/>
          <w:lang w:val="es-ES"/>
        </w:rPr>
        <w:t xml:space="preserve">                                     </w:t>
      </w:r>
    </w:p>
    <w:p w14:paraId="487FE160" w14:textId="77777777" w:rsidR="003E2D06" w:rsidRPr="003E2D06" w:rsidRDefault="003E2D06" w:rsidP="003E2D06">
      <w:pPr>
        <w:spacing w:after="0" w:line="240" w:lineRule="auto"/>
        <w:ind w:left="3540"/>
        <w:jc w:val="both"/>
        <w:rPr>
          <w:rFonts w:ascii="GHEA Grapalat" w:eastAsia="Times New Roman" w:hAnsi="GHEA Grapalat" w:cs="Times New Roman"/>
          <w:sz w:val="16"/>
          <w:szCs w:val="16"/>
          <w:lang w:val="hy-AM"/>
        </w:rPr>
      </w:pPr>
      <w:r w:rsidRPr="003E2D06">
        <w:rPr>
          <w:rFonts w:ascii="GHEA Grapalat" w:eastAsia="Times New Roman" w:hAnsi="GHEA Grapalat" w:cs="Times New Roman"/>
          <w:sz w:val="16"/>
          <w:szCs w:val="16"/>
          <w:lang w:val="hy-AM"/>
        </w:rPr>
        <w:t>հեռախոսի համարը</w:t>
      </w:r>
    </w:p>
    <w:p w14:paraId="6CF60B9F" w14:textId="77777777" w:rsidR="003E2D06" w:rsidRPr="003E2D06" w:rsidRDefault="003E2D06" w:rsidP="003E2D06">
      <w:pPr>
        <w:spacing w:after="0" w:line="240" w:lineRule="auto"/>
        <w:ind w:firstLine="709"/>
        <w:rPr>
          <w:rFonts w:ascii="GHEA Grapalat" w:eastAsia="Times New Roman" w:hAnsi="GHEA Grapalat" w:cs="Arial"/>
          <w:sz w:val="20"/>
          <w:szCs w:val="20"/>
          <w:lang w:val="hy-AM"/>
        </w:rPr>
      </w:pPr>
    </w:p>
    <w:p w14:paraId="3628B43F" w14:textId="77777777" w:rsidR="003E2D06" w:rsidRPr="003E2D06" w:rsidRDefault="003E2D06" w:rsidP="003E2D06">
      <w:pPr>
        <w:spacing w:after="0" w:line="240" w:lineRule="auto"/>
        <w:ind w:firstLine="709"/>
        <w:jc w:val="both"/>
        <w:rPr>
          <w:rFonts w:ascii="GHEA Grapalat" w:eastAsia="Times New Roman" w:hAnsi="GHEA Grapalat" w:cs="Arial"/>
          <w:sz w:val="20"/>
          <w:szCs w:val="20"/>
          <w:lang w:val="hy-AM"/>
        </w:rPr>
      </w:pPr>
    </w:p>
    <w:p w14:paraId="52979480"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es-ES"/>
        </w:rPr>
      </w:pPr>
      <w:r w:rsidRPr="003E2D06">
        <w:rPr>
          <w:rFonts w:ascii="GHEA Grapalat" w:eastAsia="Times New Roman" w:hAnsi="GHEA Grapalat" w:cs="Arial"/>
          <w:sz w:val="20"/>
          <w:szCs w:val="20"/>
          <w:lang w:val="es-ES"/>
        </w:rPr>
        <w:t>Սույնով</w:t>
      </w:r>
      <w:r w:rsidRPr="003E2D06">
        <w:rPr>
          <w:rFonts w:ascii="GHEA Grapalat" w:eastAsia="Times New Roman" w:hAnsi="GHEA Grapalat" w:cs="Times New Roman"/>
          <w:sz w:val="20"/>
          <w:szCs w:val="24"/>
          <w:lang w:val="hy-AM"/>
        </w:rPr>
        <w:t xml:space="preserve">  </w:t>
      </w:r>
      <w:r w:rsidRPr="003E2D06">
        <w:rPr>
          <w:rFonts w:ascii="GHEA Grapalat" w:eastAsia="Times New Roman" w:hAnsi="GHEA Grapalat" w:cs="Times New Roman"/>
          <w:sz w:val="20"/>
          <w:szCs w:val="24"/>
          <w:u w:val="single"/>
          <w:lang w:val="hy-AM"/>
        </w:rPr>
        <w:t xml:space="preserve">                                                </w:t>
      </w:r>
      <w:r w:rsidRPr="003E2D06">
        <w:rPr>
          <w:rFonts w:ascii="GHEA Grapalat" w:eastAsia="Times New Roman" w:hAnsi="GHEA Grapalat" w:cs="Times New Roman"/>
          <w:sz w:val="20"/>
          <w:szCs w:val="24"/>
          <w:u w:val="single"/>
          <w:lang w:val="es-ES"/>
        </w:rPr>
        <w:t xml:space="preserve">                         </w:t>
      </w:r>
      <w:r w:rsidRPr="003E2D06">
        <w:rPr>
          <w:rFonts w:ascii="GHEA Grapalat" w:eastAsia="Times New Roman" w:hAnsi="GHEA Grapalat" w:cs="Times New Roman"/>
          <w:sz w:val="20"/>
          <w:szCs w:val="24"/>
          <w:u w:val="single"/>
          <w:lang w:val="hy-AM"/>
        </w:rPr>
        <w:t xml:space="preserve">          </w:t>
      </w:r>
      <w:r w:rsidRPr="003E2D06">
        <w:rPr>
          <w:rFonts w:ascii="GHEA Grapalat" w:eastAsia="Times New Roman" w:hAnsi="GHEA Grapalat" w:cs="Times New Roman"/>
          <w:sz w:val="24"/>
          <w:szCs w:val="24"/>
          <w:lang w:val="hy-AM"/>
        </w:rPr>
        <w:t>-</w:t>
      </w:r>
      <w:r w:rsidRPr="003E2D06">
        <w:rPr>
          <w:rFonts w:ascii="GHEA Grapalat" w:eastAsia="Times New Roman" w:hAnsi="GHEA Grapalat" w:cs="Arial"/>
          <w:sz w:val="20"/>
          <w:szCs w:val="20"/>
          <w:lang w:val="es-ES"/>
        </w:rPr>
        <w:t>ն հայտարարում և հավաստում է, որ՝</w:t>
      </w:r>
      <w:r w:rsidRPr="003E2D06">
        <w:rPr>
          <w:rFonts w:ascii="GHEA Grapalat" w:eastAsia="Times New Roman" w:hAnsi="GHEA Grapalat" w:cs="Arial"/>
          <w:sz w:val="24"/>
          <w:szCs w:val="24"/>
          <w:lang w:val="hy-AM"/>
        </w:rPr>
        <w:t xml:space="preserve"> </w:t>
      </w:r>
    </w:p>
    <w:p w14:paraId="1C28D482" w14:textId="77777777" w:rsidR="003E2D06" w:rsidRPr="003E2D06" w:rsidRDefault="003E2D06" w:rsidP="003E2D06">
      <w:pPr>
        <w:spacing w:after="0" w:line="240" w:lineRule="auto"/>
        <w:jc w:val="both"/>
        <w:rPr>
          <w:rFonts w:ascii="GHEA Grapalat" w:eastAsia="Times New Roman" w:hAnsi="GHEA Grapalat" w:cs="Times New Roman"/>
          <w:i/>
          <w:sz w:val="16"/>
          <w:szCs w:val="24"/>
          <w:vertAlign w:val="superscript"/>
          <w:lang w:val="es-ES"/>
        </w:rPr>
      </w:pP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sz w:val="20"/>
          <w:szCs w:val="24"/>
          <w:lang w:val="es-ES"/>
        </w:rPr>
        <w:t xml:space="preserve">                                    </w:t>
      </w:r>
      <w:r w:rsidRPr="003E2D06">
        <w:rPr>
          <w:rFonts w:ascii="GHEA Grapalat" w:eastAsia="Times New Roman" w:hAnsi="GHEA Grapalat" w:cs="Sylfaen"/>
          <w:sz w:val="24"/>
          <w:szCs w:val="24"/>
          <w:vertAlign w:val="superscript"/>
          <w:lang w:val="hy-AM"/>
        </w:rPr>
        <w:t>մասնակցի անվանում</w:t>
      </w:r>
    </w:p>
    <w:p w14:paraId="656D492E" w14:textId="77777777" w:rsidR="003E2D06" w:rsidRPr="003E2D06" w:rsidRDefault="003E2D06" w:rsidP="003E2D06">
      <w:pPr>
        <w:spacing w:after="0" w:line="240" w:lineRule="auto"/>
        <w:ind w:firstLine="708"/>
        <w:jc w:val="both"/>
        <w:rPr>
          <w:rFonts w:ascii="GHEA Grapalat" w:eastAsia="Times New Roman" w:hAnsi="GHEA Grapalat" w:cs="Sylfaen"/>
          <w:sz w:val="20"/>
          <w:szCs w:val="24"/>
          <w:lang w:val="hy-AM"/>
        </w:rPr>
      </w:pPr>
      <w:r w:rsidRPr="003E2D06">
        <w:rPr>
          <w:rFonts w:ascii="GHEA Grapalat" w:eastAsia="Times New Roman" w:hAnsi="GHEA Grapalat" w:cs="Arial"/>
          <w:sz w:val="20"/>
          <w:szCs w:val="20"/>
          <w:lang w:val="es-ES"/>
        </w:rPr>
        <w:t xml:space="preserve">1) բավարարում է </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4"/>
          <w:szCs w:val="24"/>
          <w:lang w:val="hy-AM"/>
        </w:rPr>
        <w:t>ԳՀԱՊՁԲ-15/15-2021-1-ԴԲԳԳԿ</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4"/>
          <w:szCs w:val="24"/>
          <w:lang w:val="es-ES"/>
        </w:rPr>
        <w:t xml:space="preserve">  </w:t>
      </w:r>
      <w:r w:rsidRPr="003E2D06">
        <w:rPr>
          <w:rFonts w:ascii="GHEA Grapalat" w:eastAsia="Times New Roman" w:hAnsi="GHEA Grapalat" w:cs="Arial"/>
          <w:sz w:val="20"/>
          <w:szCs w:val="20"/>
          <w:lang w:val="es-ES"/>
        </w:rPr>
        <w:t xml:space="preserve">ծածկագրով  </w:t>
      </w:r>
      <w:r w:rsidRPr="003E2D06">
        <w:rPr>
          <w:rFonts w:ascii="GHEA Grapalat" w:eastAsia="Times New Roman" w:hAnsi="GHEA Grapalat" w:cs="Arial"/>
          <w:sz w:val="20"/>
          <w:szCs w:val="20"/>
          <w:lang w:val="hy-AM"/>
        </w:rPr>
        <w:t>գնանշման հարցման</w:t>
      </w:r>
      <w:r w:rsidRPr="003E2D06">
        <w:rPr>
          <w:rFonts w:ascii="GHEA Grapalat" w:eastAsia="Times New Roman" w:hAnsi="GHEA Grapalat" w:cs="Arial"/>
          <w:sz w:val="20"/>
          <w:szCs w:val="20"/>
          <w:lang w:val="es-ES"/>
        </w:rPr>
        <w:t xml:space="preserve"> հրավերով սահմանված մասնակցության իրավունքի պահանջներին </w:t>
      </w:r>
      <w:r w:rsidRPr="003E2D06">
        <w:rPr>
          <w:rFonts w:ascii="GHEA Grapalat" w:eastAsia="Times New Roman" w:hAnsi="GHEA Grapalat" w:cs="Arial"/>
          <w:sz w:val="20"/>
          <w:szCs w:val="20"/>
          <w:lang w:val="hy-AM"/>
        </w:rPr>
        <w:t xml:space="preserve"> և </w:t>
      </w:r>
      <w:r w:rsidRPr="003E2D06">
        <w:rPr>
          <w:rFonts w:ascii="GHEA Grapalat" w:eastAsia="Times New Roman" w:hAnsi="GHEA Grapalat" w:cs="Sylfaen"/>
          <w:sz w:val="20"/>
          <w:szCs w:val="24"/>
          <w:lang w:val="hy-AM"/>
        </w:rPr>
        <w:t>պարտավորվում ընտրված մասնակից ճանաչվելու դեպքում, հրավերով սահմանված կարգով և ժամկետում, ներկայացնել որակավորման ապահովում</w:t>
      </w:r>
      <w:r w:rsidRPr="003E2D06">
        <w:rPr>
          <w:rFonts w:ascii="GHEA Grapalat" w:eastAsia="Times New Roman" w:hAnsi="GHEA Grapalat" w:cs="Sylfaen"/>
          <w:sz w:val="20"/>
          <w:szCs w:val="24"/>
          <w:vertAlign w:val="superscript"/>
          <w:lang w:val="hy-AM"/>
        </w:rPr>
        <w:footnoteReference w:id="7"/>
      </w:r>
      <w:r w:rsidRPr="003E2D06">
        <w:rPr>
          <w:rFonts w:ascii="GHEA Grapalat" w:eastAsia="Times New Roman" w:hAnsi="GHEA Grapalat" w:cs="Sylfaen"/>
          <w:sz w:val="20"/>
          <w:szCs w:val="24"/>
          <w:lang w:val="es-ES"/>
        </w:rPr>
        <w:t>.</w:t>
      </w:r>
      <w:r w:rsidRPr="003E2D06">
        <w:rPr>
          <w:rFonts w:ascii="GHEA Grapalat" w:eastAsia="Times New Roman" w:hAnsi="GHEA Grapalat" w:cs="Sylfaen"/>
          <w:sz w:val="20"/>
          <w:szCs w:val="24"/>
          <w:lang w:val="hy-AM"/>
        </w:rPr>
        <w:t xml:space="preserve"> </w:t>
      </w:r>
    </w:p>
    <w:p w14:paraId="2C9D4E44" w14:textId="77777777" w:rsidR="003E2D06" w:rsidRPr="003E2D06" w:rsidRDefault="003E2D06" w:rsidP="003E2D06">
      <w:pPr>
        <w:spacing w:after="0" w:line="240" w:lineRule="auto"/>
        <w:ind w:firstLine="708"/>
        <w:jc w:val="both"/>
        <w:rPr>
          <w:rFonts w:ascii="GHEA Grapalat" w:eastAsia="Times New Roman" w:hAnsi="GHEA Grapalat" w:cs="Arial"/>
          <w:lang w:val="es-ES"/>
        </w:rPr>
      </w:pPr>
      <w:r w:rsidRPr="003E2D06">
        <w:rPr>
          <w:rFonts w:ascii="GHEA Grapalat" w:eastAsia="Times New Roman" w:hAnsi="GHEA Grapalat" w:cs="Arial"/>
          <w:sz w:val="20"/>
          <w:szCs w:val="20"/>
          <w:lang w:val="hy-AM"/>
        </w:rPr>
        <w:lastRenderedPageBreak/>
        <w:t xml:space="preserve">2) </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4"/>
          <w:szCs w:val="24"/>
          <w:lang w:val="hy-AM"/>
        </w:rPr>
        <w:t>ԳՀԱՊՁԲ-15/15-2021-1-ԴԲԳԳԿ</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4"/>
          <w:szCs w:val="24"/>
          <w:lang w:val="es-ES"/>
        </w:rPr>
        <w:t xml:space="preserve">  </w:t>
      </w:r>
      <w:r w:rsidRPr="003E2D06">
        <w:rPr>
          <w:rFonts w:ascii="GHEA Grapalat" w:eastAsia="Times New Roman" w:hAnsi="GHEA Grapalat" w:cs="Arial"/>
          <w:sz w:val="20"/>
          <w:szCs w:val="20"/>
          <w:lang w:val="es-ES"/>
        </w:rPr>
        <w:t xml:space="preserve">ծածկագրով </w:t>
      </w:r>
      <w:r w:rsidRPr="003E2D06">
        <w:rPr>
          <w:rFonts w:ascii="GHEA Grapalat" w:eastAsia="Times New Roman" w:hAnsi="GHEA Grapalat" w:cs="Arial"/>
          <w:sz w:val="20"/>
          <w:szCs w:val="20"/>
          <w:lang w:val="hy-AM"/>
        </w:rPr>
        <w:t>գնանշման հարցման</w:t>
      </w:r>
      <w:r w:rsidRPr="003E2D06">
        <w:rPr>
          <w:rFonts w:ascii="GHEA Grapalat" w:eastAsia="Times New Roman" w:hAnsi="GHEA Grapalat" w:cs="Arial"/>
          <w:sz w:val="20"/>
          <w:szCs w:val="20"/>
          <w:lang w:val="es-ES"/>
        </w:rPr>
        <w:t xml:space="preserve"> մասնակցելու շրջանակում`</w:t>
      </w:r>
      <w:r w:rsidRPr="003E2D06">
        <w:rPr>
          <w:rFonts w:ascii="GHEA Grapalat" w:eastAsia="Times New Roman" w:hAnsi="GHEA Grapalat" w:cs="Sylfaen"/>
          <w:lang w:val="es-ES"/>
        </w:rPr>
        <w:t xml:space="preserve">  </w:t>
      </w:r>
    </w:p>
    <w:p w14:paraId="29D05767" w14:textId="77777777" w:rsidR="003E2D06" w:rsidRPr="003E2D06" w:rsidRDefault="003E2D06" w:rsidP="003E2D06">
      <w:pPr>
        <w:numPr>
          <w:ilvl w:val="0"/>
          <w:numId w:val="18"/>
        </w:numPr>
        <w:spacing w:after="0" w:line="240" w:lineRule="auto"/>
        <w:ind w:firstLine="720"/>
        <w:jc w:val="both"/>
        <w:rPr>
          <w:rFonts w:ascii="GHEA Grapalat" w:eastAsia="Times New Roman" w:hAnsi="GHEA Grapalat" w:cs="Arial"/>
          <w:sz w:val="20"/>
          <w:szCs w:val="20"/>
          <w:lang w:val="es-ES"/>
        </w:rPr>
      </w:pPr>
      <w:r w:rsidRPr="003E2D06">
        <w:rPr>
          <w:rFonts w:ascii="GHEA Grapalat" w:eastAsia="Times New Roman" w:hAnsi="GHEA Grapalat" w:cs="Arial"/>
          <w:sz w:val="20"/>
          <w:szCs w:val="20"/>
          <w:lang w:val="es-ES"/>
        </w:rPr>
        <w:t>թույլ չի տվել և (կամ) թույլ չի տալու գերիշխող դիրքի չարաշահում և հակամրցակցային համաձայնություն,</w:t>
      </w:r>
    </w:p>
    <w:p w14:paraId="38B5D5F2" w14:textId="77777777" w:rsidR="003E2D06" w:rsidRPr="003E2D06" w:rsidRDefault="003E2D06" w:rsidP="003E2D06">
      <w:pPr>
        <w:numPr>
          <w:ilvl w:val="0"/>
          <w:numId w:val="18"/>
        </w:numPr>
        <w:spacing w:after="0" w:line="240" w:lineRule="auto"/>
        <w:ind w:firstLine="720"/>
        <w:jc w:val="both"/>
        <w:rPr>
          <w:rFonts w:ascii="GHEA Grapalat" w:eastAsia="Times New Roman" w:hAnsi="GHEA Grapalat" w:cs="Times New Roman"/>
          <w:lang w:val="es-ES"/>
        </w:rPr>
      </w:pPr>
      <w:r w:rsidRPr="003E2D06">
        <w:rPr>
          <w:rFonts w:ascii="GHEA Grapalat" w:eastAsia="Times New Roman" w:hAnsi="GHEA Grapalat" w:cs="Arial"/>
          <w:sz w:val="20"/>
          <w:szCs w:val="20"/>
          <w:lang w:val="es-ES"/>
        </w:rPr>
        <w:t>բացակայում է հրավերով սահմանված`</w:t>
      </w:r>
      <w:r w:rsidRPr="003E2D06">
        <w:rPr>
          <w:rFonts w:ascii="GHEA Grapalat" w:eastAsia="Times New Roman" w:hAnsi="GHEA Grapalat" w:cs="Times New Roman"/>
          <w:lang w:val="es-ES"/>
        </w:rPr>
        <w:t xml:space="preserve"> </w:t>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t xml:space="preserve">                   </w:t>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r>
      <w:r w:rsidRPr="003E2D06">
        <w:rPr>
          <w:rFonts w:ascii="GHEA Grapalat" w:eastAsia="Times New Roman" w:hAnsi="GHEA Grapalat" w:cs="Arial"/>
          <w:sz w:val="20"/>
          <w:szCs w:val="20"/>
          <w:lang w:val="es-ES"/>
        </w:rPr>
        <w:t>-ին</w:t>
      </w:r>
      <w:r w:rsidRPr="003E2D06">
        <w:rPr>
          <w:rFonts w:ascii="GHEA Grapalat" w:eastAsia="Times New Roman" w:hAnsi="GHEA Grapalat" w:cs="Times New Roman"/>
          <w:lang w:val="es-ES"/>
        </w:rPr>
        <w:t xml:space="preserve"> </w:t>
      </w:r>
    </w:p>
    <w:p w14:paraId="32DD825A" w14:textId="77777777" w:rsidR="003E2D06" w:rsidRPr="003E2D06" w:rsidRDefault="003E2D06" w:rsidP="003E2D06">
      <w:pPr>
        <w:spacing w:after="0" w:line="240" w:lineRule="auto"/>
        <w:jc w:val="both"/>
        <w:rPr>
          <w:rFonts w:ascii="GHEA Grapalat" w:eastAsia="Times New Roman" w:hAnsi="GHEA Grapalat" w:cs="Arial"/>
          <w:sz w:val="24"/>
          <w:szCs w:val="24"/>
          <w:vertAlign w:val="superscript"/>
          <w:lang w:val="hy-AM"/>
        </w:rPr>
      </w:pPr>
      <w:r w:rsidRPr="003E2D06">
        <w:rPr>
          <w:rFonts w:ascii="GHEA Grapalat" w:eastAsia="Times New Roman" w:hAnsi="GHEA Grapalat" w:cs="Times New Roman"/>
          <w:sz w:val="24"/>
          <w:szCs w:val="24"/>
          <w:vertAlign w:val="superscript"/>
          <w:lang w:val="es-ES"/>
        </w:rPr>
        <w:t xml:space="preserve"> </w:t>
      </w:r>
      <w:r w:rsidRPr="003E2D06">
        <w:rPr>
          <w:rFonts w:ascii="GHEA Grapalat" w:eastAsia="Times New Roman" w:hAnsi="GHEA Grapalat" w:cs="Times New Roman"/>
          <w:sz w:val="24"/>
          <w:szCs w:val="24"/>
          <w:vertAlign w:val="superscript"/>
          <w:lang w:val="es-ES"/>
        </w:rPr>
        <w:tab/>
      </w:r>
      <w:r w:rsidRPr="003E2D06">
        <w:rPr>
          <w:rFonts w:ascii="GHEA Grapalat" w:eastAsia="Times New Roman" w:hAnsi="GHEA Grapalat" w:cs="Times New Roman"/>
          <w:sz w:val="24"/>
          <w:szCs w:val="24"/>
          <w:vertAlign w:val="superscript"/>
          <w:lang w:val="es-ES"/>
        </w:rPr>
        <w:tab/>
      </w:r>
      <w:r w:rsidRPr="003E2D06">
        <w:rPr>
          <w:rFonts w:ascii="GHEA Grapalat" w:eastAsia="Times New Roman" w:hAnsi="GHEA Grapalat" w:cs="Times New Roman"/>
          <w:sz w:val="24"/>
          <w:szCs w:val="24"/>
          <w:vertAlign w:val="superscript"/>
          <w:lang w:val="es-ES"/>
        </w:rPr>
        <w:tab/>
      </w:r>
      <w:r w:rsidRPr="003E2D06">
        <w:rPr>
          <w:rFonts w:ascii="GHEA Grapalat" w:eastAsia="Times New Roman" w:hAnsi="GHEA Grapalat" w:cs="Times New Roman"/>
          <w:sz w:val="24"/>
          <w:szCs w:val="24"/>
          <w:vertAlign w:val="superscript"/>
          <w:lang w:val="es-ES"/>
        </w:rPr>
        <w:tab/>
      </w:r>
      <w:r w:rsidRPr="003E2D06">
        <w:rPr>
          <w:rFonts w:ascii="GHEA Grapalat" w:eastAsia="Times New Roman" w:hAnsi="GHEA Grapalat" w:cs="Times New Roman"/>
          <w:sz w:val="24"/>
          <w:szCs w:val="24"/>
          <w:vertAlign w:val="superscript"/>
          <w:lang w:val="es-ES"/>
        </w:rPr>
        <w:tab/>
      </w:r>
      <w:r w:rsidRPr="003E2D06">
        <w:rPr>
          <w:rFonts w:ascii="GHEA Grapalat" w:eastAsia="Times New Roman" w:hAnsi="GHEA Grapalat" w:cs="Times New Roman"/>
          <w:sz w:val="24"/>
          <w:szCs w:val="24"/>
          <w:vertAlign w:val="superscript"/>
          <w:lang w:val="es-ES"/>
        </w:rPr>
        <w:tab/>
      </w:r>
      <w:r w:rsidRPr="003E2D06">
        <w:rPr>
          <w:rFonts w:ascii="GHEA Grapalat" w:eastAsia="Times New Roman" w:hAnsi="GHEA Grapalat" w:cs="Times New Roman"/>
          <w:sz w:val="24"/>
          <w:szCs w:val="24"/>
          <w:vertAlign w:val="superscript"/>
          <w:lang w:val="es-ES"/>
        </w:rPr>
        <w:tab/>
      </w:r>
      <w:r w:rsidRPr="003E2D06">
        <w:rPr>
          <w:rFonts w:ascii="GHEA Grapalat" w:eastAsia="Times New Roman" w:hAnsi="GHEA Grapalat" w:cs="Times New Roman"/>
          <w:sz w:val="24"/>
          <w:szCs w:val="24"/>
          <w:vertAlign w:val="superscript"/>
          <w:lang w:val="es-ES"/>
        </w:rPr>
        <w:tab/>
      </w:r>
      <w:r w:rsidRPr="003E2D06">
        <w:rPr>
          <w:rFonts w:ascii="GHEA Grapalat" w:eastAsia="Times New Roman" w:hAnsi="GHEA Grapalat" w:cs="Times New Roman"/>
          <w:sz w:val="24"/>
          <w:szCs w:val="24"/>
          <w:vertAlign w:val="superscript"/>
          <w:lang w:val="es-ES"/>
        </w:rPr>
        <w:tab/>
      </w:r>
      <w:r w:rsidRPr="003E2D06">
        <w:rPr>
          <w:rFonts w:ascii="GHEA Grapalat" w:eastAsia="Times New Roman" w:hAnsi="GHEA Grapalat" w:cs="Times New Roman"/>
          <w:sz w:val="24"/>
          <w:szCs w:val="24"/>
          <w:vertAlign w:val="superscript"/>
          <w:lang w:val="es-ES"/>
        </w:rPr>
        <w:tab/>
        <w:t xml:space="preserve">      </w:t>
      </w:r>
      <w:r w:rsidRPr="003E2D06">
        <w:rPr>
          <w:rFonts w:ascii="GHEA Grapalat" w:eastAsia="Times New Roman" w:hAnsi="GHEA Grapalat" w:cs="Sylfaen"/>
          <w:sz w:val="24"/>
          <w:szCs w:val="24"/>
          <w:vertAlign w:val="superscript"/>
          <w:lang w:val="hy-AM"/>
        </w:rPr>
        <w:t>մասնակցի</w:t>
      </w:r>
      <w:r w:rsidRPr="003E2D06">
        <w:rPr>
          <w:rFonts w:ascii="GHEA Grapalat" w:eastAsia="Times New Roman" w:hAnsi="GHEA Grapalat" w:cs="Arial"/>
          <w:sz w:val="24"/>
          <w:szCs w:val="24"/>
          <w:vertAlign w:val="superscript"/>
          <w:lang w:val="hy-AM"/>
        </w:rPr>
        <w:t xml:space="preserve"> </w:t>
      </w:r>
      <w:r w:rsidRPr="003E2D06">
        <w:rPr>
          <w:rFonts w:ascii="GHEA Grapalat" w:eastAsia="Times New Roman" w:hAnsi="GHEA Grapalat" w:cs="Sylfaen"/>
          <w:sz w:val="24"/>
          <w:szCs w:val="24"/>
          <w:vertAlign w:val="superscript"/>
          <w:lang w:val="hy-AM"/>
        </w:rPr>
        <w:t>անվանումը</w:t>
      </w:r>
      <w:r w:rsidRPr="003E2D06">
        <w:rPr>
          <w:rFonts w:ascii="GHEA Grapalat" w:eastAsia="Times New Roman" w:hAnsi="GHEA Grapalat" w:cs="Arial"/>
          <w:sz w:val="24"/>
          <w:szCs w:val="24"/>
          <w:vertAlign w:val="superscript"/>
          <w:lang w:val="hy-AM"/>
        </w:rPr>
        <w:t xml:space="preserve"> </w:t>
      </w:r>
    </w:p>
    <w:p w14:paraId="76DE7D93" w14:textId="77777777" w:rsidR="003E2D06" w:rsidRPr="003E2D06" w:rsidRDefault="003E2D06" w:rsidP="003E2D06">
      <w:pPr>
        <w:spacing w:after="0" w:line="240" w:lineRule="auto"/>
        <w:jc w:val="both"/>
        <w:rPr>
          <w:rFonts w:ascii="GHEA Grapalat" w:eastAsia="Times New Roman" w:hAnsi="GHEA Grapalat" w:cs="Times New Roman"/>
          <w:u w:val="single"/>
          <w:lang w:val="es-ES"/>
        </w:rPr>
      </w:pPr>
      <w:r w:rsidRPr="003E2D06">
        <w:rPr>
          <w:rFonts w:ascii="GHEA Grapalat" w:eastAsia="Times New Roman" w:hAnsi="GHEA Grapalat" w:cs="Arial"/>
          <w:sz w:val="20"/>
          <w:szCs w:val="20"/>
          <w:lang w:val="es-ES"/>
        </w:rPr>
        <w:t>փոխկապակցված անձանց և (կամ)</w:t>
      </w:r>
      <w:r w:rsidRPr="003E2D06">
        <w:rPr>
          <w:rFonts w:ascii="GHEA Grapalat" w:eastAsia="Times New Roman" w:hAnsi="GHEA Grapalat" w:cs="Times New Roman"/>
          <w:lang w:val="es-ES"/>
        </w:rPr>
        <w:t xml:space="preserve"> </w:t>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t xml:space="preserve">    </w:t>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t xml:space="preserve">                    </w:t>
      </w:r>
      <w:r w:rsidRPr="003E2D06">
        <w:rPr>
          <w:rFonts w:ascii="GHEA Grapalat" w:eastAsia="Times New Roman" w:hAnsi="GHEA Grapalat" w:cs="Arial"/>
          <w:sz w:val="20"/>
          <w:szCs w:val="20"/>
          <w:lang w:val="es-ES"/>
        </w:rPr>
        <w:t>-ի</w:t>
      </w:r>
      <w:r w:rsidRPr="003E2D06">
        <w:rPr>
          <w:rFonts w:ascii="GHEA Grapalat" w:eastAsia="Times New Roman" w:hAnsi="GHEA Grapalat" w:cs="Times New Roman"/>
          <w:u w:val="single"/>
          <w:lang w:val="es-ES"/>
        </w:rPr>
        <w:t xml:space="preserve">  </w:t>
      </w:r>
    </w:p>
    <w:p w14:paraId="50846A29" w14:textId="77777777" w:rsidR="003E2D06" w:rsidRPr="003E2D06" w:rsidRDefault="003E2D06" w:rsidP="003E2D06">
      <w:pPr>
        <w:spacing w:after="0" w:line="240" w:lineRule="auto"/>
        <w:jc w:val="both"/>
        <w:rPr>
          <w:rFonts w:ascii="GHEA Grapalat" w:eastAsia="Times New Roman" w:hAnsi="GHEA Grapalat" w:cs="Times New Roman"/>
          <w:u w:val="single"/>
          <w:lang w:val="es-ES"/>
        </w:rPr>
      </w:pP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hy-AM"/>
        </w:rPr>
        <w:t>մասնակցի</w:t>
      </w:r>
      <w:r w:rsidRPr="003E2D06">
        <w:rPr>
          <w:rFonts w:ascii="GHEA Grapalat" w:eastAsia="Times New Roman" w:hAnsi="GHEA Grapalat" w:cs="Arial"/>
          <w:sz w:val="24"/>
          <w:szCs w:val="24"/>
          <w:vertAlign w:val="superscript"/>
          <w:lang w:val="hy-AM"/>
        </w:rPr>
        <w:t xml:space="preserve"> </w:t>
      </w:r>
      <w:r w:rsidRPr="003E2D06">
        <w:rPr>
          <w:rFonts w:ascii="GHEA Grapalat" w:eastAsia="Times New Roman" w:hAnsi="GHEA Grapalat" w:cs="Sylfaen"/>
          <w:sz w:val="24"/>
          <w:szCs w:val="24"/>
          <w:vertAlign w:val="superscript"/>
          <w:lang w:val="hy-AM"/>
        </w:rPr>
        <w:t>անվանումը</w:t>
      </w:r>
    </w:p>
    <w:p w14:paraId="02E9872E" w14:textId="77777777" w:rsidR="003E2D06" w:rsidRPr="003E2D06" w:rsidRDefault="003E2D06" w:rsidP="003E2D06">
      <w:pPr>
        <w:spacing w:after="0" w:line="240" w:lineRule="auto"/>
        <w:jc w:val="both"/>
        <w:rPr>
          <w:rFonts w:ascii="GHEA Grapalat" w:eastAsia="Times New Roman" w:hAnsi="GHEA Grapalat" w:cs="Times New Roman"/>
          <w:u w:val="single"/>
          <w:lang w:val="es-ES"/>
        </w:rPr>
      </w:pPr>
      <w:r w:rsidRPr="003E2D06">
        <w:rPr>
          <w:rFonts w:ascii="GHEA Grapalat" w:eastAsia="Times New Roman" w:hAnsi="GHEA Grapalat" w:cs="Arial"/>
          <w:sz w:val="20"/>
          <w:szCs w:val="20"/>
          <w:lang w:val="es-ES"/>
        </w:rPr>
        <w:t>կողմից հիմնադրված կամ ավելի քան հիսուն տոկոս</w:t>
      </w:r>
      <w:r w:rsidRPr="003E2D06">
        <w:rPr>
          <w:rFonts w:ascii="GHEA Grapalat" w:eastAsia="Times New Roman" w:hAnsi="GHEA Grapalat" w:cs="Times New Roman"/>
          <w:lang w:val="es-ES"/>
        </w:rPr>
        <w:t xml:space="preserve"> </w:t>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t xml:space="preserve">   </w:t>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r>
      <w:r w:rsidRPr="003E2D06">
        <w:rPr>
          <w:rFonts w:ascii="GHEA Grapalat" w:eastAsia="Times New Roman" w:hAnsi="GHEA Grapalat" w:cs="Times New Roman"/>
          <w:u w:val="single"/>
          <w:lang w:val="es-ES"/>
        </w:rPr>
        <w:tab/>
        <w:t xml:space="preserve">                   </w:t>
      </w:r>
      <w:r w:rsidRPr="003E2D06">
        <w:rPr>
          <w:rFonts w:ascii="GHEA Grapalat" w:eastAsia="Times New Roman" w:hAnsi="GHEA Grapalat" w:cs="Arial"/>
          <w:sz w:val="20"/>
          <w:szCs w:val="20"/>
          <w:lang w:val="es-ES"/>
        </w:rPr>
        <w:t>-ին</w:t>
      </w:r>
    </w:p>
    <w:p w14:paraId="53F3B2D9" w14:textId="77777777" w:rsidR="003E2D06" w:rsidRPr="003E2D06" w:rsidRDefault="003E2D06" w:rsidP="003E2D06">
      <w:pPr>
        <w:spacing w:after="0" w:line="240" w:lineRule="auto"/>
        <w:jc w:val="both"/>
        <w:rPr>
          <w:rFonts w:ascii="GHEA Grapalat" w:eastAsia="Times New Roman" w:hAnsi="GHEA Grapalat" w:cs="Times New Roman"/>
          <w:lang w:val="es-ES"/>
        </w:rPr>
      </w:pPr>
      <w:r w:rsidRPr="003E2D06">
        <w:rPr>
          <w:rFonts w:ascii="GHEA Grapalat" w:eastAsia="Times New Roman" w:hAnsi="GHEA Grapalat" w:cs="Sylfaen"/>
          <w:sz w:val="24"/>
          <w:szCs w:val="24"/>
          <w:vertAlign w:val="superscript"/>
          <w:lang w:val="es-ES"/>
        </w:rPr>
        <w:t xml:space="preserve">                                                                     </w:t>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es-ES"/>
        </w:rPr>
        <w:tab/>
      </w:r>
      <w:r w:rsidRPr="003E2D06">
        <w:rPr>
          <w:rFonts w:ascii="GHEA Grapalat" w:eastAsia="Times New Roman" w:hAnsi="GHEA Grapalat" w:cs="Sylfaen"/>
          <w:sz w:val="24"/>
          <w:szCs w:val="24"/>
          <w:vertAlign w:val="superscript"/>
          <w:lang w:val="hy-AM"/>
        </w:rPr>
        <w:t>մասնակցի</w:t>
      </w:r>
      <w:r w:rsidRPr="003E2D06">
        <w:rPr>
          <w:rFonts w:ascii="GHEA Grapalat" w:eastAsia="Times New Roman" w:hAnsi="GHEA Grapalat" w:cs="Arial"/>
          <w:sz w:val="24"/>
          <w:szCs w:val="24"/>
          <w:vertAlign w:val="superscript"/>
          <w:lang w:val="hy-AM"/>
        </w:rPr>
        <w:t xml:space="preserve"> </w:t>
      </w:r>
      <w:r w:rsidRPr="003E2D06">
        <w:rPr>
          <w:rFonts w:ascii="GHEA Grapalat" w:eastAsia="Times New Roman" w:hAnsi="GHEA Grapalat" w:cs="Sylfaen"/>
          <w:sz w:val="24"/>
          <w:szCs w:val="24"/>
          <w:vertAlign w:val="superscript"/>
          <w:lang w:val="hy-AM"/>
        </w:rPr>
        <w:t>անվանումը</w:t>
      </w:r>
    </w:p>
    <w:p w14:paraId="4720FF15" w14:textId="77777777" w:rsidR="003E2D06" w:rsidRPr="003E2D06" w:rsidRDefault="003E2D06" w:rsidP="003E2D06">
      <w:pPr>
        <w:spacing w:after="0" w:line="240" w:lineRule="auto"/>
        <w:jc w:val="both"/>
        <w:rPr>
          <w:rFonts w:ascii="GHEA Grapalat" w:eastAsia="Times New Roman" w:hAnsi="GHEA Grapalat" w:cs="Arial"/>
          <w:sz w:val="20"/>
          <w:szCs w:val="20"/>
          <w:lang w:val="es-ES"/>
        </w:rPr>
      </w:pPr>
      <w:r w:rsidRPr="003E2D06">
        <w:rPr>
          <w:rFonts w:ascii="GHEA Grapalat" w:eastAsia="Times New Roman" w:hAnsi="GHEA Grapalat" w:cs="Arial"/>
          <w:sz w:val="20"/>
          <w:szCs w:val="20"/>
          <w:lang w:val="es-ES"/>
        </w:rPr>
        <w:t>պատկանող բաժնեմաս (փայաբաժին) ունեցող կազմակերպությունների միաժամանակյա մասնակցության դեպք:</w:t>
      </w:r>
    </w:p>
    <w:p w14:paraId="57E6A7B6" w14:textId="77777777" w:rsidR="003E2D06" w:rsidRPr="003E2D06" w:rsidRDefault="003E2D06" w:rsidP="003E2D06">
      <w:pPr>
        <w:numPr>
          <w:ilvl w:val="0"/>
          <w:numId w:val="18"/>
        </w:numPr>
        <w:spacing w:after="0" w:line="240" w:lineRule="auto"/>
        <w:ind w:firstLine="720"/>
        <w:jc w:val="both"/>
        <w:rPr>
          <w:rFonts w:ascii="GHEA Grapalat" w:eastAsia="Times New Roman" w:hAnsi="GHEA Grapalat" w:cs="Sylfaen"/>
          <w:sz w:val="20"/>
          <w:szCs w:val="24"/>
          <w:lang w:val="es-ES"/>
        </w:rPr>
      </w:pPr>
      <w:r w:rsidRPr="003E2D06">
        <w:rPr>
          <w:rFonts w:ascii="GHEA Grapalat" w:eastAsia="Times New Roman" w:hAnsi="GHEA Grapalat" w:cs="Arial"/>
          <w:sz w:val="20"/>
          <w:szCs w:val="20"/>
          <w:lang w:val="es-ES"/>
        </w:rPr>
        <w:t>ստորև ներկայացնում է հայտը ներկայացնելու օրվա դրությամբ ա</w:t>
      </w:r>
      <w:r w:rsidRPr="003E2D06">
        <w:rPr>
          <w:rFonts w:ascii="GHEA Grapalat" w:eastAsia="Times New Roman" w:hAnsi="GHEA Grapalat" w:cs="Sylfaen"/>
          <w:sz w:val="20"/>
          <w:szCs w:val="24"/>
        </w:rPr>
        <w:t>յն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ֆիզիկական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անձի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անձանց</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տվյալները</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ով</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ուղղակի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կամ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անուղղակի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ունի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մասնակցի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կանոնադրական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կապիտալում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քվեարկող</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բաժնետոմսերի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բաժնեմասերի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փայերի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ավել</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քան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տաս</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տոկոսը</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ներառյալ</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ըստ</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ներկայացնողի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բաժնետոմսերը</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կամ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այն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անձի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անձանց</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տվյալները</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ով</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իրավունք</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ունի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նշանակելու</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կամ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ազատելու</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մասնակցի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գործադիր</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մարմնի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անդամներին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կամ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ստանում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մասնակցի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կողմից</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իրականացվող</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ձեռնարկատիրական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կամ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այլ</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գործունեության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արդյունքում</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ստացված</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շահույթի</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տասնհինգ</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տոկոսից</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ավելին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իրական</w:t>
      </w:r>
      <w:r w:rsidRPr="003E2D06">
        <w:rPr>
          <w:rFonts w:ascii="GHEA Grapalat" w:eastAsia="Times New Roman" w:hAnsi="GHEA Grapalat" w:cs="Sylfaen"/>
          <w:sz w:val="20"/>
          <w:szCs w:val="24"/>
          <w:lang w:val="es-ES"/>
        </w:rPr>
        <w:t xml:space="preserve"> </w:t>
      </w:r>
      <w:r w:rsidRPr="003E2D06">
        <w:rPr>
          <w:rFonts w:ascii="GHEA Grapalat" w:eastAsia="Times New Roman" w:hAnsi="GHEA Grapalat" w:cs="Sylfaen"/>
          <w:sz w:val="20"/>
          <w:szCs w:val="24"/>
        </w:rPr>
        <w:t>շահառուներ</w:t>
      </w:r>
      <w:r w:rsidRPr="003E2D06">
        <w:rPr>
          <w:rFonts w:ascii="GHEA Grapalat" w:eastAsia="Times New Roman" w:hAnsi="GHEA Grapalat" w:cs="Sylfaen"/>
          <w:sz w:val="20"/>
          <w:szCs w:val="24"/>
          <w:lang w:val="es-ES"/>
        </w:rPr>
        <w:t>)** և հավաստում, որ իրական շահառուների մասին ներկայացված տեղեկատվությունը իրական է և չի պարունակում ոչ հավ</w:t>
      </w:r>
      <w:r w:rsidRPr="003E2D06">
        <w:rPr>
          <w:rFonts w:ascii="GHEA Grapalat" w:eastAsia="Times New Roman" w:hAnsi="GHEA Grapalat" w:cs="Sylfaen"/>
          <w:sz w:val="20"/>
          <w:szCs w:val="24"/>
          <w:lang w:val="hy-AM"/>
        </w:rPr>
        <w:t>ս</w:t>
      </w:r>
      <w:r w:rsidRPr="003E2D06">
        <w:rPr>
          <w:rFonts w:ascii="GHEA Grapalat" w:eastAsia="Times New Roman" w:hAnsi="GHEA Grapalat" w:cs="Sylfaen"/>
          <w:sz w:val="20"/>
          <w:szCs w:val="24"/>
          <w:lang w:val="es-ES"/>
        </w:rPr>
        <w:t xml:space="preserve">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E2D06" w:rsidRPr="00582EDE" w14:paraId="49F81E7F" w14:textId="77777777" w:rsidTr="00582EDE">
        <w:trPr>
          <w:jc w:val="center"/>
        </w:trPr>
        <w:tc>
          <w:tcPr>
            <w:tcW w:w="2570" w:type="dxa"/>
            <w:vAlign w:val="center"/>
          </w:tcPr>
          <w:p w14:paraId="46BCDE36" w14:textId="77777777" w:rsidR="003E2D06" w:rsidRPr="003E2D06" w:rsidRDefault="003E2D06" w:rsidP="003E2D06">
            <w:pPr>
              <w:spacing w:after="0" w:line="240" w:lineRule="auto"/>
              <w:jc w:val="center"/>
              <w:rPr>
                <w:rFonts w:ascii="GHEA Grapalat" w:eastAsia="Times New Roman" w:hAnsi="GHEA Grapalat" w:cs="Times New Roman"/>
                <w:sz w:val="28"/>
                <w:szCs w:val="20"/>
                <w:vertAlign w:val="superscript"/>
                <w:lang w:val="es-ES"/>
              </w:rPr>
            </w:pPr>
            <w:r w:rsidRPr="003E2D06">
              <w:rPr>
                <w:rFonts w:ascii="GHEA Grapalat" w:eastAsia="Times New Roman" w:hAnsi="GHEA Grapalat" w:cs="Times New Roman"/>
                <w:sz w:val="28"/>
                <w:szCs w:val="20"/>
                <w:vertAlign w:val="superscript"/>
              </w:rPr>
              <w:t>Անունը</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Ազգանունը</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Հայրանունը</w:t>
            </w:r>
          </w:p>
        </w:tc>
        <w:tc>
          <w:tcPr>
            <w:tcW w:w="3960" w:type="dxa"/>
            <w:vAlign w:val="center"/>
          </w:tcPr>
          <w:p w14:paraId="56A5A970" w14:textId="77777777" w:rsidR="003E2D06" w:rsidRPr="003E2D06" w:rsidRDefault="003E2D06" w:rsidP="003E2D06">
            <w:pPr>
              <w:spacing w:after="0" w:line="240" w:lineRule="auto"/>
              <w:jc w:val="center"/>
              <w:rPr>
                <w:rFonts w:ascii="GHEA Grapalat" w:eastAsia="Times New Roman" w:hAnsi="GHEA Grapalat" w:cs="Times New Roman"/>
                <w:sz w:val="28"/>
                <w:szCs w:val="20"/>
                <w:vertAlign w:val="superscript"/>
                <w:lang w:val="es-ES"/>
              </w:rPr>
            </w:pPr>
            <w:r w:rsidRPr="003E2D06">
              <w:rPr>
                <w:rFonts w:ascii="GHEA Grapalat" w:eastAsia="Times New Roman" w:hAnsi="GHEA Grapalat" w:cs="Times New Roman"/>
                <w:sz w:val="28"/>
                <w:szCs w:val="20"/>
                <w:vertAlign w:val="superscript"/>
              </w:rPr>
              <w:t>ՀՀ</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քաղաքացիների</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համար</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նույնականացման</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քարտի</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կամ</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անձնագրի</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կամ</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ՀՀ</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օրենսդրությամբ</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նախատեսված</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անձը</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հաստատող</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փաստաթղթի</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տեսակը</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և</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համարը</w:t>
            </w:r>
            <w:r w:rsidRPr="003E2D06">
              <w:rPr>
                <w:rFonts w:ascii="GHEA Grapalat" w:eastAsia="Times New Roman" w:hAnsi="GHEA Grapalat" w:cs="Times New Roman"/>
                <w:sz w:val="28"/>
                <w:szCs w:val="20"/>
                <w:vertAlign w:val="superscript"/>
                <w:lang w:val="es-ES"/>
              </w:rPr>
              <w:t xml:space="preserve"> </w:t>
            </w:r>
          </w:p>
        </w:tc>
        <w:tc>
          <w:tcPr>
            <w:tcW w:w="3370" w:type="dxa"/>
          </w:tcPr>
          <w:p w14:paraId="2C621624" w14:textId="77777777" w:rsidR="003E2D06" w:rsidRPr="003E2D06" w:rsidRDefault="003E2D06" w:rsidP="003E2D06">
            <w:pPr>
              <w:spacing w:after="0" w:line="240" w:lineRule="auto"/>
              <w:jc w:val="center"/>
              <w:rPr>
                <w:rFonts w:ascii="GHEA Grapalat" w:eastAsia="Times New Roman" w:hAnsi="GHEA Grapalat" w:cs="Times New Roman"/>
                <w:sz w:val="28"/>
                <w:szCs w:val="20"/>
                <w:vertAlign w:val="superscript"/>
                <w:lang w:val="es-ES"/>
              </w:rPr>
            </w:pPr>
            <w:r w:rsidRPr="003E2D06">
              <w:rPr>
                <w:rFonts w:ascii="GHEA Grapalat" w:eastAsia="Times New Roman" w:hAnsi="GHEA Grapalat" w:cs="Times New Roman"/>
                <w:sz w:val="28"/>
                <w:szCs w:val="20"/>
                <w:vertAlign w:val="superscript"/>
              </w:rPr>
              <w:t>Օտարերկրյա</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քաղաքացիների</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համար</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համապատասխան</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երկրի</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օրենսդրությամբ</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նախատեսված</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անձը</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հաստատող</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փաստաթղթի</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տեսակը</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և</w:t>
            </w:r>
            <w:r w:rsidRPr="003E2D06">
              <w:rPr>
                <w:rFonts w:ascii="GHEA Grapalat" w:eastAsia="Times New Roman" w:hAnsi="GHEA Grapalat" w:cs="Times New Roman"/>
                <w:sz w:val="28"/>
                <w:szCs w:val="20"/>
                <w:vertAlign w:val="superscript"/>
                <w:lang w:val="es-ES"/>
              </w:rPr>
              <w:t xml:space="preserve"> </w:t>
            </w:r>
            <w:r w:rsidRPr="003E2D06">
              <w:rPr>
                <w:rFonts w:ascii="GHEA Grapalat" w:eastAsia="Times New Roman" w:hAnsi="GHEA Grapalat" w:cs="Times New Roman"/>
                <w:sz w:val="28"/>
                <w:szCs w:val="20"/>
                <w:vertAlign w:val="superscript"/>
              </w:rPr>
              <w:t>համարը</w:t>
            </w:r>
            <w:r w:rsidRPr="003E2D06">
              <w:rPr>
                <w:rFonts w:ascii="GHEA Grapalat" w:eastAsia="Times New Roman" w:hAnsi="GHEA Grapalat" w:cs="Times New Roman"/>
                <w:sz w:val="28"/>
                <w:szCs w:val="20"/>
                <w:vertAlign w:val="superscript"/>
                <w:lang w:val="es-ES"/>
              </w:rPr>
              <w:t xml:space="preserve"> </w:t>
            </w:r>
          </w:p>
        </w:tc>
      </w:tr>
      <w:tr w:rsidR="003E2D06" w:rsidRPr="00582EDE" w14:paraId="7C4B07BD" w14:textId="77777777" w:rsidTr="00582EDE">
        <w:trPr>
          <w:jc w:val="center"/>
        </w:trPr>
        <w:tc>
          <w:tcPr>
            <w:tcW w:w="2570" w:type="dxa"/>
            <w:vAlign w:val="center"/>
          </w:tcPr>
          <w:p w14:paraId="4EB6C98C" w14:textId="77777777" w:rsidR="003E2D06" w:rsidRPr="003E2D06" w:rsidRDefault="003E2D06" w:rsidP="003E2D06">
            <w:pPr>
              <w:spacing w:after="0" w:line="240" w:lineRule="auto"/>
              <w:jc w:val="center"/>
              <w:rPr>
                <w:rFonts w:ascii="Sylfaen" w:eastAsia="Times New Roman" w:hAnsi="Sylfaen" w:cs="Times New Roman"/>
                <w:sz w:val="26"/>
                <w:szCs w:val="20"/>
                <w:vertAlign w:val="superscript"/>
                <w:lang w:val="hy-AM"/>
              </w:rPr>
            </w:pPr>
          </w:p>
        </w:tc>
        <w:tc>
          <w:tcPr>
            <w:tcW w:w="3960" w:type="dxa"/>
            <w:vAlign w:val="center"/>
          </w:tcPr>
          <w:p w14:paraId="555EF0C6" w14:textId="77777777" w:rsidR="003E2D06" w:rsidRPr="003E2D06" w:rsidRDefault="003E2D06" w:rsidP="003E2D06">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3647D1DE" w14:textId="77777777" w:rsidR="003E2D06" w:rsidRPr="003E2D06" w:rsidRDefault="003E2D06" w:rsidP="003E2D06">
            <w:pPr>
              <w:spacing w:after="0" w:line="240" w:lineRule="auto"/>
              <w:jc w:val="center"/>
              <w:rPr>
                <w:rFonts w:ascii="GHEA Grapalat" w:eastAsia="Times New Roman" w:hAnsi="GHEA Grapalat" w:cs="Times New Roman"/>
                <w:sz w:val="26"/>
                <w:szCs w:val="20"/>
                <w:vertAlign w:val="superscript"/>
                <w:lang w:val="es-ES"/>
              </w:rPr>
            </w:pPr>
          </w:p>
        </w:tc>
      </w:tr>
      <w:tr w:rsidR="003E2D06" w:rsidRPr="00582EDE" w14:paraId="65EDEA4C" w14:textId="77777777" w:rsidTr="00582EDE">
        <w:trPr>
          <w:jc w:val="center"/>
        </w:trPr>
        <w:tc>
          <w:tcPr>
            <w:tcW w:w="2570" w:type="dxa"/>
            <w:vAlign w:val="center"/>
          </w:tcPr>
          <w:p w14:paraId="6574D28C" w14:textId="77777777" w:rsidR="003E2D06" w:rsidRPr="003E2D06" w:rsidRDefault="003E2D06" w:rsidP="003E2D06">
            <w:pPr>
              <w:spacing w:after="0" w:line="240" w:lineRule="auto"/>
              <w:jc w:val="center"/>
              <w:rPr>
                <w:rFonts w:ascii="GHEA Grapalat" w:eastAsia="Times New Roman" w:hAnsi="GHEA Grapalat" w:cs="Times New Roman"/>
                <w:sz w:val="26"/>
                <w:szCs w:val="20"/>
                <w:vertAlign w:val="superscript"/>
                <w:lang w:val="es-ES"/>
              </w:rPr>
            </w:pPr>
          </w:p>
        </w:tc>
        <w:tc>
          <w:tcPr>
            <w:tcW w:w="3960" w:type="dxa"/>
            <w:vAlign w:val="center"/>
          </w:tcPr>
          <w:p w14:paraId="4DBE2C7C" w14:textId="77777777" w:rsidR="003E2D06" w:rsidRPr="003E2D06" w:rsidRDefault="003E2D06" w:rsidP="003E2D06">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13BD72E8" w14:textId="77777777" w:rsidR="003E2D06" w:rsidRPr="003E2D06" w:rsidRDefault="003E2D06" w:rsidP="003E2D06">
            <w:pPr>
              <w:spacing w:after="0" w:line="240" w:lineRule="auto"/>
              <w:jc w:val="center"/>
              <w:rPr>
                <w:rFonts w:ascii="GHEA Grapalat" w:eastAsia="Times New Roman" w:hAnsi="GHEA Grapalat" w:cs="Times New Roman"/>
                <w:sz w:val="26"/>
                <w:szCs w:val="20"/>
                <w:vertAlign w:val="superscript"/>
                <w:lang w:val="es-ES"/>
              </w:rPr>
            </w:pPr>
          </w:p>
        </w:tc>
      </w:tr>
      <w:tr w:rsidR="003E2D06" w:rsidRPr="00582EDE" w14:paraId="4A417404" w14:textId="77777777" w:rsidTr="00582EDE">
        <w:trPr>
          <w:jc w:val="center"/>
        </w:trPr>
        <w:tc>
          <w:tcPr>
            <w:tcW w:w="2570" w:type="dxa"/>
            <w:vAlign w:val="center"/>
          </w:tcPr>
          <w:p w14:paraId="73425267" w14:textId="77777777" w:rsidR="003E2D06" w:rsidRPr="003E2D06" w:rsidRDefault="003E2D06" w:rsidP="003E2D06">
            <w:pPr>
              <w:spacing w:after="0" w:line="240" w:lineRule="auto"/>
              <w:jc w:val="center"/>
              <w:rPr>
                <w:rFonts w:ascii="GHEA Grapalat" w:eastAsia="Times New Roman" w:hAnsi="GHEA Grapalat" w:cs="Times New Roman"/>
                <w:sz w:val="26"/>
                <w:szCs w:val="20"/>
                <w:vertAlign w:val="superscript"/>
                <w:lang w:val="es-ES"/>
              </w:rPr>
            </w:pPr>
          </w:p>
        </w:tc>
        <w:tc>
          <w:tcPr>
            <w:tcW w:w="3960" w:type="dxa"/>
            <w:vAlign w:val="center"/>
          </w:tcPr>
          <w:p w14:paraId="52602FBB" w14:textId="77777777" w:rsidR="003E2D06" w:rsidRPr="003E2D06" w:rsidRDefault="003E2D06" w:rsidP="003E2D06">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4F13EB94" w14:textId="77777777" w:rsidR="003E2D06" w:rsidRPr="003E2D06" w:rsidRDefault="003E2D06" w:rsidP="003E2D06">
            <w:pPr>
              <w:spacing w:after="0" w:line="240" w:lineRule="auto"/>
              <w:jc w:val="center"/>
              <w:rPr>
                <w:rFonts w:ascii="GHEA Grapalat" w:eastAsia="Times New Roman" w:hAnsi="GHEA Grapalat" w:cs="Times New Roman"/>
                <w:sz w:val="26"/>
                <w:szCs w:val="20"/>
                <w:vertAlign w:val="superscript"/>
                <w:lang w:val="es-ES"/>
              </w:rPr>
            </w:pPr>
          </w:p>
        </w:tc>
      </w:tr>
    </w:tbl>
    <w:p w14:paraId="4C0CA2D5" w14:textId="77777777" w:rsidR="003E2D06" w:rsidRPr="003E2D06" w:rsidRDefault="003E2D06" w:rsidP="003E2D06">
      <w:pPr>
        <w:spacing w:after="0" w:line="240" w:lineRule="auto"/>
        <w:jc w:val="right"/>
        <w:rPr>
          <w:rFonts w:ascii="GHEA Grapalat" w:eastAsia="Times New Roman" w:hAnsi="GHEA Grapalat" w:cs="Times New Roman"/>
          <w:sz w:val="10"/>
          <w:szCs w:val="10"/>
          <w:lang w:val="es-ES"/>
        </w:rPr>
      </w:pPr>
    </w:p>
    <w:p w14:paraId="1BCF9601" w14:textId="77777777" w:rsidR="003E2D06" w:rsidRPr="003E2D06" w:rsidRDefault="003E2D06" w:rsidP="003E2D06">
      <w:pPr>
        <w:spacing w:after="0" w:line="240" w:lineRule="auto"/>
        <w:ind w:firstLine="708"/>
        <w:jc w:val="both"/>
        <w:rPr>
          <w:rFonts w:ascii="GHEA Grapalat" w:eastAsia="Times New Roman" w:hAnsi="GHEA Grapalat" w:cs="Times New Roman"/>
          <w:sz w:val="20"/>
          <w:szCs w:val="24"/>
          <w:lang w:val="es-ES"/>
        </w:rPr>
      </w:pPr>
      <w:r w:rsidRPr="003E2D06">
        <w:rPr>
          <w:rFonts w:ascii="GHEA Grapalat" w:eastAsia="Times New Roman" w:hAnsi="GHEA Grapalat" w:cs="Times New Roman"/>
          <w:sz w:val="20"/>
          <w:szCs w:val="24"/>
          <w:lang w:val="es-ES"/>
        </w:rPr>
        <w:t xml:space="preserve">Կից ներկայացվում է </w:t>
      </w:r>
      <w:r w:rsidRPr="003E2D06">
        <w:rPr>
          <w:rFonts w:ascii="GHEA Grapalat" w:eastAsia="Times New Roman" w:hAnsi="GHEA Grapalat" w:cs="Times New Roman"/>
          <w:sz w:val="20"/>
          <w:szCs w:val="24"/>
          <w:u w:val="single"/>
          <w:lang w:val="es-ES"/>
        </w:rPr>
        <w:tab/>
      </w:r>
      <w:r w:rsidRPr="003E2D06">
        <w:rPr>
          <w:rFonts w:ascii="GHEA Grapalat" w:eastAsia="Times New Roman" w:hAnsi="GHEA Grapalat" w:cs="Times New Roman"/>
          <w:sz w:val="20"/>
          <w:szCs w:val="24"/>
          <w:u w:val="single"/>
          <w:lang w:val="es-ES"/>
        </w:rPr>
        <w:tab/>
      </w:r>
      <w:r w:rsidRPr="003E2D06">
        <w:rPr>
          <w:rFonts w:ascii="GHEA Grapalat" w:eastAsia="Times New Roman" w:hAnsi="GHEA Grapalat" w:cs="Times New Roman"/>
          <w:sz w:val="20"/>
          <w:szCs w:val="24"/>
          <w:u w:val="single"/>
          <w:lang w:val="es-ES"/>
        </w:rPr>
        <w:tab/>
      </w:r>
      <w:r w:rsidRPr="003E2D06">
        <w:rPr>
          <w:rFonts w:ascii="GHEA Grapalat" w:eastAsia="Times New Roman" w:hAnsi="GHEA Grapalat" w:cs="Times New Roman"/>
          <w:sz w:val="20"/>
          <w:szCs w:val="24"/>
          <w:u w:val="single"/>
          <w:lang w:val="es-ES"/>
        </w:rPr>
        <w:tab/>
      </w:r>
      <w:r w:rsidRPr="003E2D06">
        <w:rPr>
          <w:rFonts w:ascii="GHEA Grapalat" w:eastAsia="Times New Roman" w:hAnsi="GHEA Grapalat" w:cs="Times New Roman"/>
          <w:sz w:val="20"/>
          <w:szCs w:val="24"/>
          <w:u w:val="single"/>
          <w:lang w:val="es-ES"/>
        </w:rPr>
        <w:tab/>
      </w:r>
      <w:r w:rsidRPr="003E2D06">
        <w:rPr>
          <w:rFonts w:ascii="GHEA Grapalat" w:eastAsia="Times New Roman" w:hAnsi="GHEA Grapalat" w:cs="Times New Roman"/>
          <w:sz w:val="20"/>
          <w:szCs w:val="24"/>
          <w:u w:val="single"/>
          <w:lang w:val="es-ES"/>
        </w:rPr>
        <w:tab/>
      </w:r>
      <w:r w:rsidRPr="003E2D06">
        <w:rPr>
          <w:rFonts w:ascii="GHEA Grapalat" w:eastAsia="Times New Roman" w:hAnsi="GHEA Grapalat" w:cs="Times New Roman"/>
          <w:sz w:val="20"/>
          <w:szCs w:val="24"/>
          <w:u w:val="single"/>
          <w:lang w:val="es-ES"/>
        </w:rPr>
        <w:tab/>
      </w:r>
      <w:r w:rsidRPr="003E2D06">
        <w:rPr>
          <w:rFonts w:ascii="GHEA Grapalat" w:eastAsia="Times New Roman" w:hAnsi="GHEA Grapalat" w:cs="Times New Roman"/>
          <w:sz w:val="20"/>
          <w:szCs w:val="24"/>
          <w:u w:val="single"/>
          <w:lang w:val="es-ES"/>
        </w:rPr>
        <w:tab/>
      </w:r>
      <w:r w:rsidRPr="003E2D06">
        <w:rPr>
          <w:rFonts w:ascii="GHEA Grapalat" w:eastAsia="Times New Roman" w:hAnsi="GHEA Grapalat" w:cs="Times New Roman"/>
          <w:sz w:val="20"/>
          <w:szCs w:val="24"/>
          <w:lang w:val="es-ES"/>
        </w:rPr>
        <w:t xml:space="preserve"> կողմից առաջարկվող </w:t>
      </w:r>
    </w:p>
    <w:p w14:paraId="05BA68ED" w14:textId="77777777" w:rsidR="003E2D06" w:rsidRPr="003E2D06" w:rsidRDefault="003E2D06" w:rsidP="003E2D06">
      <w:pPr>
        <w:spacing w:after="0" w:line="240" w:lineRule="auto"/>
        <w:jc w:val="both"/>
        <w:rPr>
          <w:rFonts w:ascii="GHEA Grapalat" w:eastAsia="Times New Roman" w:hAnsi="GHEA Grapalat" w:cs="Times New Roman"/>
          <w:lang w:val="es-ES"/>
        </w:rPr>
      </w:pPr>
      <w:r w:rsidRPr="003E2D06">
        <w:rPr>
          <w:rFonts w:ascii="GHEA Grapalat" w:eastAsia="Times New Roman" w:hAnsi="GHEA Grapalat" w:cs="Times New Roman"/>
          <w:sz w:val="20"/>
          <w:szCs w:val="24"/>
          <w:lang w:val="es-ES"/>
        </w:rPr>
        <w:tab/>
      </w:r>
      <w:r w:rsidRPr="003E2D06">
        <w:rPr>
          <w:rFonts w:ascii="GHEA Grapalat" w:eastAsia="Times New Roman" w:hAnsi="GHEA Grapalat" w:cs="Times New Roman"/>
          <w:sz w:val="20"/>
          <w:szCs w:val="24"/>
          <w:lang w:val="es-ES"/>
        </w:rPr>
        <w:tab/>
      </w:r>
      <w:r w:rsidRPr="003E2D06">
        <w:rPr>
          <w:rFonts w:ascii="GHEA Grapalat" w:eastAsia="Times New Roman" w:hAnsi="GHEA Grapalat" w:cs="Times New Roman"/>
          <w:sz w:val="20"/>
          <w:szCs w:val="24"/>
          <w:lang w:val="es-ES"/>
        </w:rPr>
        <w:tab/>
      </w:r>
      <w:r w:rsidRPr="003E2D06">
        <w:rPr>
          <w:rFonts w:ascii="GHEA Grapalat" w:eastAsia="Times New Roman" w:hAnsi="GHEA Grapalat" w:cs="Times New Roman"/>
          <w:sz w:val="20"/>
          <w:szCs w:val="24"/>
          <w:lang w:val="es-ES"/>
        </w:rPr>
        <w:tab/>
      </w:r>
      <w:r w:rsidRPr="003E2D06">
        <w:rPr>
          <w:rFonts w:ascii="GHEA Grapalat" w:eastAsia="Times New Roman" w:hAnsi="GHEA Grapalat" w:cs="Sylfaen"/>
          <w:sz w:val="24"/>
          <w:szCs w:val="24"/>
          <w:vertAlign w:val="superscript"/>
          <w:lang w:val="hy-AM"/>
        </w:rPr>
        <w:t>մասնակցի</w:t>
      </w:r>
      <w:r w:rsidRPr="003E2D06">
        <w:rPr>
          <w:rFonts w:ascii="GHEA Grapalat" w:eastAsia="Times New Roman" w:hAnsi="GHEA Grapalat" w:cs="Arial"/>
          <w:sz w:val="24"/>
          <w:szCs w:val="24"/>
          <w:vertAlign w:val="superscript"/>
          <w:lang w:val="hy-AM"/>
        </w:rPr>
        <w:t xml:space="preserve"> </w:t>
      </w:r>
      <w:r w:rsidRPr="003E2D06">
        <w:rPr>
          <w:rFonts w:ascii="GHEA Grapalat" w:eastAsia="Times New Roman" w:hAnsi="GHEA Grapalat" w:cs="Sylfaen"/>
          <w:sz w:val="24"/>
          <w:szCs w:val="24"/>
          <w:vertAlign w:val="superscript"/>
          <w:lang w:val="hy-AM"/>
        </w:rPr>
        <w:t>անվանումը</w:t>
      </w:r>
    </w:p>
    <w:p w14:paraId="5B58074A" w14:textId="77777777" w:rsidR="003E2D06" w:rsidRPr="003E2D06" w:rsidRDefault="003E2D06" w:rsidP="003E2D06">
      <w:pPr>
        <w:spacing w:after="0" w:line="240" w:lineRule="auto"/>
        <w:jc w:val="both"/>
        <w:rPr>
          <w:rFonts w:ascii="GHEA Grapalat" w:eastAsia="Times New Roman" w:hAnsi="GHEA Grapalat" w:cs="Times New Roman"/>
          <w:sz w:val="20"/>
          <w:szCs w:val="24"/>
          <w:lang w:val="es-ES"/>
        </w:rPr>
      </w:pPr>
      <w:r w:rsidRPr="003E2D06">
        <w:rPr>
          <w:rFonts w:ascii="GHEA Grapalat" w:eastAsia="Times New Roman" w:hAnsi="GHEA Grapalat" w:cs="Times New Roman"/>
          <w:sz w:val="20"/>
          <w:szCs w:val="24"/>
          <w:lang w:val="es-ES"/>
        </w:rPr>
        <w:t xml:space="preserve">ապրանքի ամբողջական նկարագիրը՝ համաձայն հավելված 1.1-ի: </w:t>
      </w:r>
    </w:p>
    <w:p w14:paraId="5B1C8EC1" w14:textId="77777777" w:rsidR="003E2D06" w:rsidRPr="003E2D06" w:rsidRDefault="003E2D06" w:rsidP="003E2D06">
      <w:pPr>
        <w:spacing w:after="0" w:line="240" w:lineRule="auto"/>
        <w:ind w:firstLine="708"/>
        <w:jc w:val="both"/>
        <w:rPr>
          <w:rFonts w:ascii="GHEA Grapalat" w:eastAsia="Times New Roman" w:hAnsi="GHEA Grapalat" w:cs="Times New Roman"/>
          <w:sz w:val="20"/>
          <w:szCs w:val="24"/>
          <w:lang w:val="es-ES"/>
        </w:rPr>
      </w:pPr>
    </w:p>
    <w:p w14:paraId="719D5907" w14:textId="77777777" w:rsidR="003E2D06" w:rsidRPr="003E2D06" w:rsidRDefault="003E2D06" w:rsidP="003E2D06">
      <w:pPr>
        <w:spacing w:after="0" w:line="240" w:lineRule="auto"/>
        <w:ind w:firstLine="708"/>
        <w:jc w:val="both"/>
        <w:rPr>
          <w:rFonts w:ascii="GHEA Grapalat" w:eastAsia="Times New Roman" w:hAnsi="GHEA Grapalat" w:cs="Times New Roman"/>
          <w:sz w:val="20"/>
          <w:szCs w:val="24"/>
          <w:lang w:val="es-ES"/>
        </w:rPr>
      </w:pPr>
    </w:p>
    <w:p w14:paraId="3C6D565B" w14:textId="77777777" w:rsidR="003E2D06" w:rsidRPr="003E2D06" w:rsidRDefault="003E2D06" w:rsidP="003E2D06">
      <w:pPr>
        <w:spacing w:after="0" w:line="240" w:lineRule="auto"/>
        <w:jc w:val="both"/>
        <w:rPr>
          <w:rFonts w:ascii="GHEA Grapalat" w:eastAsia="Times New Roman" w:hAnsi="GHEA Grapalat" w:cs="Times New Roman"/>
          <w:sz w:val="20"/>
          <w:szCs w:val="24"/>
          <w:lang w:val="es-ES"/>
        </w:rPr>
      </w:pPr>
    </w:p>
    <w:p w14:paraId="4996C1CA" w14:textId="77777777" w:rsidR="003E2D06" w:rsidRPr="003E2D06" w:rsidRDefault="003E2D06" w:rsidP="003E2D06">
      <w:pPr>
        <w:spacing w:after="0" w:line="240" w:lineRule="auto"/>
        <w:jc w:val="both"/>
        <w:rPr>
          <w:rFonts w:ascii="GHEA Grapalat" w:eastAsia="Times New Roman" w:hAnsi="GHEA Grapalat" w:cs="Times New Roman"/>
          <w:sz w:val="20"/>
          <w:szCs w:val="24"/>
          <w:lang w:val="es-ES"/>
        </w:rPr>
      </w:pPr>
    </w:p>
    <w:p w14:paraId="37954F54" w14:textId="77777777" w:rsidR="003E2D06" w:rsidRPr="003E2D06" w:rsidRDefault="003E2D06" w:rsidP="003E2D06">
      <w:pPr>
        <w:spacing w:after="0" w:line="240" w:lineRule="auto"/>
        <w:jc w:val="both"/>
        <w:rPr>
          <w:rFonts w:ascii="GHEA Grapalat" w:eastAsia="Times New Roman" w:hAnsi="GHEA Grapalat" w:cs="Arial"/>
          <w:sz w:val="20"/>
          <w:szCs w:val="24"/>
          <w:vertAlign w:val="superscript"/>
          <w:lang w:val="es-ES"/>
        </w:rPr>
      </w:pPr>
      <w:r w:rsidRPr="003E2D06">
        <w:rPr>
          <w:rFonts w:ascii="GHEA Grapalat" w:eastAsia="Times New Roman" w:hAnsi="GHEA Grapalat" w:cs="Times New Roman"/>
          <w:sz w:val="20"/>
          <w:szCs w:val="24"/>
          <w:lang w:val="es-ES"/>
        </w:rPr>
        <w:t xml:space="preserve">   </w:t>
      </w:r>
      <w:r w:rsidRPr="003E2D06">
        <w:rPr>
          <w:rFonts w:ascii="GHEA Grapalat" w:eastAsia="Times New Roman" w:hAnsi="GHEA Grapalat" w:cs="Times New Roman"/>
          <w:sz w:val="20"/>
          <w:szCs w:val="24"/>
          <w:lang w:val="hy-AM"/>
        </w:rPr>
        <w:t xml:space="preserve">___________________________________________________ </w:t>
      </w:r>
      <w:r w:rsidRPr="003E2D06">
        <w:rPr>
          <w:rFonts w:ascii="GHEA Grapalat" w:eastAsia="Times New Roman" w:hAnsi="GHEA Grapalat" w:cs="Times New Roman"/>
          <w:sz w:val="20"/>
          <w:szCs w:val="24"/>
          <w:lang w:val="hy-AM"/>
        </w:rPr>
        <w:tab/>
        <w:t xml:space="preserve">                _____________</w:t>
      </w:r>
      <w:r w:rsidRPr="003E2D06">
        <w:rPr>
          <w:rFonts w:ascii="GHEA Grapalat" w:eastAsia="Times New Roman" w:hAnsi="GHEA Grapalat" w:cs="Times New Roman"/>
          <w:sz w:val="20"/>
          <w:szCs w:val="24"/>
          <w:u w:val="single"/>
          <w:lang w:val="es-ES"/>
        </w:rPr>
        <w:tab/>
      </w:r>
      <w:r w:rsidRPr="003E2D06">
        <w:rPr>
          <w:rFonts w:ascii="GHEA Grapalat" w:eastAsia="Times New Roman" w:hAnsi="GHEA Grapalat" w:cs="Times New Roman"/>
          <w:sz w:val="20"/>
          <w:szCs w:val="24"/>
          <w:u w:val="single"/>
          <w:lang w:val="es-ES"/>
        </w:rPr>
        <w:tab/>
      </w:r>
      <w:r w:rsidRPr="003E2D06">
        <w:rPr>
          <w:rFonts w:ascii="GHEA Grapalat" w:eastAsia="Times New Roman" w:hAnsi="GHEA Grapalat" w:cs="Times New Roman"/>
          <w:sz w:val="20"/>
          <w:szCs w:val="24"/>
          <w:lang w:val="es-ES"/>
        </w:rPr>
        <w:tab/>
      </w:r>
      <w:r w:rsidRPr="003E2D06">
        <w:rPr>
          <w:rFonts w:ascii="GHEA Grapalat" w:eastAsia="Times New Roman" w:hAnsi="GHEA Grapalat" w:cs="Times New Roman"/>
          <w:sz w:val="20"/>
          <w:szCs w:val="24"/>
          <w:lang w:val="es-ES"/>
        </w:rPr>
        <w:tab/>
      </w:r>
      <w:r w:rsidRPr="003E2D06">
        <w:rPr>
          <w:rFonts w:ascii="GHEA Grapalat" w:eastAsia="Times New Roman" w:hAnsi="GHEA Grapalat" w:cs="Times New Roman"/>
          <w:sz w:val="20"/>
          <w:szCs w:val="24"/>
          <w:lang w:val="hy-AM"/>
        </w:rPr>
        <w:t xml:space="preserve"> </w:t>
      </w:r>
      <w:r w:rsidRPr="003E2D06">
        <w:rPr>
          <w:rFonts w:ascii="GHEA Grapalat" w:eastAsia="Times New Roman" w:hAnsi="GHEA Grapalat" w:cs="Sylfaen"/>
          <w:sz w:val="20"/>
          <w:szCs w:val="24"/>
          <w:vertAlign w:val="superscript"/>
          <w:lang w:val="hy-AM"/>
        </w:rPr>
        <w:t>Մասնակցի</w:t>
      </w:r>
      <w:r w:rsidRPr="003E2D06">
        <w:rPr>
          <w:rFonts w:ascii="GHEA Grapalat" w:eastAsia="Times New Roman" w:hAnsi="GHEA Grapalat" w:cs="Arial"/>
          <w:sz w:val="20"/>
          <w:szCs w:val="24"/>
          <w:vertAlign w:val="superscript"/>
          <w:lang w:val="hy-AM"/>
        </w:rPr>
        <w:t xml:space="preserve"> </w:t>
      </w:r>
      <w:r w:rsidRPr="003E2D06">
        <w:rPr>
          <w:rFonts w:ascii="GHEA Grapalat" w:eastAsia="Times New Roman" w:hAnsi="GHEA Grapalat" w:cs="Sylfaen"/>
          <w:sz w:val="20"/>
          <w:szCs w:val="24"/>
          <w:vertAlign w:val="superscript"/>
          <w:lang w:val="hy-AM"/>
        </w:rPr>
        <w:t>անվանումը</w:t>
      </w:r>
      <w:r w:rsidRPr="003E2D06">
        <w:rPr>
          <w:rFonts w:ascii="GHEA Grapalat" w:eastAsia="Times New Roman" w:hAnsi="GHEA Grapalat" w:cs="Arial"/>
          <w:sz w:val="20"/>
          <w:szCs w:val="24"/>
          <w:vertAlign w:val="superscript"/>
          <w:lang w:val="hy-AM"/>
        </w:rPr>
        <w:t xml:space="preserve"> </w:t>
      </w:r>
      <w:r w:rsidRPr="003E2D06">
        <w:rPr>
          <w:rFonts w:ascii="GHEA Grapalat" w:eastAsia="Times New Roman" w:hAnsi="GHEA Grapalat" w:cs="Times New Roman"/>
          <w:sz w:val="20"/>
          <w:szCs w:val="24"/>
          <w:vertAlign w:val="superscript"/>
          <w:lang w:val="hy-AM"/>
        </w:rPr>
        <w:t xml:space="preserve"> (</w:t>
      </w:r>
      <w:r w:rsidRPr="003E2D06">
        <w:rPr>
          <w:rFonts w:ascii="GHEA Grapalat" w:eastAsia="Times New Roman" w:hAnsi="GHEA Grapalat" w:cs="Sylfaen"/>
          <w:sz w:val="20"/>
          <w:szCs w:val="24"/>
          <w:vertAlign w:val="superscript"/>
          <w:lang w:val="hy-AM"/>
        </w:rPr>
        <w:t>ղեկավարի</w:t>
      </w:r>
      <w:r w:rsidRPr="003E2D06">
        <w:rPr>
          <w:rFonts w:ascii="GHEA Grapalat" w:eastAsia="Times New Roman" w:hAnsi="GHEA Grapalat" w:cs="Arial"/>
          <w:sz w:val="20"/>
          <w:szCs w:val="24"/>
          <w:vertAlign w:val="superscript"/>
          <w:lang w:val="hy-AM"/>
        </w:rPr>
        <w:t xml:space="preserve"> </w:t>
      </w:r>
      <w:r w:rsidRPr="003E2D06">
        <w:rPr>
          <w:rFonts w:ascii="GHEA Grapalat" w:eastAsia="Times New Roman" w:hAnsi="GHEA Grapalat" w:cs="Sylfaen"/>
          <w:sz w:val="20"/>
          <w:szCs w:val="24"/>
          <w:vertAlign w:val="superscript"/>
          <w:lang w:val="hy-AM"/>
        </w:rPr>
        <w:t>պաշտոնը</w:t>
      </w:r>
      <w:r w:rsidRPr="003E2D06">
        <w:rPr>
          <w:rFonts w:ascii="GHEA Grapalat" w:eastAsia="Times New Roman" w:hAnsi="GHEA Grapalat" w:cs="Arial"/>
          <w:sz w:val="20"/>
          <w:szCs w:val="24"/>
          <w:vertAlign w:val="superscript"/>
          <w:lang w:val="hy-AM"/>
        </w:rPr>
        <w:t xml:space="preserve">, </w:t>
      </w:r>
      <w:r w:rsidRPr="003E2D06">
        <w:rPr>
          <w:rFonts w:ascii="GHEA Grapalat" w:eastAsia="Times New Roman" w:hAnsi="GHEA Grapalat" w:cs="Arial"/>
          <w:sz w:val="20"/>
          <w:szCs w:val="24"/>
          <w:vertAlign w:val="superscript"/>
        </w:rPr>
        <w:t>ա</w:t>
      </w:r>
      <w:r w:rsidRPr="003E2D06">
        <w:rPr>
          <w:rFonts w:ascii="GHEA Grapalat" w:eastAsia="Times New Roman" w:hAnsi="GHEA Grapalat" w:cs="Sylfaen"/>
          <w:sz w:val="20"/>
          <w:szCs w:val="24"/>
          <w:vertAlign w:val="superscript"/>
          <w:lang w:val="hy-AM"/>
        </w:rPr>
        <w:t>նուն</w:t>
      </w:r>
      <w:r w:rsidRPr="003E2D06">
        <w:rPr>
          <w:rFonts w:ascii="GHEA Grapalat" w:eastAsia="Times New Roman" w:hAnsi="GHEA Grapalat" w:cs="Arial"/>
          <w:sz w:val="20"/>
          <w:szCs w:val="24"/>
          <w:vertAlign w:val="superscript"/>
          <w:lang w:val="hy-AM"/>
        </w:rPr>
        <w:t xml:space="preserve"> </w:t>
      </w:r>
      <w:r w:rsidRPr="003E2D06">
        <w:rPr>
          <w:rFonts w:ascii="GHEA Grapalat" w:eastAsia="Times New Roman" w:hAnsi="GHEA Grapalat" w:cs="Sylfaen"/>
          <w:sz w:val="20"/>
          <w:szCs w:val="24"/>
          <w:vertAlign w:val="superscript"/>
        </w:rPr>
        <w:t>ա</w:t>
      </w:r>
      <w:r w:rsidRPr="003E2D06">
        <w:rPr>
          <w:rFonts w:ascii="GHEA Grapalat" w:eastAsia="Times New Roman" w:hAnsi="GHEA Grapalat" w:cs="Sylfaen"/>
          <w:sz w:val="20"/>
          <w:szCs w:val="24"/>
          <w:vertAlign w:val="superscript"/>
          <w:lang w:val="hy-AM"/>
        </w:rPr>
        <w:t>զգանունը</w:t>
      </w:r>
      <w:r w:rsidRPr="003E2D06">
        <w:rPr>
          <w:rFonts w:ascii="GHEA Grapalat" w:eastAsia="Times New Roman" w:hAnsi="GHEA Grapalat" w:cs="Arial"/>
          <w:sz w:val="20"/>
          <w:szCs w:val="24"/>
          <w:vertAlign w:val="superscript"/>
          <w:lang w:val="hy-AM"/>
        </w:rPr>
        <w:t xml:space="preserve">)                                             </w:t>
      </w:r>
      <w:r w:rsidRPr="003E2D06">
        <w:rPr>
          <w:rFonts w:ascii="GHEA Grapalat" w:eastAsia="Times New Roman" w:hAnsi="GHEA Grapalat" w:cs="Arial"/>
          <w:sz w:val="20"/>
          <w:szCs w:val="24"/>
          <w:vertAlign w:val="superscript"/>
          <w:lang w:val="es-ES"/>
        </w:rPr>
        <w:t xml:space="preserve">               </w:t>
      </w:r>
      <w:r w:rsidRPr="003E2D06">
        <w:rPr>
          <w:rFonts w:ascii="GHEA Grapalat" w:eastAsia="Times New Roman" w:hAnsi="GHEA Grapalat" w:cs="Sylfaen"/>
          <w:sz w:val="20"/>
          <w:szCs w:val="24"/>
          <w:vertAlign w:val="superscript"/>
          <w:lang w:val="hy-AM"/>
        </w:rPr>
        <w:t>ստորագրությունը</w:t>
      </w:r>
      <w:r w:rsidRPr="003E2D06">
        <w:rPr>
          <w:rFonts w:ascii="GHEA Grapalat" w:eastAsia="Times New Roman" w:hAnsi="GHEA Grapalat" w:cs="Arial"/>
          <w:sz w:val="20"/>
          <w:szCs w:val="24"/>
          <w:vertAlign w:val="superscript"/>
          <w:lang w:val="hy-AM"/>
        </w:rPr>
        <w:t>)</w:t>
      </w:r>
    </w:p>
    <w:p w14:paraId="76112766" w14:textId="77777777" w:rsidR="003E2D06" w:rsidRPr="003E2D06" w:rsidRDefault="003E2D06" w:rsidP="003E2D06">
      <w:pPr>
        <w:spacing w:after="0" w:line="240" w:lineRule="auto"/>
        <w:jc w:val="both"/>
        <w:rPr>
          <w:rFonts w:ascii="GHEA Grapalat" w:eastAsia="Times New Roman" w:hAnsi="GHEA Grapalat" w:cs="Arial"/>
          <w:sz w:val="20"/>
          <w:szCs w:val="24"/>
          <w:vertAlign w:val="superscript"/>
          <w:lang w:val="es-ES"/>
        </w:rPr>
      </w:pPr>
    </w:p>
    <w:p w14:paraId="0B2164C0" w14:textId="77777777" w:rsidR="003E2D06" w:rsidRPr="003E2D06" w:rsidRDefault="003E2D06" w:rsidP="003E2D06">
      <w:pPr>
        <w:spacing w:after="0" w:line="240" w:lineRule="auto"/>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    </w:t>
      </w:r>
    </w:p>
    <w:p w14:paraId="1B22D46C" w14:textId="77777777" w:rsidR="003E2D06" w:rsidRPr="003E2D06" w:rsidRDefault="003E2D06" w:rsidP="003E2D06">
      <w:pPr>
        <w:spacing w:after="0" w:line="240" w:lineRule="auto"/>
        <w:jc w:val="right"/>
        <w:rPr>
          <w:rFonts w:ascii="GHEA Grapalat" w:eastAsia="Times New Roman" w:hAnsi="GHEA Grapalat" w:cs="Arial"/>
          <w:sz w:val="20"/>
          <w:szCs w:val="24"/>
          <w:lang w:val="hy-AM"/>
        </w:rPr>
      </w:pPr>
      <w:r w:rsidRPr="003E2D06">
        <w:rPr>
          <w:rFonts w:ascii="GHEA Grapalat" w:eastAsia="Times New Roman" w:hAnsi="GHEA Grapalat" w:cs="Sylfaen"/>
          <w:sz w:val="20"/>
          <w:szCs w:val="24"/>
          <w:lang w:val="hy-AM"/>
        </w:rPr>
        <w:t>Կ</w:t>
      </w:r>
      <w:r w:rsidRPr="003E2D06">
        <w:rPr>
          <w:rFonts w:ascii="GHEA Grapalat" w:eastAsia="Times New Roman" w:hAnsi="GHEA Grapalat" w:cs="Arial"/>
          <w:sz w:val="20"/>
          <w:szCs w:val="24"/>
          <w:lang w:val="hy-AM"/>
        </w:rPr>
        <w:t xml:space="preserve">. </w:t>
      </w:r>
      <w:r w:rsidRPr="003E2D06">
        <w:rPr>
          <w:rFonts w:ascii="GHEA Grapalat" w:eastAsia="Times New Roman" w:hAnsi="GHEA Grapalat" w:cs="Sylfaen"/>
          <w:sz w:val="20"/>
          <w:szCs w:val="24"/>
          <w:lang w:val="hy-AM"/>
        </w:rPr>
        <w:t>Տ</w:t>
      </w:r>
      <w:r w:rsidRPr="003E2D06">
        <w:rPr>
          <w:rFonts w:ascii="GHEA Grapalat" w:eastAsia="Times New Roman" w:hAnsi="GHEA Grapalat" w:cs="Arial"/>
          <w:sz w:val="20"/>
          <w:szCs w:val="24"/>
          <w:lang w:val="hy-AM"/>
        </w:rPr>
        <w:t>.</w:t>
      </w:r>
      <w:r w:rsidRPr="003E2D06">
        <w:rPr>
          <w:rFonts w:ascii="GHEA Grapalat" w:eastAsia="Times New Roman" w:hAnsi="GHEA Grapalat" w:cs="Arial"/>
          <w:color w:val="FFFFFF"/>
          <w:sz w:val="20"/>
          <w:szCs w:val="24"/>
          <w:vertAlign w:val="superscript"/>
          <w:lang w:val="hy-AM"/>
        </w:rPr>
        <w:footnoteReference w:id="8"/>
      </w:r>
      <w:r w:rsidRPr="003E2D06">
        <w:rPr>
          <w:rFonts w:ascii="GHEA Grapalat" w:eastAsia="Times New Roman" w:hAnsi="GHEA Grapalat" w:cs="Arial"/>
          <w:sz w:val="20"/>
          <w:szCs w:val="24"/>
          <w:lang w:val="hy-AM"/>
        </w:rPr>
        <w:tab/>
      </w:r>
      <w:r w:rsidRPr="003E2D06">
        <w:rPr>
          <w:rFonts w:ascii="GHEA Grapalat" w:eastAsia="Times New Roman" w:hAnsi="GHEA Grapalat" w:cs="Arial"/>
          <w:sz w:val="20"/>
          <w:szCs w:val="24"/>
          <w:lang w:val="hy-AM"/>
        </w:rPr>
        <w:tab/>
        <w:t xml:space="preserve"> </w:t>
      </w:r>
    </w:p>
    <w:p w14:paraId="223BEF54" w14:textId="77777777" w:rsidR="003E2D06" w:rsidRPr="003E2D06" w:rsidRDefault="003E2D06" w:rsidP="003E2D06">
      <w:pPr>
        <w:spacing w:after="0" w:line="240" w:lineRule="auto"/>
        <w:ind w:firstLine="567"/>
        <w:jc w:val="right"/>
        <w:rPr>
          <w:rFonts w:ascii="GHEA Grapalat" w:eastAsia="Times New Roman" w:hAnsi="GHEA Grapalat" w:cs="Times New Roman"/>
          <w:b/>
          <w:sz w:val="20"/>
          <w:szCs w:val="20"/>
          <w:lang w:val="hy-AM"/>
        </w:rPr>
      </w:pPr>
    </w:p>
    <w:p w14:paraId="705936EA" w14:textId="77777777" w:rsidR="003E2D06" w:rsidRPr="003E2D06" w:rsidRDefault="003E2D06" w:rsidP="003E2D06">
      <w:pPr>
        <w:spacing w:after="0" w:line="240" w:lineRule="auto"/>
        <w:ind w:firstLine="567"/>
        <w:jc w:val="right"/>
        <w:rPr>
          <w:rFonts w:ascii="GHEA Grapalat" w:eastAsia="Times New Roman" w:hAnsi="GHEA Grapalat" w:cs="Times New Roman"/>
          <w:b/>
          <w:sz w:val="20"/>
          <w:szCs w:val="20"/>
          <w:lang w:val="hy-AM"/>
        </w:rPr>
      </w:pPr>
    </w:p>
    <w:p w14:paraId="299CA133" w14:textId="77777777" w:rsidR="003E2D06" w:rsidRPr="003E2D06" w:rsidRDefault="003E2D06" w:rsidP="003E2D06">
      <w:pPr>
        <w:spacing w:after="0" w:line="240" w:lineRule="auto"/>
        <w:ind w:firstLine="567"/>
        <w:jc w:val="right"/>
        <w:rPr>
          <w:rFonts w:ascii="GHEA Grapalat" w:eastAsia="Times New Roman" w:hAnsi="GHEA Grapalat" w:cs="Sylfaen"/>
          <w:b/>
          <w:sz w:val="20"/>
          <w:szCs w:val="20"/>
          <w:lang w:val="hy-AM"/>
        </w:rPr>
      </w:pPr>
      <w:r w:rsidRPr="003E2D06">
        <w:rPr>
          <w:rFonts w:ascii="GHEA Grapalat" w:eastAsia="Times New Roman" w:hAnsi="GHEA Grapalat" w:cs="Sylfaen"/>
          <w:b/>
          <w:sz w:val="20"/>
          <w:szCs w:val="20"/>
          <w:lang w:val="hy-AM"/>
        </w:rPr>
        <w:br w:type="page"/>
      </w:r>
      <w:r w:rsidRPr="003E2D06">
        <w:rPr>
          <w:rFonts w:ascii="GHEA Grapalat" w:eastAsia="Times New Roman" w:hAnsi="GHEA Grapalat" w:cs="Sylfaen"/>
          <w:b/>
          <w:sz w:val="20"/>
          <w:szCs w:val="20"/>
          <w:lang w:val="hy-AM"/>
        </w:rPr>
        <w:lastRenderedPageBreak/>
        <w:t xml:space="preserve"> </w:t>
      </w:r>
    </w:p>
    <w:p w14:paraId="78E0F478" w14:textId="77777777" w:rsidR="003E2D06" w:rsidRPr="003E2D06" w:rsidRDefault="003E2D06" w:rsidP="003E2D06">
      <w:pPr>
        <w:keepNext/>
        <w:spacing w:after="0" w:line="240" w:lineRule="auto"/>
        <w:ind w:firstLine="567"/>
        <w:jc w:val="right"/>
        <w:outlineLvl w:val="2"/>
        <w:rPr>
          <w:rFonts w:ascii="GHEA Grapalat" w:eastAsia="Times New Roman" w:hAnsi="GHEA Grapalat" w:cs="Arial"/>
          <w:b/>
          <w:sz w:val="20"/>
          <w:szCs w:val="20"/>
          <w:lang w:val="hy-AM"/>
        </w:rPr>
      </w:pPr>
      <w:r w:rsidRPr="003E2D06">
        <w:rPr>
          <w:rFonts w:ascii="GHEA Grapalat" w:eastAsia="Times New Roman" w:hAnsi="GHEA Grapalat" w:cs="Sylfaen"/>
          <w:b/>
          <w:sz w:val="20"/>
          <w:szCs w:val="20"/>
          <w:lang w:val="hy-AM"/>
        </w:rPr>
        <w:t>Հավելված</w:t>
      </w:r>
      <w:r w:rsidRPr="003E2D06">
        <w:rPr>
          <w:rFonts w:ascii="GHEA Grapalat" w:eastAsia="Times New Roman" w:hAnsi="GHEA Grapalat" w:cs="Arial"/>
          <w:b/>
          <w:sz w:val="20"/>
          <w:szCs w:val="20"/>
          <w:lang w:val="hy-AM"/>
        </w:rPr>
        <w:t xml:space="preserve"> 1.1</w:t>
      </w:r>
    </w:p>
    <w:p w14:paraId="690FA2B7" w14:textId="77777777" w:rsidR="003E2D06" w:rsidRPr="003E2D06" w:rsidRDefault="003E2D06" w:rsidP="003E2D06">
      <w:pPr>
        <w:spacing w:after="0" w:line="240" w:lineRule="auto"/>
        <w:ind w:firstLine="567"/>
        <w:jc w:val="right"/>
        <w:rPr>
          <w:rFonts w:ascii="GHEA Grapalat" w:eastAsia="Times New Roman" w:hAnsi="GHEA Grapalat" w:cs="Arial"/>
          <w:b/>
          <w:sz w:val="20"/>
          <w:szCs w:val="20"/>
          <w:lang w:val="hy-AM"/>
        </w:rPr>
      </w:pP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0"/>
          <w:szCs w:val="20"/>
          <w:lang w:val="hy-AM"/>
        </w:rPr>
        <w:t>ԳՀԱՊՁԲ-15/15-2021-1-ԴԲԳԳԿ</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0"/>
          <w:szCs w:val="20"/>
          <w:lang w:val="es-ES"/>
        </w:rPr>
        <w:t xml:space="preserve">  </w:t>
      </w:r>
      <w:r w:rsidRPr="003E2D06">
        <w:rPr>
          <w:rFonts w:ascii="GHEA Grapalat" w:eastAsia="Times New Roman" w:hAnsi="GHEA Grapalat" w:cs="Sylfaen"/>
          <w:b/>
          <w:sz w:val="20"/>
          <w:szCs w:val="20"/>
          <w:lang w:val="hy-AM"/>
        </w:rPr>
        <w:t>ծածկագրով</w:t>
      </w:r>
    </w:p>
    <w:p w14:paraId="17E241E4" w14:textId="77777777" w:rsidR="003E2D06" w:rsidRPr="003E2D06" w:rsidRDefault="003E2D06" w:rsidP="003E2D06">
      <w:pPr>
        <w:spacing w:after="0" w:line="240" w:lineRule="auto"/>
        <w:ind w:firstLine="567"/>
        <w:jc w:val="right"/>
        <w:rPr>
          <w:rFonts w:ascii="GHEA Grapalat" w:eastAsia="Times New Roman" w:hAnsi="GHEA Grapalat" w:cs="Arial"/>
          <w:b/>
          <w:sz w:val="20"/>
          <w:szCs w:val="20"/>
          <w:lang w:val="hy-AM"/>
        </w:rPr>
      </w:pPr>
      <w:r w:rsidRPr="003E2D06">
        <w:rPr>
          <w:rFonts w:ascii="GHEA Grapalat" w:eastAsia="Times New Roman" w:hAnsi="GHEA Grapalat" w:cs="Sylfaen"/>
          <w:b/>
          <w:sz w:val="20"/>
          <w:szCs w:val="20"/>
          <w:lang w:val="hy-AM"/>
        </w:rPr>
        <w:t>Գնանշման հարցման</w:t>
      </w:r>
      <w:r w:rsidRPr="003E2D06">
        <w:rPr>
          <w:rFonts w:ascii="GHEA Grapalat" w:eastAsia="Times New Roman" w:hAnsi="GHEA Grapalat" w:cs="Arial"/>
          <w:b/>
          <w:sz w:val="20"/>
          <w:szCs w:val="20"/>
          <w:lang w:val="hy-AM"/>
        </w:rPr>
        <w:t xml:space="preserve"> </w:t>
      </w:r>
      <w:r w:rsidRPr="003E2D06">
        <w:rPr>
          <w:rFonts w:ascii="GHEA Grapalat" w:eastAsia="Times New Roman" w:hAnsi="GHEA Grapalat" w:cs="Sylfaen"/>
          <w:b/>
          <w:sz w:val="20"/>
          <w:szCs w:val="20"/>
          <w:lang w:val="hy-AM"/>
        </w:rPr>
        <w:t>հրավերի</w:t>
      </w:r>
    </w:p>
    <w:p w14:paraId="5E068185" w14:textId="77777777" w:rsidR="003E2D06" w:rsidRPr="003E2D06" w:rsidRDefault="003E2D06" w:rsidP="003E2D06">
      <w:pPr>
        <w:spacing w:after="0" w:line="240" w:lineRule="auto"/>
        <w:ind w:left="-66"/>
        <w:jc w:val="center"/>
        <w:rPr>
          <w:rFonts w:ascii="GHEA Grapalat" w:eastAsia="Times New Roman" w:hAnsi="GHEA Grapalat" w:cs="Times New Roman"/>
          <w:b/>
          <w:sz w:val="24"/>
          <w:szCs w:val="24"/>
          <w:lang w:val="hy-AM"/>
        </w:rPr>
      </w:pPr>
    </w:p>
    <w:p w14:paraId="3AA3C646" w14:textId="77777777" w:rsidR="003E2D06" w:rsidRPr="003E2D06" w:rsidRDefault="003E2D06" w:rsidP="003E2D06">
      <w:pPr>
        <w:keepNext/>
        <w:spacing w:after="0" w:line="240" w:lineRule="auto"/>
        <w:ind w:firstLine="567"/>
        <w:outlineLvl w:val="2"/>
        <w:rPr>
          <w:rFonts w:ascii="GHEA Grapalat" w:eastAsia="Times New Roman" w:hAnsi="GHEA Grapalat" w:cs="Times New Roman"/>
          <w:b/>
          <w:i/>
          <w:sz w:val="20"/>
          <w:szCs w:val="20"/>
          <w:lang w:val="hy-AM"/>
        </w:rPr>
      </w:pPr>
    </w:p>
    <w:p w14:paraId="37FA480B" w14:textId="77777777" w:rsidR="003E2D06" w:rsidRPr="003E2D06" w:rsidRDefault="003E2D06" w:rsidP="003E2D06">
      <w:pPr>
        <w:keepNext/>
        <w:spacing w:after="0" w:line="240" w:lineRule="auto"/>
        <w:ind w:firstLine="567"/>
        <w:jc w:val="center"/>
        <w:outlineLvl w:val="2"/>
        <w:rPr>
          <w:rFonts w:ascii="GHEA Grapalat" w:eastAsia="Times New Roman" w:hAnsi="GHEA Grapalat" w:cs="Times New Roman"/>
          <w:b/>
          <w:sz w:val="20"/>
          <w:szCs w:val="20"/>
          <w:lang w:val="hy-AM"/>
        </w:rPr>
      </w:pPr>
      <w:r w:rsidRPr="003E2D06">
        <w:rPr>
          <w:rFonts w:ascii="GHEA Grapalat" w:eastAsia="Times New Roman" w:hAnsi="GHEA Grapalat" w:cs="Times New Roman"/>
          <w:b/>
          <w:sz w:val="20"/>
          <w:szCs w:val="20"/>
          <w:lang w:val="hy-AM"/>
        </w:rPr>
        <w:t>ՆԿԱՐԱԳԻՐ</w:t>
      </w:r>
    </w:p>
    <w:p w14:paraId="17AA94F5" w14:textId="77777777" w:rsidR="003E2D06" w:rsidRPr="003E2D06" w:rsidRDefault="003E2D06" w:rsidP="003E2D06">
      <w:pPr>
        <w:keepNext/>
        <w:spacing w:after="0" w:line="240" w:lineRule="auto"/>
        <w:ind w:firstLine="567"/>
        <w:jc w:val="center"/>
        <w:outlineLvl w:val="2"/>
        <w:rPr>
          <w:rFonts w:ascii="GHEA Grapalat" w:eastAsia="Times New Roman" w:hAnsi="GHEA Grapalat" w:cs="Times New Roman"/>
          <w:b/>
          <w:sz w:val="20"/>
          <w:szCs w:val="20"/>
          <w:lang w:val="hy-AM"/>
        </w:rPr>
      </w:pPr>
      <w:r w:rsidRPr="003E2D06">
        <w:rPr>
          <w:rFonts w:ascii="GHEA Grapalat" w:eastAsia="Times New Roman" w:hAnsi="GHEA Grapalat" w:cs="Times New Roman"/>
          <w:b/>
          <w:sz w:val="20"/>
          <w:szCs w:val="20"/>
          <w:lang w:val="hy-AM"/>
        </w:rPr>
        <w:t xml:space="preserve">առաջարկվող ապրանքի ամբողջական </w:t>
      </w:r>
    </w:p>
    <w:p w14:paraId="06212F02" w14:textId="77777777" w:rsidR="003E2D06" w:rsidRPr="003E2D06" w:rsidRDefault="003E2D06" w:rsidP="003E2D06">
      <w:pPr>
        <w:keepNext/>
        <w:spacing w:after="0" w:line="240" w:lineRule="auto"/>
        <w:ind w:firstLine="567"/>
        <w:jc w:val="center"/>
        <w:outlineLvl w:val="2"/>
        <w:rPr>
          <w:rFonts w:ascii="GHEA Grapalat" w:eastAsia="Times New Roman" w:hAnsi="GHEA Grapalat" w:cs="Arial"/>
          <w:i/>
          <w:sz w:val="20"/>
          <w:szCs w:val="20"/>
          <w:lang w:val="es-ES"/>
        </w:rPr>
      </w:pPr>
    </w:p>
    <w:p w14:paraId="42151573" w14:textId="77777777" w:rsidR="003E2D06" w:rsidRPr="003E2D06" w:rsidRDefault="003E2D06" w:rsidP="003E2D06">
      <w:pPr>
        <w:spacing w:after="0" w:line="240" w:lineRule="auto"/>
        <w:ind w:firstLine="567"/>
        <w:jc w:val="both"/>
        <w:rPr>
          <w:rFonts w:ascii="GHEA Grapalat" w:eastAsia="Times New Roman" w:hAnsi="GHEA Grapalat" w:cs="Arial"/>
          <w:sz w:val="20"/>
          <w:szCs w:val="20"/>
          <w:lang w:val="es-ES"/>
        </w:rPr>
      </w:pPr>
      <w:r w:rsidRPr="003E2D06">
        <w:rPr>
          <w:rFonts w:ascii="GHEA Grapalat" w:eastAsia="Times New Roman" w:hAnsi="GHEA Grapalat" w:cs="Arial"/>
          <w:sz w:val="20"/>
          <w:szCs w:val="20"/>
          <w:u w:val="single"/>
          <w:lang w:val="es-ES"/>
        </w:rPr>
        <w:tab/>
      </w:r>
      <w:r w:rsidRPr="003E2D06">
        <w:rPr>
          <w:rFonts w:ascii="GHEA Grapalat" w:eastAsia="Times New Roman" w:hAnsi="GHEA Grapalat" w:cs="Arial"/>
          <w:sz w:val="20"/>
          <w:szCs w:val="20"/>
          <w:u w:val="single"/>
          <w:lang w:val="es-ES"/>
        </w:rPr>
        <w:tab/>
      </w:r>
      <w:r w:rsidRPr="003E2D06">
        <w:rPr>
          <w:rFonts w:ascii="GHEA Grapalat" w:eastAsia="Times New Roman" w:hAnsi="GHEA Grapalat" w:cs="Arial"/>
          <w:sz w:val="20"/>
          <w:szCs w:val="20"/>
          <w:u w:val="single"/>
          <w:lang w:val="es-ES"/>
        </w:rPr>
        <w:tab/>
      </w:r>
      <w:r w:rsidRPr="003E2D06">
        <w:rPr>
          <w:rFonts w:ascii="GHEA Grapalat" w:eastAsia="Times New Roman" w:hAnsi="GHEA Grapalat" w:cs="Arial"/>
          <w:sz w:val="20"/>
          <w:szCs w:val="20"/>
          <w:u w:val="single"/>
          <w:lang w:val="es-ES"/>
        </w:rPr>
        <w:tab/>
      </w:r>
      <w:r w:rsidRPr="003E2D06">
        <w:rPr>
          <w:rFonts w:ascii="GHEA Grapalat" w:eastAsia="Times New Roman" w:hAnsi="GHEA Grapalat" w:cs="Arial"/>
          <w:sz w:val="20"/>
          <w:szCs w:val="20"/>
          <w:u w:val="single"/>
          <w:lang w:val="es-ES"/>
        </w:rPr>
        <w:tab/>
      </w:r>
      <w:r w:rsidRPr="003E2D06">
        <w:rPr>
          <w:rFonts w:ascii="GHEA Grapalat" w:eastAsia="Times New Roman" w:hAnsi="GHEA Grapalat" w:cs="Arial"/>
          <w:sz w:val="20"/>
          <w:szCs w:val="20"/>
          <w:u w:val="single"/>
          <w:lang w:val="es-ES"/>
        </w:rPr>
        <w:tab/>
      </w:r>
      <w:r w:rsidRPr="003E2D06">
        <w:rPr>
          <w:rFonts w:ascii="GHEA Grapalat" w:eastAsia="Times New Roman" w:hAnsi="GHEA Grapalat" w:cs="Arial"/>
          <w:sz w:val="20"/>
          <w:szCs w:val="20"/>
          <w:u w:val="single"/>
          <w:lang w:val="es-ES"/>
        </w:rPr>
        <w:tab/>
      </w:r>
      <w:r w:rsidRPr="003E2D06">
        <w:rPr>
          <w:rFonts w:ascii="GHEA Grapalat" w:eastAsia="Times New Roman" w:hAnsi="GHEA Grapalat" w:cs="Arial"/>
          <w:sz w:val="20"/>
          <w:szCs w:val="20"/>
          <w:u w:val="single"/>
          <w:lang w:val="es-ES"/>
        </w:rPr>
        <w:tab/>
        <w:t xml:space="preserve">      </w:t>
      </w:r>
      <w:r w:rsidRPr="003E2D06">
        <w:rPr>
          <w:rFonts w:ascii="GHEA Grapalat" w:eastAsia="Times New Roman" w:hAnsi="GHEA Grapalat" w:cs="Arial"/>
          <w:sz w:val="20"/>
          <w:szCs w:val="20"/>
          <w:u w:val="single"/>
          <w:lang w:val="es-ES"/>
        </w:rPr>
        <w:tab/>
      </w:r>
      <w:r w:rsidRPr="003E2D06">
        <w:rPr>
          <w:rFonts w:ascii="GHEA Grapalat" w:eastAsia="Times New Roman" w:hAnsi="GHEA Grapalat" w:cs="Arial"/>
          <w:sz w:val="20"/>
          <w:szCs w:val="20"/>
          <w:u w:val="single"/>
          <w:lang w:val="es-ES"/>
        </w:rPr>
        <w:tab/>
      </w:r>
      <w:r w:rsidRPr="003E2D06">
        <w:rPr>
          <w:rFonts w:ascii="GHEA Grapalat" w:eastAsia="Times New Roman" w:hAnsi="GHEA Grapalat" w:cs="Arial"/>
          <w:sz w:val="20"/>
          <w:szCs w:val="20"/>
          <w:lang w:val="es-ES"/>
        </w:rPr>
        <w:t>-</w:t>
      </w:r>
      <w:r w:rsidRPr="003E2D06">
        <w:rPr>
          <w:rFonts w:ascii="GHEA Grapalat" w:eastAsia="Times New Roman" w:hAnsi="GHEA Grapalat" w:cs="Arial"/>
          <w:sz w:val="20"/>
          <w:szCs w:val="20"/>
          <w:lang w:val="hy-AM"/>
        </w:rPr>
        <w:t xml:space="preserve">ն </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4"/>
          <w:szCs w:val="24"/>
          <w:lang w:val="hy-AM"/>
        </w:rPr>
        <w:t>ԳՀԱՊՁԲ-15/15-2021-1-ԴԲԳԳԿ</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4"/>
          <w:szCs w:val="24"/>
          <w:lang w:val="es-ES"/>
        </w:rPr>
        <w:t xml:space="preserve">  </w:t>
      </w:r>
    </w:p>
    <w:p w14:paraId="3DE4BFAF" w14:textId="77777777" w:rsidR="003E2D06" w:rsidRPr="003E2D06" w:rsidRDefault="003E2D06" w:rsidP="003E2D06">
      <w:pPr>
        <w:spacing w:after="0" w:line="240" w:lineRule="auto"/>
        <w:jc w:val="both"/>
        <w:rPr>
          <w:rFonts w:ascii="GHEA Grapalat" w:eastAsia="Times New Roman" w:hAnsi="GHEA Grapalat" w:cs="Arial"/>
          <w:sz w:val="20"/>
          <w:szCs w:val="20"/>
          <w:u w:val="single"/>
          <w:lang w:val="es-ES"/>
        </w:rPr>
      </w:pPr>
      <w:r w:rsidRPr="003E2D06">
        <w:rPr>
          <w:rFonts w:ascii="GHEA Grapalat" w:eastAsia="Times New Roman" w:hAnsi="GHEA Grapalat" w:cs="Times New Roman"/>
          <w:sz w:val="20"/>
          <w:szCs w:val="24"/>
          <w:vertAlign w:val="superscript"/>
          <w:lang w:val="es-ES"/>
        </w:rPr>
        <w:t xml:space="preserve">                                                    </w:t>
      </w:r>
      <w:r w:rsidRPr="003E2D06">
        <w:rPr>
          <w:rFonts w:ascii="GHEA Grapalat" w:eastAsia="Times New Roman" w:hAnsi="GHEA Grapalat" w:cs="Times New Roman"/>
          <w:sz w:val="20"/>
          <w:szCs w:val="24"/>
          <w:vertAlign w:val="superscript"/>
          <w:lang w:val="hy-AM"/>
        </w:rPr>
        <w:t>մասնակցի անվանումը</w:t>
      </w:r>
    </w:p>
    <w:p w14:paraId="0B9A6D6D" w14:textId="77777777" w:rsidR="003E2D06" w:rsidRPr="003E2D06" w:rsidRDefault="003E2D06" w:rsidP="003E2D06">
      <w:pPr>
        <w:spacing w:after="0" w:line="240" w:lineRule="auto"/>
        <w:jc w:val="both"/>
        <w:rPr>
          <w:rFonts w:ascii="GHEA Grapalat" w:eastAsia="Times New Roman" w:hAnsi="GHEA Grapalat" w:cs="Times New Roman"/>
          <w:sz w:val="24"/>
          <w:szCs w:val="24"/>
          <w:lang w:val="hy-AM"/>
        </w:rPr>
      </w:pPr>
      <w:r w:rsidRPr="003E2D06">
        <w:rPr>
          <w:rFonts w:ascii="GHEA Grapalat" w:eastAsia="Times New Roman" w:hAnsi="GHEA Grapalat" w:cs="Arial"/>
          <w:sz w:val="20"/>
          <w:szCs w:val="20"/>
          <w:lang w:val="es-ES"/>
        </w:rPr>
        <w:t xml:space="preserve">ծածկագրով </w:t>
      </w:r>
      <w:r w:rsidRPr="003E2D06">
        <w:rPr>
          <w:rFonts w:ascii="GHEA Grapalat" w:eastAsia="Times New Roman" w:hAnsi="GHEA Grapalat" w:cs="Arial"/>
          <w:sz w:val="20"/>
          <w:szCs w:val="20"/>
          <w:lang w:val="hy-AM"/>
        </w:rPr>
        <w:t>գնանշման հարցման</w:t>
      </w:r>
      <w:r w:rsidRPr="003E2D06">
        <w:rPr>
          <w:rFonts w:ascii="GHEA Grapalat" w:eastAsia="Times New Roman"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3E64A1B3" w14:textId="77777777" w:rsidR="003E2D06" w:rsidRPr="003E2D06" w:rsidRDefault="003E2D06" w:rsidP="003E2D06">
      <w:pPr>
        <w:keepNext/>
        <w:spacing w:after="0" w:line="240" w:lineRule="auto"/>
        <w:ind w:firstLine="567"/>
        <w:jc w:val="center"/>
        <w:outlineLvl w:val="2"/>
        <w:rPr>
          <w:rFonts w:ascii="GHEA Grapalat" w:eastAsia="Times New Roman" w:hAnsi="GHEA Grapalat" w:cs="Arial"/>
          <w:i/>
          <w:sz w:val="20"/>
          <w:szCs w:val="20"/>
          <w:lang w:val="es-ES"/>
        </w:rPr>
      </w:pPr>
    </w:p>
    <w:p w14:paraId="359C2539" w14:textId="77777777" w:rsidR="003E2D06" w:rsidRPr="003E2D06" w:rsidRDefault="003E2D06" w:rsidP="003E2D06">
      <w:pPr>
        <w:spacing w:after="0" w:line="240" w:lineRule="auto"/>
        <w:rPr>
          <w:rFonts w:ascii="Times New Roman" w:eastAsia="Times New Roman" w:hAnsi="Times New Roman"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3E2D06" w:rsidRPr="003E2D06" w14:paraId="006E105E" w14:textId="77777777" w:rsidTr="00582EDE">
        <w:tc>
          <w:tcPr>
            <w:tcW w:w="1368" w:type="dxa"/>
            <w:vMerge w:val="restart"/>
            <w:vAlign w:val="center"/>
          </w:tcPr>
          <w:p w14:paraId="424CC357"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r w:rsidRPr="003E2D06">
              <w:rPr>
                <w:rFonts w:ascii="GHEA Grapalat" w:eastAsia="Times New Roman" w:hAnsi="GHEA Grapalat" w:cs="Times New Roman"/>
                <w:b/>
                <w:bCs/>
                <w:sz w:val="16"/>
                <w:szCs w:val="18"/>
                <w:lang w:val="es-ES"/>
              </w:rPr>
              <w:t>Չափաբաժնի համար</w:t>
            </w:r>
          </w:p>
        </w:tc>
        <w:tc>
          <w:tcPr>
            <w:tcW w:w="8550" w:type="dxa"/>
            <w:gridSpan w:val="5"/>
            <w:vAlign w:val="center"/>
          </w:tcPr>
          <w:p w14:paraId="15EEACF6"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r w:rsidRPr="003E2D06">
              <w:rPr>
                <w:rFonts w:ascii="GHEA Grapalat" w:eastAsia="Times New Roman" w:hAnsi="GHEA Grapalat" w:cs="Times New Roman"/>
                <w:b/>
                <w:bCs/>
                <w:sz w:val="16"/>
                <w:szCs w:val="18"/>
                <w:lang w:val="es-ES"/>
              </w:rPr>
              <w:t>Առաջարկվող ապրանքի</w:t>
            </w:r>
          </w:p>
        </w:tc>
      </w:tr>
      <w:tr w:rsidR="003E2D06" w:rsidRPr="003E2D06" w14:paraId="63323DF4" w14:textId="77777777" w:rsidTr="00582EDE">
        <w:tc>
          <w:tcPr>
            <w:tcW w:w="1368" w:type="dxa"/>
            <w:vMerge/>
            <w:vAlign w:val="center"/>
          </w:tcPr>
          <w:p w14:paraId="1976A611"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14:paraId="77CD8B54"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r w:rsidRPr="003E2D06">
              <w:rPr>
                <w:rFonts w:ascii="GHEA Grapalat" w:eastAsia="Times New Roman" w:hAnsi="GHEA Grapalat" w:cs="Times New Roman"/>
                <w:b/>
                <w:bCs/>
                <w:sz w:val="16"/>
                <w:szCs w:val="18"/>
              </w:rPr>
              <w:t>ֆ</w:t>
            </w:r>
            <w:r w:rsidRPr="003E2D06">
              <w:rPr>
                <w:rFonts w:ascii="GHEA Grapalat" w:eastAsia="Times New Roman" w:hAnsi="GHEA Grapalat" w:cs="Times New Roman"/>
                <w:b/>
                <w:bCs/>
                <w:sz w:val="16"/>
                <w:szCs w:val="18"/>
                <w:lang w:val="hy-AM"/>
              </w:rPr>
              <w:t>իրմային անվանումը</w:t>
            </w:r>
            <w:r w:rsidRPr="003E2D06">
              <w:rPr>
                <w:rFonts w:ascii="Sylfaen" w:eastAsia="Times New Roman" w:hAnsi="Sylfaen" w:cs="Times New Roman"/>
                <w:b/>
                <w:bCs/>
                <w:sz w:val="16"/>
                <w:szCs w:val="18"/>
                <w:lang w:val="hy-AM"/>
              </w:rPr>
              <w:t>*</w:t>
            </w:r>
          </w:p>
        </w:tc>
        <w:tc>
          <w:tcPr>
            <w:tcW w:w="2003" w:type="dxa"/>
            <w:vAlign w:val="center"/>
          </w:tcPr>
          <w:p w14:paraId="236700DA"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r w:rsidRPr="003E2D06">
              <w:rPr>
                <w:rFonts w:ascii="GHEA Grapalat" w:eastAsia="Times New Roman" w:hAnsi="GHEA Grapalat" w:cs="Times New Roman"/>
                <w:b/>
                <w:bCs/>
                <w:sz w:val="16"/>
                <w:szCs w:val="18"/>
                <w:lang w:val="es-ES"/>
              </w:rPr>
              <w:t>ապրանքային նշանը</w:t>
            </w:r>
            <w:r w:rsidRPr="003E2D06">
              <w:rPr>
                <w:rFonts w:ascii="Sylfaen" w:eastAsia="Times New Roman" w:hAnsi="Sylfaen" w:cs="Times New Roman"/>
                <w:b/>
                <w:bCs/>
                <w:sz w:val="16"/>
                <w:szCs w:val="18"/>
                <w:lang w:val="es-ES"/>
              </w:rPr>
              <w:t>*</w:t>
            </w:r>
          </w:p>
        </w:tc>
        <w:tc>
          <w:tcPr>
            <w:tcW w:w="1757" w:type="dxa"/>
            <w:vAlign w:val="center"/>
          </w:tcPr>
          <w:p w14:paraId="419879A5"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hy-AM"/>
              </w:rPr>
            </w:pPr>
            <w:r w:rsidRPr="003E2D06">
              <w:rPr>
                <w:rFonts w:ascii="GHEA Grapalat" w:eastAsia="Times New Roman" w:hAnsi="GHEA Grapalat" w:cs="Times New Roman"/>
                <w:b/>
                <w:bCs/>
                <w:sz w:val="16"/>
                <w:szCs w:val="18"/>
                <w:lang w:val="hy-AM"/>
              </w:rPr>
              <w:t>մակնիշը</w:t>
            </w:r>
            <w:r w:rsidRPr="003E2D06">
              <w:rPr>
                <w:rFonts w:ascii="Sylfaen" w:eastAsia="Times New Roman" w:hAnsi="Sylfaen" w:cs="Times New Roman"/>
                <w:b/>
                <w:bCs/>
                <w:sz w:val="16"/>
                <w:szCs w:val="18"/>
                <w:lang w:val="hy-AM"/>
              </w:rPr>
              <w:t>*</w:t>
            </w:r>
          </w:p>
        </w:tc>
        <w:tc>
          <w:tcPr>
            <w:tcW w:w="1530" w:type="dxa"/>
            <w:vAlign w:val="center"/>
          </w:tcPr>
          <w:p w14:paraId="117F8F9A"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r w:rsidRPr="003E2D06">
              <w:rPr>
                <w:rFonts w:ascii="GHEA Grapalat" w:eastAsia="Times New Roman" w:hAnsi="GHEA Grapalat" w:cs="Times New Roman"/>
                <w:b/>
                <w:bCs/>
                <w:sz w:val="16"/>
                <w:szCs w:val="18"/>
                <w:lang w:val="es-ES"/>
              </w:rPr>
              <w:t>արտադրողի անվանումը</w:t>
            </w:r>
          </w:p>
        </w:tc>
        <w:tc>
          <w:tcPr>
            <w:tcW w:w="1800" w:type="dxa"/>
            <w:vAlign w:val="center"/>
          </w:tcPr>
          <w:p w14:paraId="65B4C68F"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r w:rsidRPr="003E2D06">
              <w:rPr>
                <w:rFonts w:ascii="GHEA Grapalat" w:eastAsia="Times New Roman" w:hAnsi="GHEA Grapalat" w:cs="Times New Roman"/>
                <w:b/>
                <w:bCs/>
                <w:sz w:val="16"/>
                <w:szCs w:val="18"/>
                <w:lang w:val="es-ES"/>
              </w:rPr>
              <w:t>տեխնիկական բնութագրերը</w:t>
            </w:r>
          </w:p>
        </w:tc>
      </w:tr>
      <w:tr w:rsidR="003E2D06" w:rsidRPr="003E2D06" w14:paraId="30548D98" w14:textId="77777777" w:rsidTr="00582EDE">
        <w:tc>
          <w:tcPr>
            <w:tcW w:w="1368" w:type="dxa"/>
          </w:tcPr>
          <w:p w14:paraId="197FA9F6"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1460" w:type="dxa"/>
          </w:tcPr>
          <w:p w14:paraId="51A8008F"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2003" w:type="dxa"/>
          </w:tcPr>
          <w:p w14:paraId="352A3EA6"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1757" w:type="dxa"/>
          </w:tcPr>
          <w:p w14:paraId="30B231D5"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1530" w:type="dxa"/>
          </w:tcPr>
          <w:p w14:paraId="3F2E95D1"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1800" w:type="dxa"/>
          </w:tcPr>
          <w:p w14:paraId="793639CE"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r>
      <w:tr w:rsidR="003E2D06" w:rsidRPr="003E2D06" w14:paraId="4D6010FE" w14:textId="77777777" w:rsidTr="00582EDE">
        <w:tc>
          <w:tcPr>
            <w:tcW w:w="1368" w:type="dxa"/>
          </w:tcPr>
          <w:p w14:paraId="36C8E081"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1460" w:type="dxa"/>
          </w:tcPr>
          <w:p w14:paraId="53597800"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2003" w:type="dxa"/>
          </w:tcPr>
          <w:p w14:paraId="2A5D6840"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1757" w:type="dxa"/>
          </w:tcPr>
          <w:p w14:paraId="5C752754"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1530" w:type="dxa"/>
          </w:tcPr>
          <w:p w14:paraId="1572B7AE"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1800" w:type="dxa"/>
          </w:tcPr>
          <w:p w14:paraId="6CFD52D8"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r>
      <w:tr w:rsidR="003E2D06" w:rsidRPr="003E2D06" w14:paraId="225D92B6" w14:textId="77777777" w:rsidTr="00582EDE">
        <w:tc>
          <w:tcPr>
            <w:tcW w:w="1368" w:type="dxa"/>
          </w:tcPr>
          <w:p w14:paraId="7978C918"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1460" w:type="dxa"/>
          </w:tcPr>
          <w:p w14:paraId="29C7A258"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2003" w:type="dxa"/>
          </w:tcPr>
          <w:p w14:paraId="6AABD0EC"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1757" w:type="dxa"/>
          </w:tcPr>
          <w:p w14:paraId="5C7AEE76"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1530" w:type="dxa"/>
          </w:tcPr>
          <w:p w14:paraId="731B00F4"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c>
          <w:tcPr>
            <w:tcW w:w="1800" w:type="dxa"/>
          </w:tcPr>
          <w:p w14:paraId="6E00738B" w14:textId="77777777" w:rsidR="003E2D06" w:rsidRPr="003E2D06" w:rsidRDefault="003E2D06" w:rsidP="003E2D06">
            <w:pPr>
              <w:keepNext/>
              <w:spacing w:after="0" w:line="240" w:lineRule="auto"/>
              <w:outlineLvl w:val="2"/>
              <w:rPr>
                <w:rFonts w:ascii="GHEA Grapalat" w:eastAsia="Times New Roman" w:hAnsi="GHEA Grapalat" w:cs="Times New Roman"/>
                <w:b/>
                <w:i/>
                <w:sz w:val="20"/>
                <w:szCs w:val="20"/>
                <w:lang w:val="hy-AM"/>
              </w:rPr>
            </w:pPr>
          </w:p>
        </w:tc>
      </w:tr>
    </w:tbl>
    <w:p w14:paraId="7AD2034A" w14:textId="77777777" w:rsidR="003E2D06" w:rsidRPr="003E2D06" w:rsidRDefault="003E2D06" w:rsidP="003E2D06">
      <w:pPr>
        <w:keepNext/>
        <w:spacing w:after="0" w:line="240" w:lineRule="auto"/>
        <w:ind w:firstLine="567"/>
        <w:outlineLvl w:val="2"/>
        <w:rPr>
          <w:rFonts w:ascii="GHEA Grapalat" w:eastAsia="Times New Roman" w:hAnsi="GHEA Grapalat" w:cs="Times New Roman"/>
          <w:b/>
          <w:i/>
          <w:sz w:val="20"/>
          <w:szCs w:val="20"/>
        </w:rPr>
      </w:pPr>
    </w:p>
    <w:p w14:paraId="65D53068" w14:textId="77777777" w:rsidR="003E2D06" w:rsidRPr="003E2D06" w:rsidRDefault="003E2D06" w:rsidP="003E2D06">
      <w:pPr>
        <w:keepNext/>
        <w:numPr>
          <w:ilvl w:val="0"/>
          <w:numId w:val="18"/>
        </w:numPr>
        <w:spacing w:after="0" w:line="240" w:lineRule="auto"/>
        <w:outlineLvl w:val="2"/>
        <w:rPr>
          <w:rFonts w:ascii="GHEA Grapalat" w:eastAsia="Times New Roman" w:hAnsi="GHEA Grapalat" w:cs="Times New Roman"/>
          <w:b/>
          <w:i/>
          <w:sz w:val="20"/>
          <w:szCs w:val="20"/>
          <w:lang w:val="hy-AM"/>
        </w:rPr>
      </w:pPr>
      <w:r w:rsidRPr="003E2D06">
        <w:rPr>
          <w:rFonts w:ascii="GHEA Grapalat" w:eastAsia="Times New Roman" w:hAnsi="GHEA Grapalat" w:cs="Times New Roman"/>
          <w:b/>
          <w:i/>
          <w:sz w:val="20"/>
          <w:szCs w:val="20"/>
          <w:lang w:val="hy-AM"/>
        </w:rPr>
        <w:t>յուրաքանչյուրից մեկական</w:t>
      </w:r>
    </w:p>
    <w:p w14:paraId="3EAEEFCE" w14:textId="77777777" w:rsidR="003E2D06" w:rsidRPr="003E2D06" w:rsidRDefault="003E2D06" w:rsidP="003E2D06">
      <w:pPr>
        <w:keepNext/>
        <w:spacing w:after="0" w:line="240" w:lineRule="auto"/>
        <w:ind w:firstLine="567"/>
        <w:outlineLvl w:val="2"/>
        <w:rPr>
          <w:rFonts w:ascii="GHEA Grapalat" w:eastAsia="Times New Roman" w:hAnsi="GHEA Grapalat" w:cs="Times New Roman"/>
          <w:b/>
          <w:i/>
          <w:sz w:val="20"/>
          <w:szCs w:val="20"/>
        </w:rPr>
      </w:pPr>
    </w:p>
    <w:p w14:paraId="58328C7F" w14:textId="77777777" w:rsidR="003E2D06" w:rsidRPr="003E2D06" w:rsidRDefault="003E2D06" w:rsidP="003E2D06">
      <w:pPr>
        <w:keepNext/>
        <w:spacing w:after="0" w:line="240" w:lineRule="auto"/>
        <w:ind w:firstLine="567"/>
        <w:outlineLvl w:val="2"/>
        <w:rPr>
          <w:rFonts w:ascii="GHEA Grapalat" w:eastAsia="Times New Roman" w:hAnsi="GHEA Grapalat" w:cs="Times New Roman"/>
          <w:b/>
          <w:i/>
          <w:sz w:val="20"/>
          <w:szCs w:val="20"/>
        </w:rPr>
      </w:pPr>
    </w:p>
    <w:p w14:paraId="2644DC19" w14:textId="77777777" w:rsidR="003E2D06" w:rsidRPr="003E2D06" w:rsidRDefault="003E2D06" w:rsidP="003E2D06">
      <w:pPr>
        <w:spacing w:after="0" w:line="240" w:lineRule="auto"/>
        <w:rPr>
          <w:rFonts w:ascii="GHEA Grapalat" w:eastAsia="Times New Roman" w:hAnsi="GHEA Grapalat" w:cs="Times New Roman"/>
          <w:sz w:val="20"/>
          <w:szCs w:val="24"/>
          <w:lang w:val="es-ES"/>
        </w:rPr>
      </w:pPr>
    </w:p>
    <w:p w14:paraId="3ABC7D81" w14:textId="77777777" w:rsidR="003E2D06" w:rsidRPr="003E2D06" w:rsidRDefault="003E2D06" w:rsidP="003E2D06">
      <w:pPr>
        <w:spacing w:after="0" w:line="240" w:lineRule="auto"/>
        <w:jc w:val="both"/>
        <w:rPr>
          <w:rFonts w:ascii="GHEA Grapalat" w:eastAsia="Times New Roman" w:hAnsi="GHEA Grapalat" w:cs="Times New Roman"/>
          <w:sz w:val="20"/>
          <w:szCs w:val="24"/>
          <w:u w:val="single"/>
        </w:rPr>
      </w:pPr>
      <w:r w:rsidRPr="003E2D06">
        <w:rPr>
          <w:rFonts w:ascii="GHEA Grapalat" w:eastAsia="Times New Roman" w:hAnsi="GHEA Grapalat" w:cs="Times New Roman"/>
          <w:sz w:val="20"/>
          <w:szCs w:val="24"/>
          <w:u w:val="single"/>
        </w:rPr>
        <w:tab/>
      </w:r>
      <w:r w:rsidRPr="003E2D06">
        <w:rPr>
          <w:rFonts w:ascii="GHEA Grapalat" w:eastAsia="Times New Roman" w:hAnsi="GHEA Grapalat" w:cs="Times New Roman"/>
          <w:sz w:val="20"/>
          <w:szCs w:val="24"/>
          <w:u w:val="single"/>
        </w:rPr>
        <w:tab/>
      </w:r>
      <w:r w:rsidRPr="003E2D06">
        <w:rPr>
          <w:rFonts w:ascii="GHEA Grapalat" w:eastAsia="Times New Roman" w:hAnsi="GHEA Grapalat" w:cs="Times New Roman"/>
          <w:sz w:val="20"/>
          <w:szCs w:val="24"/>
          <w:u w:val="single"/>
        </w:rPr>
        <w:tab/>
      </w:r>
      <w:r w:rsidRPr="003E2D06">
        <w:rPr>
          <w:rFonts w:ascii="GHEA Grapalat" w:eastAsia="Times New Roman" w:hAnsi="GHEA Grapalat" w:cs="Times New Roman"/>
          <w:sz w:val="20"/>
          <w:szCs w:val="24"/>
          <w:u w:val="single"/>
        </w:rPr>
        <w:tab/>
      </w:r>
      <w:r w:rsidRPr="003E2D06">
        <w:rPr>
          <w:rFonts w:ascii="GHEA Grapalat" w:eastAsia="Times New Roman" w:hAnsi="GHEA Grapalat" w:cs="Times New Roman"/>
          <w:sz w:val="20"/>
          <w:szCs w:val="24"/>
          <w:u w:val="single"/>
        </w:rPr>
        <w:tab/>
      </w:r>
      <w:r w:rsidRPr="003E2D06">
        <w:rPr>
          <w:rFonts w:ascii="GHEA Grapalat" w:eastAsia="Times New Roman" w:hAnsi="GHEA Grapalat" w:cs="Times New Roman"/>
          <w:sz w:val="20"/>
          <w:szCs w:val="24"/>
          <w:u w:val="single"/>
        </w:rPr>
        <w:tab/>
      </w:r>
      <w:r w:rsidRPr="003E2D06">
        <w:rPr>
          <w:rFonts w:ascii="GHEA Grapalat" w:eastAsia="Times New Roman" w:hAnsi="GHEA Grapalat" w:cs="Times New Roman"/>
          <w:sz w:val="20"/>
          <w:szCs w:val="24"/>
          <w:u w:val="single"/>
        </w:rPr>
        <w:tab/>
      </w:r>
      <w:r w:rsidRPr="003E2D06">
        <w:rPr>
          <w:rFonts w:ascii="GHEA Grapalat" w:eastAsia="Times New Roman" w:hAnsi="GHEA Grapalat" w:cs="Times New Roman"/>
          <w:sz w:val="20"/>
          <w:szCs w:val="24"/>
          <w:u w:val="single"/>
        </w:rPr>
        <w:tab/>
      </w:r>
      <w:r w:rsidRPr="003E2D06">
        <w:rPr>
          <w:rFonts w:ascii="GHEA Grapalat" w:eastAsia="Times New Roman" w:hAnsi="GHEA Grapalat" w:cs="Times New Roman"/>
          <w:sz w:val="20"/>
          <w:szCs w:val="24"/>
          <w:u w:val="single"/>
        </w:rPr>
        <w:tab/>
      </w:r>
      <w:r w:rsidRPr="003E2D06">
        <w:rPr>
          <w:rFonts w:ascii="GHEA Grapalat" w:eastAsia="Times New Roman" w:hAnsi="GHEA Grapalat" w:cs="Times New Roman"/>
          <w:sz w:val="20"/>
          <w:szCs w:val="24"/>
        </w:rPr>
        <w:tab/>
      </w:r>
      <w:r w:rsidRPr="003E2D06">
        <w:rPr>
          <w:rFonts w:ascii="GHEA Grapalat" w:eastAsia="Times New Roman" w:hAnsi="GHEA Grapalat" w:cs="Times New Roman"/>
          <w:sz w:val="20"/>
          <w:szCs w:val="24"/>
          <w:u w:val="single"/>
        </w:rPr>
        <w:tab/>
      </w:r>
      <w:r w:rsidRPr="003E2D06">
        <w:rPr>
          <w:rFonts w:ascii="GHEA Grapalat" w:eastAsia="Times New Roman" w:hAnsi="GHEA Grapalat" w:cs="Times New Roman"/>
          <w:sz w:val="20"/>
          <w:szCs w:val="24"/>
          <w:u w:val="single"/>
        </w:rPr>
        <w:tab/>
      </w:r>
      <w:r w:rsidRPr="003E2D06">
        <w:rPr>
          <w:rFonts w:ascii="GHEA Grapalat" w:eastAsia="Times New Roman" w:hAnsi="GHEA Grapalat" w:cs="Times New Roman"/>
          <w:sz w:val="20"/>
          <w:szCs w:val="24"/>
          <w:u w:val="single"/>
        </w:rPr>
        <w:tab/>
        <w:t xml:space="preserve">    </w:t>
      </w:r>
    </w:p>
    <w:p w14:paraId="6C279035" w14:textId="77777777" w:rsidR="003E2D06" w:rsidRPr="003E2D06" w:rsidRDefault="003E2D06" w:rsidP="003E2D06">
      <w:pPr>
        <w:spacing w:after="0" w:line="240" w:lineRule="auto"/>
        <w:jc w:val="both"/>
        <w:rPr>
          <w:rFonts w:ascii="GHEA Grapalat" w:eastAsia="Times New Roman" w:hAnsi="GHEA Grapalat" w:cs="Times New Roman"/>
          <w:sz w:val="20"/>
          <w:szCs w:val="24"/>
          <w:u w:val="single"/>
          <w:lang w:val="hy-AM"/>
        </w:rPr>
      </w:pPr>
      <w:r w:rsidRPr="003E2D06">
        <w:rPr>
          <w:rFonts w:ascii="GHEA Grapalat" w:eastAsia="Times New Roman" w:hAnsi="GHEA Grapalat" w:cs="Sylfaen"/>
          <w:sz w:val="20"/>
          <w:szCs w:val="24"/>
          <w:vertAlign w:val="superscript"/>
          <w:lang w:val="hy-AM"/>
        </w:rPr>
        <w:t xml:space="preserve">                              մասնակցի անվանումը (ղեկավարի պաշտոնը, անուն ազգանունը)  </w:t>
      </w:r>
      <w:r w:rsidRPr="003E2D06">
        <w:rPr>
          <w:rFonts w:ascii="GHEA Grapalat" w:eastAsia="Times New Roman" w:hAnsi="GHEA Grapalat" w:cs="Sylfaen"/>
          <w:sz w:val="20"/>
          <w:szCs w:val="24"/>
          <w:vertAlign w:val="superscript"/>
          <w:lang w:val="hy-AM"/>
        </w:rPr>
        <w:tab/>
      </w:r>
      <w:r w:rsidRPr="003E2D06">
        <w:rPr>
          <w:rFonts w:ascii="GHEA Grapalat" w:eastAsia="Times New Roman" w:hAnsi="GHEA Grapalat" w:cs="Sylfaen"/>
          <w:sz w:val="20"/>
          <w:szCs w:val="24"/>
          <w:vertAlign w:val="superscript"/>
          <w:lang w:val="hy-AM"/>
        </w:rPr>
        <w:tab/>
      </w:r>
      <w:r w:rsidRPr="003E2D06">
        <w:rPr>
          <w:rFonts w:ascii="GHEA Grapalat" w:eastAsia="Times New Roman" w:hAnsi="GHEA Grapalat" w:cs="Sylfaen"/>
          <w:sz w:val="24"/>
          <w:szCs w:val="24"/>
          <w:vertAlign w:val="superscript"/>
          <w:lang w:val="hy-AM"/>
        </w:rPr>
        <w:t xml:space="preserve">                                              </w:t>
      </w:r>
      <w:r w:rsidRPr="003E2D06">
        <w:rPr>
          <w:rFonts w:ascii="GHEA Grapalat" w:eastAsia="Times New Roman" w:hAnsi="GHEA Grapalat" w:cs="Sylfaen"/>
          <w:sz w:val="20"/>
          <w:szCs w:val="24"/>
          <w:vertAlign w:val="superscript"/>
          <w:lang w:val="hy-AM"/>
        </w:rPr>
        <w:t>ստորագրություն</w:t>
      </w:r>
      <w:r w:rsidRPr="003E2D06">
        <w:rPr>
          <w:rFonts w:ascii="GHEA Grapalat" w:eastAsia="Times New Roman" w:hAnsi="GHEA Grapalat" w:cs="Sylfaen"/>
          <w:sz w:val="20"/>
          <w:szCs w:val="24"/>
          <w:lang w:val="hy-AM"/>
        </w:rPr>
        <w:t xml:space="preserve"> </w:t>
      </w:r>
    </w:p>
    <w:p w14:paraId="44D432FF" w14:textId="77777777" w:rsidR="003E2D06" w:rsidRPr="003E2D06" w:rsidRDefault="003E2D06" w:rsidP="003E2D06">
      <w:pPr>
        <w:spacing w:after="0" w:line="240" w:lineRule="auto"/>
        <w:jc w:val="right"/>
        <w:rPr>
          <w:rFonts w:ascii="GHEA Grapalat" w:eastAsia="Times New Roman" w:hAnsi="GHEA Grapalat" w:cs="Sylfaen"/>
          <w:sz w:val="20"/>
          <w:szCs w:val="24"/>
          <w:lang w:val="hy-AM"/>
        </w:rPr>
      </w:pPr>
    </w:p>
    <w:p w14:paraId="1BB5304A" w14:textId="77777777" w:rsidR="003E2D06" w:rsidRPr="003E2D06" w:rsidRDefault="003E2D06" w:rsidP="003E2D06">
      <w:pPr>
        <w:spacing w:after="0" w:line="240" w:lineRule="auto"/>
        <w:jc w:val="right"/>
        <w:rPr>
          <w:rFonts w:ascii="GHEA Grapalat" w:eastAsia="Times New Roman" w:hAnsi="GHEA Grapalat" w:cs="Sylfaen"/>
          <w:sz w:val="20"/>
          <w:szCs w:val="24"/>
          <w:lang w:val="hy-AM"/>
        </w:rPr>
      </w:pPr>
    </w:p>
    <w:p w14:paraId="110A3D95" w14:textId="77777777" w:rsidR="003E2D06" w:rsidRPr="003E2D06" w:rsidRDefault="003E2D06" w:rsidP="003E2D06">
      <w:pPr>
        <w:spacing w:after="0" w:line="240" w:lineRule="auto"/>
        <w:jc w:val="right"/>
        <w:rPr>
          <w:rFonts w:ascii="GHEA Grapalat" w:eastAsia="Times New Roman" w:hAnsi="GHEA Grapalat" w:cs="Arial"/>
          <w:sz w:val="20"/>
          <w:szCs w:val="24"/>
          <w:lang w:val="hy-AM"/>
        </w:rPr>
      </w:pPr>
      <w:r w:rsidRPr="003E2D06">
        <w:rPr>
          <w:rFonts w:ascii="GHEA Grapalat" w:eastAsia="Times New Roman" w:hAnsi="GHEA Grapalat" w:cs="Sylfaen"/>
          <w:sz w:val="20"/>
          <w:szCs w:val="24"/>
          <w:lang w:val="hy-AM"/>
        </w:rPr>
        <w:t>Կ</w:t>
      </w:r>
      <w:r w:rsidRPr="003E2D06">
        <w:rPr>
          <w:rFonts w:ascii="GHEA Grapalat" w:eastAsia="Times New Roman" w:hAnsi="GHEA Grapalat" w:cs="Arial"/>
          <w:sz w:val="20"/>
          <w:szCs w:val="24"/>
          <w:lang w:val="hy-AM"/>
        </w:rPr>
        <w:t xml:space="preserve">. </w:t>
      </w:r>
      <w:r w:rsidRPr="003E2D06">
        <w:rPr>
          <w:rFonts w:ascii="GHEA Grapalat" w:eastAsia="Times New Roman" w:hAnsi="GHEA Grapalat" w:cs="Sylfaen"/>
          <w:sz w:val="20"/>
          <w:szCs w:val="24"/>
          <w:lang w:val="hy-AM"/>
        </w:rPr>
        <w:t>Տ</w:t>
      </w:r>
      <w:r w:rsidRPr="003E2D06">
        <w:rPr>
          <w:rFonts w:ascii="GHEA Grapalat" w:eastAsia="Times New Roman" w:hAnsi="GHEA Grapalat" w:cs="Arial"/>
          <w:sz w:val="20"/>
          <w:szCs w:val="24"/>
          <w:lang w:val="hy-AM"/>
        </w:rPr>
        <w:t>.</w:t>
      </w:r>
      <w:r w:rsidRPr="003E2D06">
        <w:rPr>
          <w:rFonts w:ascii="GHEA Grapalat" w:eastAsia="Times New Roman" w:hAnsi="GHEA Grapalat" w:cs="Arial"/>
          <w:sz w:val="20"/>
          <w:szCs w:val="24"/>
          <w:lang w:val="hy-AM"/>
        </w:rPr>
        <w:tab/>
      </w:r>
      <w:r w:rsidRPr="003E2D06">
        <w:rPr>
          <w:rFonts w:ascii="GHEA Grapalat" w:eastAsia="Times New Roman" w:hAnsi="GHEA Grapalat" w:cs="Arial"/>
          <w:sz w:val="20"/>
          <w:szCs w:val="24"/>
          <w:lang w:val="hy-AM"/>
        </w:rPr>
        <w:tab/>
        <w:t xml:space="preserve"> </w:t>
      </w:r>
    </w:p>
    <w:p w14:paraId="50E94788" w14:textId="77777777" w:rsidR="003E2D06" w:rsidRPr="003E2D06" w:rsidRDefault="003E2D06" w:rsidP="003E2D06">
      <w:pPr>
        <w:spacing w:after="0" w:line="240" w:lineRule="auto"/>
        <w:jc w:val="right"/>
        <w:rPr>
          <w:rFonts w:ascii="GHEA Grapalat" w:eastAsia="Times New Roman" w:hAnsi="GHEA Grapalat" w:cs="Times New Roman"/>
          <w:sz w:val="20"/>
          <w:szCs w:val="24"/>
          <w:lang w:val="hy-AM"/>
        </w:rPr>
      </w:pPr>
    </w:p>
    <w:p w14:paraId="206A1469" w14:textId="77777777" w:rsidR="003E2D06" w:rsidRPr="003E2D06" w:rsidRDefault="003E2D06" w:rsidP="003E2D06">
      <w:pPr>
        <w:spacing w:after="0" w:line="240" w:lineRule="auto"/>
        <w:rPr>
          <w:rFonts w:ascii="GHEA Grapalat" w:eastAsia="Times New Roman" w:hAnsi="GHEA Grapalat" w:cs="Times New Roman"/>
          <w:i/>
          <w:sz w:val="16"/>
          <w:szCs w:val="16"/>
          <w:lang w:val="af-ZA" w:eastAsia="ru-RU"/>
        </w:rPr>
      </w:pPr>
    </w:p>
    <w:p w14:paraId="209DB81E" w14:textId="77777777" w:rsidR="003E2D06" w:rsidRPr="003E2D06" w:rsidRDefault="003E2D06" w:rsidP="003E2D06">
      <w:pPr>
        <w:spacing w:after="0" w:line="240" w:lineRule="auto"/>
        <w:jc w:val="right"/>
        <w:rPr>
          <w:rFonts w:ascii="GHEA Grapalat" w:eastAsia="Times New Roman" w:hAnsi="GHEA Grapalat" w:cs="Arial"/>
          <w:b/>
          <w:sz w:val="20"/>
          <w:szCs w:val="20"/>
          <w:lang w:val="hy-AM"/>
        </w:rPr>
      </w:pPr>
      <w:r w:rsidRPr="003E2D06">
        <w:rPr>
          <w:rFonts w:ascii="GHEA Grapalat" w:eastAsia="Times New Roman" w:hAnsi="GHEA Grapalat" w:cs="Times New Roman"/>
          <w:b/>
          <w:sz w:val="20"/>
          <w:szCs w:val="20"/>
          <w:lang w:val="hy-AM"/>
        </w:rPr>
        <w:t xml:space="preserve"> </w:t>
      </w:r>
      <w:r w:rsidRPr="003E2D06">
        <w:rPr>
          <w:rFonts w:ascii="GHEA Grapalat" w:eastAsia="Times New Roman" w:hAnsi="GHEA Grapalat" w:cs="Times New Roman"/>
          <w:b/>
          <w:sz w:val="20"/>
          <w:szCs w:val="20"/>
          <w:lang w:val="hy-AM"/>
        </w:rPr>
        <w:br w:type="page"/>
      </w:r>
      <w:r w:rsidRPr="003E2D06">
        <w:rPr>
          <w:rFonts w:ascii="GHEA Grapalat" w:eastAsia="Times New Roman" w:hAnsi="GHEA Grapalat" w:cs="Sylfaen"/>
          <w:b/>
          <w:sz w:val="20"/>
          <w:szCs w:val="20"/>
          <w:lang w:val="hy-AM"/>
        </w:rPr>
        <w:lastRenderedPageBreak/>
        <w:t>Հավելված</w:t>
      </w:r>
      <w:r w:rsidRPr="003E2D06">
        <w:rPr>
          <w:rFonts w:ascii="GHEA Grapalat" w:eastAsia="Times New Roman" w:hAnsi="GHEA Grapalat" w:cs="Arial"/>
          <w:b/>
          <w:sz w:val="20"/>
          <w:szCs w:val="20"/>
          <w:lang w:val="hy-AM"/>
        </w:rPr>
        <w:t xml:space="preserve"> 2</w:t>
      </w:r>
    </w:p>
    <w:p w14:paraId="5DAD24AC" w14:textId="77777777" w:rsidR="003E2D06" w:rsidRPr="003E2D06" w:rsidRDefault="003E2D06" w:rsidP="003E2D06">
      <w:pPr>
        <w:spacing w:after="0" w:line="240" w:lineRule="auto"/>
        <w:ind w:firstLine="567"/>
        <w:jc w:val="right"/>
        <w:rPr>
          <w:rFonts w:ascii="GHEA Grapalat" w:eastAsia="Times New Roman" w:hAnsi="GHEA Grapalat" w:cs="Arial"/>
          <w:b/>
          <w:sz w:val="20"/>
          <w:szCs w:val="20"/>
          <w:lang w:val="hy-AM"/>
        </w:rPr>
      </w:pP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0"/>
          <w:szCs w:val="20"/>
          <w:lang w:val="hy-AM"/>
        </w:rPr>
        <w:t>ԳՀԱՊՁԲ-15/15-2021-1-ԴԲԳԳԿ</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0"/>
          <w:szCs w:val="20"/>
          <w:lang w:val="es-ES"/>
        </w:rPr>
        <w:t xml:space="preserve">  </w:t>
      </w:r>
      <w:r w:rsidRPr="003E2D06">
        <w:rPr>
          <w:rFonts w:ascii="GHEA Grapalat" w:eastAsia="Times New Roman" w:hAnsi="GHEA Grapalat" w:cs="Sylfaen"/>
          <w:b/>
          <w:sz w:val="20"/>
          <w:szCs w:val="20"/>
          <w:lang w:val="hy-AM"/>
        </w:rPr>
        <w:t>ծածկագրով</w:t>
      </w:r>
    </w:p>
    <w:p w14:paraId="5664C927" w14:textId="77777777" w:rsidR="003E2D06" w:rsidRPr="003E2D06" w:rsidRDefault="003E2D06" w:rsidP="003E2D06">
      <w:pPr>
        <w:spacing w:after="0" w:line="240" w:lineRule="auto"/>
        <w:ind w:firstLine="567"/>
        <w:jc w:val="right"/>
        <w:rPr>
          <w:rFonts w:ascii="GHEA Grapalat" w:eastAsia="Times New Roman" w:hAnsi="GHEA Grapalat" w:cs="Arial"/>
          <w:b/>
          <w:sz w:val="20"/>
          <w:szCs w:val="20"/>
          <w:lang w:val="hy-AM"/>
        </w:rPr>
      </w:pPr>
      <w:r w:rsidRPr="003E2D06">
        <w:rPr>
          <w:rFonts w:ascii="GHEA Grapalat" w:eastAsia="Times New Roman" w:hAnsi="GHEA Grapalat" w:cs="Sylfaen"/>
          <w:sz w:val="20"/>
          <w:szCs w:val="20"/>
          <w:lang w:val="hy-AM"/>
        </w:rPr>
        <w:t>գնանշման հարցման</w:t>
      </w:r>
      <w:r w:rsidRPr="003E2D06">
        <w:rPr>
          <w:rFonts w:ascii="GHEA Grapalat" w:eastAsia="Times New Roman" w:hAnsi="GHEA Grapalat" w:cs="Arial"/>
          <w:sz w:val="16"/>
          <w:szCs w:val="16"/>
          <w:lang w:val="es-ES"/>
        </w:rPr>
        <w:t xml:space="preserve"> </w:t>
      </w:r>
      <w:r w:rsidRPr="003E2D06">
        <w:rPr>
          <w:rFonts w:ascii="GHEA Grapalat" w:eastAsia="Times New Roman" w:hAnsi="GHEA Grapalat" w:cs="Sylfaen"/>
          <w:b/>
          <w:sz w:val="20"/>
          <w:szCs w:val="20"/>
          <w:lang w:val="hy-AM"/>
        </w:rPr>
        <w:t>հրավերի</w:t>
      </w:r>
    </w:p>
    <w:p w14:paraId="7385C1DE" w14:textId="77777777" w:rsidR="003E2D06" w:rsidRPr="003E2D06" w:rsidRDefault="003E2D06" w:rsidP="003E2D06">
      <w:pPr>
        <w:spacing w:after="0" w:line="240" w:lineRule="auto"/>
        <w:rPr>
          <w:rFonts w:ascii="GHEA Grapalat" w:eastAsia="Times New Roman" w:hAnsi="GHEA Grapalat" w:cs="Times New Roman"/>
          <w:sz w:val="24"/>
          <w:szCs w:val="24"/>
          <w:lang w:val="hy-AM"/>
        </w:rPr>
      </w:pPr>
    </w:p>
    <w:p w14:paraId="6D6B66A5" w14:textId="77777777" w:rsidR="003E2D06" w:rsidRPr="003E2D06" w:rsidRDefault="003E2D06" w:rsidP="003E2D06">
      <w:pPr>
        <w:spacing w:after="0" w:line="240" w:lineRule="auto"/>
        <w:ind w:firstLine="567"/>
        <w:jc w:val="center"/>
        <w:rPr>
          <w:rFonts w:ascii="GHEA Grapalat" w:eastAsia="Times New Roman" w:hAnsi="GHEA Grapalat" w:cs="Times New Roman"/>
          <w:sz w:val="20"/>
          <w:szCs w:val="24"/>
          <w:lang w:val="hy-AM"/>
        </w:rPr>
      </w:pPr>
    </w:p>
    <w:p w14:paraId="4C4DB1AA" w14:textId="77777777" w:rsidR="003E2D06" w:rsidRPr="003E2D06" w:rsidRDefault="003E2D06" w:rsidP="003E2D06">
      <w:pPr>
        <w:spacing w:after="0" w:line="240" w:lineRule="auto"/>
        <w:ind w:left="-66"/>
        <w:jc w:val="center"/>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hy-AM"/>
        </w:rPr>
        <w:t>Գ Ն Ա Յ Ի Ն   Ա Ռ Ա Ջ Ա Ր Կ</w:t>
      </w:r>
    </w:p>
    <w:p w14:paraId="5BA5ABFC" w14:textId="77777777" w:rsidR="003E2D06" w:rsidRPr="003E2D06" w:rsidRDefault="003E2D06" w:rsidP="003E2D06">
      <w:pPr>
        <w:spacing w:after="0" w:line="240" w:lineRule="auto"/>
        <w:ind w:firstLine="567"/>
        <w:rPr>
          <w:rFonts w:ascii="GHEA Grapalat" w:eastAsia="Times New Roman" w:hAnsi="GHEA Grapalat" w:cs="Times New Roman"/>
          <w:sz w:val="24"/>
          <w:szCs w:val="24"/>
          <w:lang w:val="hy-AM"/>
        </w:rPr>
      </w:pPr>
    </w:p>
    <w:p w14:paraId="7DC3CB98" w14:textId="77777777" w:rsidR="003E2D06" w:rsidRPr="003E2D06" w:rsidRDefault="003E2D06" w:rsidP="003E2D06">
      <w:pPr>
        <w:spacing w:after="0" w:line="240" w:lineRule="auto"/>
        <w:ind w:firstLine="567"/>
        <w:jc w:val="both"/>
        <w:rPr>
          <w:rFonts w:ascii="GHEA Grapalat" w:eastAsia="Times New Roman" w:hAnsi="GHEA Grapalat" w:cs="Arial"/>
          <w:sz w:val="24"/>
          <w:szCs w:val="24"/>
          <w:lang w:val="hy-AM"/>
        </w:rPr>
      </w:pPr>
      <w:r w:rsidRPr="003E2D06">
        <w:rPr>
          <w:rFonts w:ascii="GHEA Grapalat" w:eastAsia="Times New Roman" w:hAnsi="GHEA Grapalat" w:cs="Arial"/>
          <w:sz w:val="20"/>
          <w:szCs w:val="20"/>
          <w:lang w:val="es-ES"/>
        </w:rPr>
        <w:t xml:space="preserve">Ուսումնասիրելով </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4"/>
          <w:szCs w:val="24"/>
          <w:lang w:val="hy-AM"/>
        </w:rPr>
        <w:t>ԳՀԱՊՁԲ-15/15-2021-1-ԴԲԳԳԿ</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4"/>
          <w:szCs w:val="24"/>
          <w:lang w:val="es-ES"/>
        </w:rPr>
        <w:t xml:space="preserve">  </w:t>
      </w:r>
      <w:r w:rsidRPr="003E2D06">
        <w:rPr>
          <w:rFonts w:ascii="GHEA Grapalat" w:eastAsia="Times New Roman" w:hAnsi="GHEA Grapalat" w:cs="Arial"/>
          <w:sz w:val="20"/>
          <w:szCs w:val="20"/>
          <w:lang w:val="es-ES"/>
        </w:rPr>
        <w:t xml:space="preserve">ծածկագրով </w:t>
      </w:r>
      <w:r w:rsidRPr="003E2D06">
        <w:rPr>
          <w:rFonts w:ascii="GHEA Grapalat" w:eastAsia="Times New Roman" w:hAnsi="GHEA Grapalat" w:cs="Arial"/>
          <w:sz w:val="20"/>
          <w:szCs w:val="20"/>
          <w:lang w:val="hy-AM"/>
        </w:rPr>
        <w:t>գնանշման հարցման</w:t>
      </w:r>
      <w:r w:rsidRPr="003E2D06">
        <w:rPr>
          <w:rFonts w:ascii="GHEA Grapalat" w:eastAsia="Times New Roman" w:hAnsi="GHEA Grapalat" w:cs="Arial"/>
          <w:sz w:val="20"/>
          <w:szCs w:val="20"/>
          <w:lang w:val="es-ES"/>
        </w:rPr>
        <w:t xml:space="preserve"> հրավերը, այդ թվում կնքվելիք  պայմանագրի նախագիծը</w:t>
      </w:r>
      <w:r w:rsidRPr="003E2D06">
        <w:rPr>
          <w:rFonts w:ascii="GHEA Grapalat" w:eastAsia="Times New Roman" w:hAnsi="GHEA Grapalat" w:cs="Arial"/>
          <w:sz w:val="24"/>
          <w:szCs w:val="24"/>
          <w:lang w:val="hy-AM"/>
        </w:rPr>
        <w:t xml:space="preserve">, </w:t>
      </w:r>
      <w:r w:rsidRPr="003E2D06">
        <w:rPr>
          <w:rFonts w:ascii="GHEA Grapalat" w:eastAsia="Times New Roman" w:hAnsi="GHEA Grapalat" w:cs="Times New Roman"/>
          <w:sz w:val="20"/>
          <w:szCs w:val="24"/>
          <w:u w:val="single"/>
          <w:lang w:val="hy-AM"/>
        </w:rPr>
        <w:t xml:space="preserve">                  </w:t>
      </w:r>
      <w:r w:rsidRPr="003E2D06">
        <w:rPr>
          <w:rFonts w:ascii="GHEA Grapalat" w:eastAsia="Times New Roman" w:hAnsi="GHEA Grapalat" w:cs="Times New Roman"/>
          <w:sz w:val="20"/>
          <w:szCs w:val="24"/>
          <w:u w:val="single"/>
          <w:lang w:val="hy-AM"/>
        </w:rPr>
        <w:tab/>
      </w:r>
      <w:r w:rsidRPr="003E2D06">
        <w:rPr>
          <w:rFonts w:ascii="GHEA Grapalat" w:eastAsia="Times New Roman" w:hAnsi="GHEA Grapalat" w:cs="Times New Roman"/>
          <w:sz w:val="20"/>
          <w:szCs w:val="24"/>
          <w:u w:val="single"/>
          <w:lang w:val="hy-AM"/>
        </w:rPr>
        <w:tab/>
      </w:r>
      <w:r w:rsidRPr="003E2D06">
        <w:rPr>
          <w:rFonts w:ascii="GHEA Grapalat" w:eastAsia="Times New Roman" w:hAnsi="GHEA Grapalat" w:cs="Times New Roman"/>
          <w:sz w:val="20"/>
          <w:szCs w:val="24"/>
          <w:u w:val="single"/>
          <w:lang w:val="hy-AM"/>
        </w:rPr>
        <w:tab/>
      </w:r>
      <w:r w:rsidRPr="003E2D06">
        <w:rPr>
          <w:rFonts w:ascii="GHEA Grapalat" w:eastAsia="Times New Roman" w:hAnsi="GHEA Grapalat" w:cs="Times New Roman"/>
          <w:sz w:val="20"/>
          <w:szCs w:val="24"/>
          <w:u w:val="single"/>
          <w:lang w:val="hy-AM"/>
        </w:rPr>
        <w:tab/>
        <w:t xml:space="preserve">     </w:t>
      </w:r>
      <w:r w:rsidRPr="003E2D06">
        <w:rPr>
          <w:rFonts w:ascii="GHEA Grapalat" w:eastAsia="Times New Roman" w:hAnsi="GHEA Grapalat" w:cs="Times New Roman"/>
          <w:sz w:val="20"/>
          <w:szCs w:val="24"/>
          <w:u w:val="single"/>
          <w:lang w:val="hy-AM"/>
        </w:rPr>
        <w:tab/>
      </w:r>
      <w:r w:rsidRPr="003E2D06">
        <w:rPr>
          <w:rFonts w:ascii="GHEA Grapalat" w:eastAsia="Times New Roman" w:hAnsi="GHEA Grapalat" w:cs="Times New Roman"/>
          <w:sz w:val="20"/>
          <w:szCs w:val="24"/>
          <w:u w:val="single"/>
          <w:lang w:val="hy-AM"/>
        </w:rPr>
        <w:tab/>
        <w:t xml:space="preserve">           </w:t>
      </w:r>
      <w:r w:rsidRPr="003E2D06">
        <w:rPr>
          <w:rFonts w:ascii="GHEA Grapalat" w:eastAsia="Times New Roman" w:hAnsi="GHEA Grapalat" w:cs="Arial"/>
          <w:sz w:val="20"/>
          <w:szCs w:val="20"/>
          <w:lang w:val="es-ES"/>
        </w:rPr>
        <w:t>-ն առաջարկում է</w:t>
      </w:r>
      <w:r w:rsidRPr="003E2D06">
        <w:rPr>
          <w:rFonts w:ascii="GHEA Grapalat" w:eastAsia="Times New Roman" w:hAnsi="GHEA Grapalat" w:cs="Arial"/>
          <w:sz w:val="24"/>
          <w:szCs w:val="24"/>
          <w:lang w:val="hy-AM"/>
        </w:rPr>
        <w:t xml:space="preserve">   </w:t>
      </w:r>
    </w:p>
    <w:p w14:paraId="5B667962" w14:textId="77777777" w:rsidR="003E2D06" w:rsidRPr="003E2D06" w:rsidRDefault="003E2D06" w:rsidP="003E2D06">
      <w:pPr>
        <w:spacing w:after="0" w:line="240" w:lineRule="auto"/>
        <w:ind w:firstLine="567"/>
        <w:jc w:val="both"/>
        <w:rPr>
          <w:rFonts w:ascii="GHEA Grapalat" w:eastAsia="Times New Roman" w:hAnsi="GHEA Grapalat" w:cs="Arial"/>
          <w:sz w:val="24"/>
          <w:szCs w:val="24"/>
        </w:rPr>
      </w:pPr>
      <w:bookmarkStart w:id="16" w:name="_Hlk23147299"/>
      <w:r w:rsidRPr="003E2D06">
        <w:rPr>
          <w:rFonts w:ascii="GHEA Grapalat" w:eastAsia="Times New Roman" w:hAnsi="GHEA Grapalat" w:cs="Sylfaen"/>
          <w:sz w:val="24"/>
          <w:szCs w:val="24"/>
          <w:vertAlign w:val="superscript"/>
          <w:lang w:val="hy-AM"/>
        </w:rPr>
        <w:t xml:space="preserve">                                                                                     մասնակցի անվանումը</w:t>
      </w:r>
    </w:p>
    <w:bookmarkEnd w:id="16"/>
    <w:p w14:paraId="054B857D" w14:textId="77777777" w:rsidR="003E2D06" w:rsidRPr="003E2D06" w:rsidRDefault="003E2D06" w:rsidP="003E2D06">
      <w:pPr>
        <w:spacing w:after="0" w:line="240" w:lineRule="auto"/>
        <w:jc w:val="both"/>
        <w:rPr>
          <w:rFonts w:ascii="GHEA Grapalat" w:eastAsia="Times New Roman" w:hAnsi="GHEA Grapalat" w:cs="Times New Roman"/>
          <w:sz w:val="20"/>
          <w:szCs w:val="24"/>
          <w:lang w:val="hy-AM"/>
        </w:rPr>
      </w:pPr>
      <w:r w:rsidRPr="003E2D06">
        <w:rPr>
          <w:rFonts w:ascii="GHEA Grapalat" w:eastAsia="Times New Roman" w:hAnsi="GHEA Grapalat" w:cs="Arial"/>
          <w:sz w:val="20"/>
          <w:szCs w:val="20"/>
          <w:lang w:val="es-ES"/>
        </w:rPr>
        <w:t>պայմանագիրը կատարել ներքոհիշյալ ընդհանուր գներով.</w:t>
      </w:r>
    </w:p>
    <w:p w14:paraId="3D4CBA91" w14:textId="77777777" w:rsidR="003E2D06" w:rsidRPr="003E2D06" w:rsidRDefault="003E2D06" w:rsidP="003E2D06">
      <w:pPr>
        <w:spacing w:after="0" w:line="240" w:lineRule="auto"/>
        <w:jc w:val="center"/>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0"/>
          <w:lang w:val="es-ES"/>
        </w:rPr>
        <w:t xml:space="preserve">                                                                                                                                   </w:t>
      </w:r>
      <w:r w:rsidRPr="003E2D06">
        <w:rPr>
          <w:rFonts w:ascii="GHEA Grapalat" w:eastAsia="Times New Roman" w:hAnsi="GHEA Grapalat" w:cs="Times New Roman"/>
          <w:sz w:val="20"/>
          <w:szCs w:val="24"/>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3E2D06" w:rsidRPr="00582EDE" w14:paraId="3088551D" w14:textId="77777777" w:rsidTr="00582EDE">
        <w:trPr>
          <w:cantSplit/>
          <w:trHeight w:val="916"/>
          <w:jc w:val="center"/>
        </w:trPr>
        <w:tc>
          <w:tcPr>
            <w:tcW w:w="1136" w:type="dxa"/>
            <w:tcBorders>
              <w:top w:val="single" w:sz="4" w:space="0" w:color="auto"/>
              <w:left w:val="single" w:sz="4" w:space="0" w:color="auto"/>
              <w:right w:val="single" w:sz="4" w:space="0" w:color="auto"/>
            </w:tcBorders>
            <w:vAlign w:val="center"/>
          </w:tcPr>
          <w:p w14:paraId="439E2252"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r w:rsidRPr="003E2D06">
              <w:rPr>
                <w:rFonts w:ascii="GHEA Grapalat" w:eastAsia="Times New Roman" w:hAnsi="GHEA Grapalat" w:cs="Times New Roman"/>
                <w:b/>
                <w:bCs/>
                <w:sz w:val="16"/>
                <w:szCs w:val="18"/>
                <w:lang w:val="es-ES"/>
              </w:rPr>
              <w:t>Չափա-</w:t>
            </w:r>
          </w:p>
          <w:p w14:paraId="24976EDF" w14:textId="77777777" w:rsidR="003E2D06" w:rsidRPr="003E2D06" w:rsidRDefault="003E2D06" w:rsidP="003E2D06">
            <w:pPr>
              <w:spacing w:after="0" w:line="240" w:lineRule="auto"/>
              <w:jc w:val="center"/>
              <w:rPr>
                <w:rFonts w:ascii="GHEA Grapalat" w:eastAsia="Times New Roman" w:hAnsi="GHEA Grapalat" w:cs="Times New Roman"/>
                <w:b/>
                <w:bCs/>
                <w:sz w:val="16"/>
                <w:szCs w:val="24"/>
                <w:lang w:val="es-ES"/>
              </w:rPr>
            </w:pPr>
            <w:r w:rsidRPr="003E2D06">
              <w:rPr>
                <w:rFonts w:ascii="GHEA Grapalat" w:eastAsia="Times New Roman" w:hAnsi="GHEA Grapalat" w:cs="Times New Roma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08514A3"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r w:rsidRPr="003E2D06">
              <w:rPr>
                <w:rFonts w:ascii="GHEA Grapalat" w:eastAsia="Times New Roman" w:hAnsi="GHEA Grapalat" w:cs="Times New Roma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6C7590D2"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hy-AM"/>
              </w:rPr>
            </w:pPr>
            <w:r w:rsidRPr="003E2D06">
              <w:rPr>
                <w:rFonts w:ascii="GHEA Grapalat" w:eastAsia="Times New Roman" w:hAnsi="GHEA Grapalat" w:cs="Times New Roman"/>
                <w:b/>
                <w:bCs/>
                <w:sz w:val="16"/>
                <w:szCs w:val="18"/>
                <w:lang w:val="hy-AM"/>
              </w:rPr>
              <w:t>Ա</w:t>
            </w:r>
            <w:r w:rsidRPr="003E2D06">
              <w:rPr>
                <w:rFonts w:ascii="GHEA Grapalat" w:eastAsia="Times New Roman" w:hAnsi="GHEA Grapalat" w:cs="Times New Roman"/>
                <w:b/>
                <w:bCs/>
                <w:sz w:val="16"/>
                <w:szCs w:val="18"/>
                <w:lang w:val="es-ES"/>
              </w:rPr>
              <w:t>րժեք</w:t>
            </w:r>
          </w:p>
          <w:p w14:paraId="7541BFCC" w14:textId="77777777" w:rsidR="003E2D06" w:rsidRPr="003E2D06" w:rsidRDefault="003E2D06" w:rsidP="003E2D06">
            <w:pPr>
              <w:spacing w:after="0" w:line="240" w:lineRule="auto"/>
              <w:jc w:val="center"/>
              <w:rPr>
                <w:rFonts w:ascii="GHEA Grapalat" w:eastAsia="Times New Roman" w:hAnsi="GHEA Grapalat" w:cs="Sylfaen"/>
                <w:sz w:val="16"/>
                <w:szCs w:val="16"/>
                <w:lang w:val="hy-AM"/>
              </w:rPr>
            </w:pPr>
            <w:r w:rsidRPr="003E2D06">
              <w:rPr>
                <w:rFonts w:ascii="GHEA Grapalat" w:eastAsia="Times New Roman" w:hAnsi="GHEA Grapalat" w:cs="Sylfaen"/>
                <w:sz w:val="16"/>
                <w:szCs w:val="16"/>
                <w:lang w:val="af-ZA"/>
              </w:rPr>
              <w:t>(ինքնարժեքի և կանխատեսվող շահույթի հանրագումարը)</w:t>
            </w:r>
          </w:p>
          <w:p w14:paraId="7667EA85"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r w:rsidRPr="003E2D06">
              <w:rPr>
                <w:rFonts w:ascii="GHEA Grapalat" w:eastAsia="Times New Roman" w:hAnsi="GHEA Grapalat" w:cs="Times New Roma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9CE270"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r w:rsidRPr="003E2D06">
              <w:rPr>
                <w:rFonts w:ascii="GHEA Grapalat" w:eastAsia="Times New Roman" w:hAnsi="GHEA Grapalat" w:cs="Times New Roman"/>
                <w:b/>
                <w:bCs/>
                <w:sz w:val="16"/>
                <w:szCs w:val="18"/>
                <w:lang w:val="es-ES"/>
              </w:rPr>
              <w:t>ԱԱՀ**</w:t>
            </w:r>
          </w:p>
          <w:p w14:paraId="1CA78861"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r w:rsidRPr="003E2D06">
              <w:rPr>
                <w:rFonts w:ascii="GHEA Grapalat" w:eastAsia="Times New Roman" w:hAnsi="GHEA Grapalat" w:cs="Times New Roma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6227B2B9"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r w:rsidRPr="003E2D06">
              <w:rPr>
                <w:rFonts w:ascii="GHEA Grapalat" w:eastAsia="Times New Roman" w:hAnsi="GHEA Grapalat" w:cs="Times New Roman"/>
                <w:b/>
                <w:bCs/>
                <w:sz w:val="16"/>
                <w:szCs w:val="18"/>
                <w:lang w:val="es-ES"/>
              </w:rPr>
              <w:t>Ընդհանուր գինը</w:t>
            </w:r>
          </w:p>
          <w:p w14:paraId="280059F8" w14:textId="77777777" w:rsidR="003E2D06" w:rsidRPr="003E2D06" w:rsidRDefault="003E2D06" w:rsidP="003E2D06">
            <w:pPr>
              <w:spacing w:after="0" w:line="240" w:lineRule="auto"/>
              <w:jc w:val="center"/>
              <w:rPr>
                <w:rFonts w:ascii="GHEA Grapalat" w:eastAsia="Times New Roman" w:hAnsi="GHEA Grapalat" w:cs="Times New Roman"/>
                <w:b/>
                <w:bCs/>
                <w:sz w:val="16"/>
                <w:szCs w:val="18"/>
                <w:lang w:val="es-ES"/>
              </w:rPr>
            </w:pPr>
            <w:r w:rsidRPr="003E2D06">
              <w:rPr>
                <w:rFonts w:ascii="GHEA Grapalat" w:eastAsia="Times New Roman" w:hAnsi="GHEA Grapalat" w:cs="Times New Roman"/>
                <w:b/>
                <w:bCs/>
                <w:sz w:val="16"/>
                <w:szCs w:val="18"/>
                <w:lang w:val="es-ES"/>
              </w:rPr>
              <w:t xml:space="preserve"> /տառերով և թվերով/</w:t>
            </w:r>
          </w:p>
        </w:tc>
      </w:tr>
      <w:tr w:rsidR="003E2D06" w:rsidRPr="003E2D06" w14:paraId="5B07401D" w14:textId="77777777" w:rsidTr="00582ED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9360117" w14:textId="77777777" w:rsidR="003E2D06" w:rsidRPr="003E2D06" w:rsidRDefault="003E2D06" w:rsidP="003E2D06">
            <w:pPr>
              <w:spacing w:after="0" w:line="240" w:lineRule="auto"/>
              <w:jc w:val="center"/>
              <w:rPr>
                <w:rFonts w:ascii="GHEA Grapalat" w:eastAsia="Times New Roman" w:hAnsi="GHEA Grapalat" w:cs="Times New Roman"/>
                <w:b/>
                <w:i/>
                <w:sz w:val="16"/>
                <w:szCs w:val="24"/>
                <w:lang w:val="es-ES"/>
              </w:rPr>
            </w:pPr>
            <w:r w:rsidRPr="003E2D06">
              <w:rPr>
                <w:rFonts w:ascii="GHEA Grapalat" w:eastAsia="Times New Roman" w:hAnsi="GHEA Grapalat" w:cs="Times New Roman"/>
                <w:b/>
                <w:i/>
                <w:sz w:val="16"/>
                <w:szCs w:val="24"/>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27D4BB1B" w14:textId="77777777" w:rsidR="003E2D06" w:rsidRPr="003E2D06" w:rsidRDefault="003E2D06" w:rsidP="003E2D06">
            <w:pPr>
              <w:spacing w:after="0" w:line="240" w:lineRule="auto"/>
              <w:jc w:val="center"/>
              <w:rPr>
                <w:rFonts w:ascii="GHEA Grapalat" w:eastAsia="Times New Roman" w:hAnsi="GHEA Grapalat" w:cs="Times New Roman"/>
                <w:b/>
                <w:i/>
                <w:sz w:val="16"/>
                <w:szCs w:val="24"/>
                <w:lang w:val="es-ES"/>
              </w:rPr>
            </w:pPr>
            <w:r w:rsidRPr="003E2D06">
              <w:rPr>
                <w:rFonts w:ascii="GHEA Grapalat" w:eastAsia="Times New Roman" w:hAnsi="GHEA Grapalat" w:cs="Times New Roman"/>
                <w:b/>
                <w:i/>
                <w:sz w:val="16"/>
                <w:szCs w:val="24"/>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271AB614" w14:textId="77777777" w:rsidR="003E2D06" w:rsidRPr="003E2D06" w:rsidRDefault="003E2D06" w:rsidP="003E2D06">
            <w:pPr>
              <w:spacing w:after="0" w:line="240" w:lineRule="auto"/>
              <w:jc w:val="center"/>
              <w:rPr>
                <w:rFonts w:ascii="GHEA Grapalat" w:eastAsia="Times New Roman" w:hAnsi="GHEA Grapalat" w:cs="Times New Roman"/>
                <w:i/>
                <w:sz w:val="16"/>
                <w:szCs w:val="24"/>
                <w:lang w:val="es-ES"/>
              </w:rPr>
            </w:pPr>
            <w:r w:rsidRPr="003E2D06">
              <w:rPr>
                <w:rFonts w:ascii="GHEA Grapalat" w:eastAsia="Times New Roman" w:hAnsi="GHEA Grapalat" w:cs="Times New Roman"/>
                <w:b/>
                <w:i/>
                <w:sz w:val="16"/>
                <w:szCs w:val="24"/>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46C7EABE" w14:textId="77777777" w:rsidR="003E2D06" w:rsidRPr="003E2D06" w:rsidRDefault="003E2D06" w:rsidP="003E2D06">
            <w:pPr>
              <w:spacing w:after="0" w:line="240" w:lineRule="auto"/>
              <w:jc w:val="center"/>
              <w:rPr>
                <w:rFonts w:ascii="GHEA Grapalat" w:eastAsia="Times New Roman" w:hAnsi="GHEA Grapalat" w:cs="Times New Roman"/>
                <w:i/>
                <w:sz w:val="16"/>
                <w:szCs w:val="24"/>
                <w:lang w:val="hy-AM"/>
              </w:rPr>
            </w:pPr>
            <w:r w:rsidRPr="003E2D06">
              <w:rPr>
                <w:rFonts w:ascii="GHEA Grapalat" w:eastAsia="Times New Roman" w:hAnsi="GHEA Grapalat" w:cs="Times New Roman"/>
                <w:b/>
                <w:i/>
                <w:sz w:val="16"/>
                <w:szCs w:val="24"/>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7E854DD1" w14:textId="77777777" w:rsidR="003E2D06" w:rsidRPr="003E2D06" w:rsidRDefault="003E2D06" w:rsidP="003E2D06">
            <w:pPr>
              <w:spacing w:after="0" w:line="240" w:lineRule="auto"/>
              <w:jc w:val="center"/>
              <w:rPr>
                <w:rFonts w:ascii="GHEA Grapalat" w:eastAsia="Times New Roman" w:hAnsi="GHEA Grapalat" w:cs="Times New Roman"/>
                <w:i/>
                <w:sz w:val="16"/>
                <w:szCs w:val="24"/>
                <w:lang w:val="es-ES"/>
              </w:rPr>
            </w:pPr>
            <w:r w:rsidRPr="003E2D06">
              <w:rPr>
                <w:rFonts w:ascii="GHEA Grapalat" w:eastAsia="Times New Roman" w:hAnsi="GHEA Grapalat" w:cs="Times New Roman"/>
                <w:b/>
                <w:i/>
                <w:sz w:val="16"/>
                <w:szCs w:val="24"/>
                <w:lang w:val="hy-AM"/>
              </w:rPr>
              <w:t>5</w:t>
            </w:r>
            <w:r w:rsidRPr="003E2D06">
              <w:rPr>
                <w:rFonts w:ascii="GHEA Grapalat" w:eastAsia="Times New Roman" w:hAnsi="GHEA Grapalat" w:cs="Times New Roman"/>
                <w:b/>
                <w:i/>
                <w:sz w:val="16"/>
                <w:szCs w:val="24"/>
                <w:lang w:val="es-ES"/>
              </w:rPr>
              <w:t>=3+4</w:t>
            </w:r>
          </w:p>
        </w:tc>
      </w:tr>
      <w:tr w:rsidR="003E2D06" w:rsidRPr="00582EDE" w14:paraId="23CED7C4" w14:textId="77777777" w:rsidTr="00582ED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3375AC" w14:textId="77777777" w:rsidR="003E2D06" w:rsidRPr="003E2D06" w:rsidRDefault="003E2D06" w:rsidP="003E2D06">
            <w:pPr>
              <w:spacing w:after="0" w:line="240" w:lineRule="auto"/>
              <w:jc w:val="center"/>
              <w:rPr>
                <w:rFonts w:ascii="GHEA Grapalat" w:eastAsia="Times New Roman" w:hAnsi="GHEA Grapalat" w:cs="Times New Roman"/>
                <w:b/>
                <w:bCs/>
                <w:sz w:val="18"/>
                <w:szCs w:val="24"/>
                <w:lang w:val="es-ES"/>
              </w:rPr>
            </w:pPr>
            <w:r w:rsidRPr="003E2D06">
              <w:rPr>
                <w:rFonts w:ascii="GHEA Grapalat" w:eastAsia="Times New Roman" w:hAnsi="GHEA Grapalat" w:cs="Times New Roman"/>
                <w:b/>
                <w:bCs/>
                <w:sz w:val="18"/>
                <w:szCs w:val="24"/>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13618DC" w14:textId="77777777" w:rsidR="003E2D06" w:rsidRPr="003E2D06" w:rsidRDefault="003E2D06" w:rsidP="003E2D06">
            <w:pPr>
              <w:spacing w:after="0" w:line="240" w:lineRule="auto"/>
              <w:rPr>
                <w:rFonts w:ascii="GHEA Grapalat" w:eastAsia="Times New Roman" w:hAnsi="GHEA Grapalat" w:cs="Times New Roman"/>
                <w:sz w:val="18"/>
                <w:szCs w:val="24"/>
                <w:lang w:val="es-ES"/>
              </w:rPr>
            </w:pPr>
            <w:r w:rsidRPr="003E2D06">
              <w:rPr>
                <w:rFonts w:ascii="GHEA Grapalat" w:eastAsia="Times New Roman" w:hAnsi="GHEA Grapalat" w:cs="Times New Roman"/>
                <w:sz w:val="20"/>
                <w:szCs w:val="24"/>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3646D70" w14:textId="77777777" w:rsidR="003E2D06" w:rsidRPr="003E2D06" w:rsidRDefault="003E2D06" w:rsidP="003E2D06">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C74066" w14:textId="77777777" w:rsidR="003E2D06" w:rsidRPr="003E2D06" w:rsidRDefault="003E2D06" w:rsidP="003E2D06">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E534F" w14:textId="77777777" w:rsidR="003E2D06" w:rsidRPr="003E2D06" w:rsidRDefault="003E2D06" w:rsidP="003E2D06">
            <w:pPr>
              <w:spacing w:after="0" w:line="240" w:lineRule="auto"/>
              <w:jc w:val="center"/>
              <w:rPr>
                <w:rFonts w:ascii="GHEA Grapalat" w:eastAsia="Times New Roman" w:hAnsi="GHEA Grapalat" w:cs="Times New Roman"/>
                <w:sz w:val="24"/>
                <w:szCs w:val="24"/>
                <w:lang w:val="es-ES"/>
              </w:rPr>
            </w:pPr>
          </w:p>
        </w:tc>
      </w:tr>
      <w:tr w:rsidR="003E2D06" w:rsidRPr="00582EDE" w14:paraId="0C5CDF14" w14:textId="77777777" w:rsidTr="00582ED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51383A6A" w14:textId="77777777" w:rsidR="003E2D06" w:rsidRPr="003E2D06" w:rsidRDefault="003E2D06" w:rsidP="003E2D06">
            <w:pPr>
              <w:spacing w:after="0" w:line="240" w:lineRule="auto"/>
              <w:jc w:val="center"/>
              <w:rPr>
                <w:rFonts w:ascii="GHEA Grapalat" w:eastAsia="Times New Roman" w:hAnsi="GHEA Grapalat" w:cs="Times New Roman"/>
                <w:b/>
                <w:bCs/>
                <w:sz w:val="18"/>
                <w:szCs w:val="24"/>
                <w:lang w:val="es-ES"/>
              </w:rPr>
            </w:pPr>
            <w:r w:rsidRPr="003E2D06">
              <w:rPr>
                <w:rFonts w:ascii="GHEA Grapalat" w:eastAsia="Times New Roman" w:hAnsi="GHEA Grapalat" w:cs="Times New Roman"/>
                <w:b/>
                <w:bCs/>
                <w:sz w:val="18"/>
                <w:szCs w:val="24"/>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525E7E5" w14:textId="77777777" w:rsidR="003E2D06" w:rsidRPr="003E2D06" w:rsidRDefault="003E2D06" w:rsidP="003E2D06">
            <w:pPr>
              <w:spacing w:after="0" w:line="240" w:lineRule="auto"/>
              <w:rPr>
                <w:rFonts w:ascii="GHEA Grapalat" w:eastAsia="Times New Roman" w:hAnsi="GHEA Grapalat" w:cs="Times New Roman"/>
                <w:sz w:val="18"/>
                <w:szCs w:val="24"/>
                <w:lang w:val="es-ES"/>
              </w:rPr>
            </w:pPr>
            <w:r w:rsidRPr="003E2D06">
              <w:rPr>
                <w:rFonts w:ascii="GHEA Grapalat" w:eastAsia="Times New Roman" w:hAnsi="GHEA Grapalat" w:cs="Times New Roman"/>
                <w:sz w:val="20"/>
                <w:szCs w:val="24"/>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A3E31E7" w14:textId="77777777" w:rsidR="003E2D06" w:rsidRPr="003E2D06" w:rsidRDefault="003E2D06" w:rsidP="003E2D06">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0D528B" w14:textId="77777777" w:rsidR="003E2D06" w:rsidRPr="003E2D06" w:rsidRDefault="003E2D06" w:rsidP="003E2D06">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D24805A" w14:textId="77777777" w:rsidR="003E2D06" w:rsidRPr="003E2D06" w:rsidRDefault="003E2D06" w:rsidP="003E2D06">
            <w:pPr>
              <w:spacing w:after="0" w:line="240" w:lineRule="auto"/>
              <w:rPr>
                <w:rFonts w:ascii="GHEA Grapalat" w:eastAsia="Times New Roman" w:hAnsi="GHEA Grapalat" w:cs="Times New Roman"/>
                <w:sz w:val="24"/>
                <w:szCs w:val="24"/>
                <w:lang w:val="es-ES"/>
              </w:rPr>
            </w:pPr>
          </w:p>
        </w:tc>
      </w:tr>
      <w:tr w:rsidR="003E2D06" w:rsidRPr="00582EDE" w14:paraId="1C2AB12B" w14:textId="77777777" w:rsidTr="00582ED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1E6C8B2" w14:textId="77777777" w:rsidR="003E2D06" w:rsidRPr="003E2D06" w:rsidRDefault="003E2D06" w:rsidP="003E2D06">
            <w:pPr>
              <w:spacing w:after="0" w:line="240" w:lineRule="auto"/>
              <w:jc w:val="center"/>
              <w:rPr>
                <w:rFonts w:ascii="GHEA Grapalat" w:eastAsia="Times New Roman" w:hAnsi="GHEA Grapalat" w:cs="Times New Roman"/>
                <w:b/>
                <w:bCs/>
                <w:sz w:val="18"/>
                <w:szCs w:val="24"/>
                <w:lang w:val="es-ES"/>
              </w:rPr>
            </w:pPr>
            <w:r w:rsidRPr="003E2D06">
              <w:rPr>
                <w:rFonts w:ascii="GHEA Grapalat" w:eastAsia="Times New Roman" w:hAnsi="GHEA Grapalat" w:cs="Times New Roman"/>
                <w:b/>
                <w:bCs/>
                <w:sz w:val="18"/>
                <w:szCs w:val="24"/>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DAE4AF9" w14:textId="77777777" w:rsidR="003E2D06" w:rsidRPr="003E2D06" w:rsidRDefault="003E2D06" w:rsidP="003E2D06">
            <w:pPr>
              <w:spacing w:after="0" w:line="240" w:lineRule="auto"/>
              <w:rPr>
                <w:rFonts w:ascii="GHEA Grapalat" w:eastAsia="Times New Roman" w:hAnsi="GHEA Grapalat" w:cs="Times New Roman"/>
                <w:sz w:val="18"/>
                <w:szCs w:val="24"/>
                <w:lang w:val="es-ES"/>
              </w:rPr>
            </w:pPr>
            <w:r w:rsidRPr="003E2D06">
              <w:rPr>
                <w:rFonts w:ascii="GHEA Grapalat" w:eastAsia="Times New Roman" w:hAnsi="GHEA Grapalat" w:cs="Times New Roman"/>
                <w:sz w:val="20"/>
                <w:szCs w:val="24"/>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27F2B64" w14:textId="77777777" w:rsidR="003E2D06" w:rsidRPr="003E2D06" w:rsidRDefault="003E2D06" w:rsidP="003E2D06">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3B07BC2" w14:textId="77777777" w:rsidR="003E2D06" w:rsidRPr="003E2D06" w:rsidRDefault="003E2D06" w:rsidP="003E2D06">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488B8E9" w14:textId="77777777" w:rsidR="003E2D06" w:rsidRPr="003E2D06" w:rsidRDefault="003E2D06" w:rsidP="003E2D06">
            <w:pPr>
              <w:spacing w:after="0" w:line="240" w:lineRule="auto"/>
              <w:jc w:val="center"/>
              <w:rPr>
                <w:rFonts w:ascii="GHEA Grapalat" w:eastAsia="Times New Roman" w:hAnsi="GHEA Grapalat" w:cs="Times New Roman"/>
                <w:sz w:val="24"/>
                <w:szCs w:val="24"/>
                <w:lang w:val="es-ES"/>
              </w:rPr>
            </w:pPr>
          </w:p>
        </w:tc>
      </w:tr>
      <w:tr w:rsidR="003E2D06" w:rsidRPr="003E2D06" w14:paraId="59EC3AFC" w14:textId="77777777" w:rsidTr="00582ED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CDB6F07" w14:textId="77777777" w:rsidR="003E2D06" w:rsidRPr="003E2D06" w:rsidRDefault="003E2D06" w:rsidP="003E2D06">
            <w:pPr>
              <w:spacing w:after="0" w:line="240" w:lineRule="auto"/>
              <w:jc w:val="center"/>
              <w:rPr>
                <w:rFonts w:ascii="GHEA Grapalat" w:eastAsia="Times New Roman" w:hAnsi="GHEA Grapalat" w:cs="Times New Roman"/>
                <w:b/>
                <w:bCs/>
                <w:sz w:val="18"/>
                <w:szCs w:val="24"/>
                <w:lang w:val="es-ES"/>
              </w:rPr>
            </w:pPr>
            <w:r w:rsidRPr="003E2D06">
              <w:rPr>
                <w:rFonts w:ascii="GHEA Grapalat" w:eastAsia="Times New Roman" w:hAnsi="GHEA Grapalat" w:cs="Times New Roman"/>
                <w:b/>
                <w:bCs/>
                <w:sz w:val="18"/>
                <w:szCs w:val="24"/>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93F200E" w14:textId="77777777" w:rsidR="003E2D06" w:rsidRPr="003E2D06" w:rsidRDefault="003E2D06" w:rsidP="003E2D06">
            <w:pPr>
              <w:spacing w:after="0" w:line="240" w:lineRule="auto"/>
              <w:rPr>
                <w:rFonts w:ascii="GHEA Grapalat" w:eastAsia="Times New Roman" w:hAnsi="GHEA Grapalat" w:cs="Times New Roman"/>
                <w:sz w:val="18"/>
                <w:szCs w:val="24"/>
                <w:lang w:val="es-ES"/>
              </w:rPr>
            </w:pPr>
            <w:r w:rsidRPr="003E2D06">
              <w:rPr>
                <w:rFonts w:ascii="GHEA Grapalat" w:eastAsia="Times New Roman" w:hAnsi="GHEA Grapalat" w:cs="Times New Roman"/>
                <w:sz w:val="20"/>
                <w:szCs w:val="24"/>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5BDA1FD" w14:textId="77777777" w:rsidR="003E2D06" w:rsidRPr="003E2D06" w:rsidRDefault="003E2D06" w:rsidP="003E2D06">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FC25C6" w14:textId="77777777" w:rsidR="003E2D06" w:rsidRPr="003E2D06" w:rsidRDefault="003E2D06" w:rsidP="003E2D06">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24205FB" w14:textId="77777777" w:rsidR="003E2D06" w:rsidRPr="003E2D06" w:rsidRDefault="003E2D06" w:rsidP="003E2D06">
            <w:pPr>
              <w:spacing w:after="0" w:line="240" w:lineRule="auto"/>
              <w:jc w:val="center"/>
              <w:rPr>
                <w:rFonts w:ascii="GHEA Grapalat" w:eastAsia="Times New Roman" w:hAnsi="GHEA Grapalat" w:cs="Times New Roman"/>
                <w:sz w:val="24"/>
                <w:szCs w:val="24"/>
                <w:lang w:val="es-ES"/>
              </w:rPr>
            </w:pPr>
          </w:p>
        </w:tc>
      </w:tr>
      <w:tr w:rsidR="003E2D06" w:rsidRPr="003E2D06" w14:paraId="796E55F4" w14:textId="77777777" w:rsidTr="00582ED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69FB65A" w14:textId="77777777" w:rsidR="003E2D06" w:rsidRPr="003E2D06" w:rsidRDefault="003E2D06" w:rsidP="003E2D06">
            <w:pPr>
              <w:spacing w:after="0" w:line="240" w:lineRule="auto"/>
              <w:jc w:val="center"/>
              <w:rPr>
                <w:rFonts w:ascii="GHEA Grapalat" w:eastAsia="Times New Roman" w:hAnsi="GHEA Grapalat" w:cs="Times New Roman"/>
                <w:b/>
                <w:bCs/>
                <w:sz w:val="18"/>
                <w:szCs w:val="24"/>
                <w:lang w:val="es-ES"/>
              </w:rPr>
            </w:pPr>
            <w:r w:rsidRPr="003E2D06">
              <w:rPr>
                <w:rFonts w:ascii="GHEA Grapalat" w:eastAsia="Times New Roman" w:hAnsi="GHEA Grapalat" w:cs="Times New Roman"/>
                <w:b/>
                <w:sz w:val="18"/>
                <w:szCs w:val="24"/>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48238E9C" w14:textId="77777777" w:rsidR="003E2D06" w:rsidRPr="003E2D06" w:rsidRDefault="003E2D06" w:rsidP="003E2D06">
            <w:pPr>
              <w:spacing w:after="0" w:line="240" w:lineRule="auto"/>
              <w:rPr>
                <w:rFonts w:ascii="GHEA Grapalat" w:eastAsia="Times New Roman" w:hAnsi="GHEA Grapalat" w:cs="Times New Roman"/>
                <w:sz w:val="18"/>
                <w:szCs w:val="24"/>
                <w:lang w:val="es-ES"/>
              </w:rPr>
            </w:pPr>
            <w:r w:rsidRPr="003E2D06">
              <w:rPr>
                <w:rFonts w:ascii="GHEA Grapalat" w:eastAsia="Times New Roman" w:hAnsi="GHEA Grapalat" w:cs="Times New Roman"/>
                <w:sz w:val="20"/>
                <w:szCs w:val="24"/>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722D070" w14:textId="77777777" w:rsidR="003E2D06" w:rsidRPr="003E2D06" w:rsidRDefault="003E2D06" w:rsidP="003E2D06">
            <w:pPr>
              <w:spacing w:after="0" w:line="240" w:lineRule="auto"/>
              <w:jc w:val="center"/>
              <w:rPr>
                <w:rFonts w:ascii="GHEA Grapalat" w:eastAsia="Times New Roman" w:hAnsi="GHEA Grapalat" w:cs="Times New Roman"/>
                <w:sz w:val="20"/>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DA32364" w14:textId="77777777" w:rsidR="003E2D06" w:rsidRPr="003E2D06" w:rsidRDefault="003E2D06" w:rsidP="003E2D06">
            <w:pPr>
              <w:spacing w:after="0" w:line="240" w:lineRule="auto"/>
              <w:jc w:val="center"/>
              <w:rPr>
                <w:rFonts w:ascii="GHEA Grapalat" w:eastAsia="Times New Roman" w:hAnsi="GHEA Grapalat" w:cs="Times New Roman"/>
                <w:sz w:val="20"/>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669190D6" w14:textId="77777777" w:rsidR="003E2D06" w:rsidRPr="003E2D06" w:rsidRDefault="003E2D06" w:rsidP="003E2D06">
            <w:pPr>
              <w:spacing w:after="0" w:line="240" w:lineRule="auto"/>
              <w:jc w:val="center"/>
              <w:rPr>
                <w:rFonts w:ascii="GHEA Grapalat" w:eastAsia="Times New Roman" w:hAnsi="GHEA Grapalat" w:cs="Times New Roman"/>
                <w:sz w:val="20"/>
                <w:szCs w:val="24"/>
                <w:lang w:val="es-ES"/>
              </w:rPr>
            </w:pPr>
          </w:p>
        </w:tc>
      </w:tr>
    </w:tbl>
    <w:p w14:paraId="18E46748" w14:textId="77777777" w:rsidR="003E2D06" w:rsidRPr="003E2D06" w:rsidRDefault="003E2D06" w:rsidP="003E2D06">
      <w:pPr>
        <w:spacing w:after="0" w:line="240" w:lineRule="auto"/>
        <w:rPr>
          <w:rFonts w:ascii="GHEA Grapalat" w:eastAsia="Times New Roman" w:hAnsi="GHEA Grapalat" w:cs="Times New Roman"/>
          <w:sz w:val="18"/>
          <w:szCs w:val="18"/>
          <w:lang w:val="es-ES"/>
        </w:rPr>
      </w:pPr>
    </w:p>
    <w:p w14:paraId="0D5AEF87" w14:textId="77777777" w:rsidR="003E2D06" w:rsidRPr="003E2D06" w:rsidRDefault="003E2D06" w:rsidP="003E2D06">
      <w:pPr>
        <w:spacing w:after="0" w:line="240" w:lineRule="auto"/>
        <w:rPr>
          <w:rFonts w:ascii="GHEA Grapalat" w:eastAsia="Times New Roman" w:hAnsi="GHEA Grapalat" w:cs="Times New Roman"/>
          <w:sz w:val="18"/>
          <w:szCs w:val="18"/>
          <w:lang w:val="es-ES"/>
        </w:rPr>
      </w:pPr>
    </w:p>
    <w:p w14:paraId="74A3D49F" w14:textId="77777777" w:rsidR="003E2D06" w:rsidRPr="003E2D06" w:rsidRDefault="003E2D06" w:rsidP="003E2D06">
      <w:pPr>
        <w:spacing w:after="0" w:line="240" w:lineRule="auto"/>
        <w:rPr>
          <w:rFonts w:ascii="GHEA Grapalat" w:eastAsia="Times New Roman" w:hAnsi="GHEA Grapalat" w:cs="Times New Roman"/>
          <w:sz w:val="18"/>
          <w:szCs w:val="18"/>
          <w:lang w:val="hy-AM"/>
        </w:rPr>
      </w:pPr>
    </w:p>
    <w:p w14:paraId="4C20DC02" w14:textId="77777777" w:rsidR="003E2D06" w:rsidRPr="003E2D06" w:rsidRDefault="003E2D06" w:rsidP="003E2D06">
      <w:pPr>
        <w:spacing w:after="0" w:line="240" w:lineRule="auto"/>
        <w:ind w:left="720" w:firstLine="720"/>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rPr>
        <w:t xml:space="preserve">     </w:t>
      </w:r>
      <w:r w:rsidRPr="003E2D06">
        <w:rPr>
          <w:rFonts w:ascii="GHEA Grapalat" w:eastAsia="Times New Roman" w:hAnsi="GHEA Grapalat" w:cs="Times New Roman"/>
          <w:sz w:val="20"/>
          <w:szCs w:val="24"/>
          <w:lang w:val="hy-AM"/>
        </w:rPr>
        <w:t xml:space="preserve">___________________________________________ </w:t>
      </w:r>
      <w:r w:rsidRPr="003E2D06">
        <w:rPr>
          <w:rFonts w:ascii="GHEA Grapalat" w:eastAsia="Times New Roman" w:hAnsi="GHEA Grapalat" w:cs="Times New Roman"/>
          <w:sz w:val="20"/>
          <w:szCs w:val="24"/>
          <w:lang w:val="hy-AM"/>
        </w:rPr>
        <w:tab/>
        <w:t xml:space="preserve">                </w:t>
      </w:r>
      <w:r w:rsidRPr="003E2D06">
        <w:rPr>
          <w:rFonts w:ascii="GHEA Grapalat" w:eastAsia="Times New Roman" w:hAnsi="GHEA Grapalat" w:cs="Times New Roman"/>
          <w:sz w:val="20"/>
          <w:szCs w:val="24"/>
        </w:rPr>
        <w:t xml:space="preserve">       </w:t>
      </w:r>
      <w:r w:rsidRPr="003E2D06">
        <w:rPr>
          <w:rFonts w:ascii="GHEA Grapalat" w:eastAsia="Times New Roman" w:hAnsi="GHEA Grapalat" w:cs="Times New Roman"/>
          <w:sz w:val="20"/>
          <w:szCs w:val="24"/>
          <w:lang w:val="hy-AM"/>
        </w:rPr>
        <w:t xml:space="preserve">_____________ </w:t>
      </w:r>
    </w:p>
    <w:p w14:paraId="23A5297F" w14:textId="77777777" w:rsidR="003E2D06" w:rsidRPr="003E2D06" w:rsidRDefault="003E2D06" w:rsidP="003E2D06">
      <w:pPr>
        <w:spacing w:after="0" w:line="240" w:lineRule="auto"/>
        <w:jc w:val="both"/>
        <w:rPr>
          <w:rFonts w:ascii="GHEA Grapalat" w:eastAsia="Times New Roman" w:hAnsi="GHEA Grapalat" w:cs="Times New Roman"/>
          <w:sz w:val="20"/>
          <w:szCs w:val="24"/>
          <w:vertAlign w:val="superscript"/>
          <w:lang w:val="hy-AM"/>
        </w:rPr>
      </w:pPr>
      <w:r w:rsidRPr="003E2D06">
        <w:rPr>
          <w:rFonts w:ascii="GHEA Grapalat" w:eastAsia="Times New Roman" w:hAnsi="GHEA Grapalat" w:cs="Times New Roman"/>
          <w:sz w:val="20"/>
          <w:szCs w:val="24"/>
          <w:vertAlign w:val="superscript"/>
          <w:lang w:val="hy-AM"/>
        </w:rPr>
        <w:t xml:space="preserve">                                                      մասնակցի անվանումը (ղեկավարի պաշտոնը, անուն ազգանունը)                                                       ստորագրությունը</w:t>
      </w:r>
      <w:r w:rsidRPr="003E2D06">
        <w:rPr>
          <w:rFonts w:ascii="GHEA Grapalat" w:eastAsia="Times New Roman" w:hAnsi="GHEA Grapalat" w:cs="Times New Roman"/>
          <w:sz w:val="20"/>
          <w:szCs w:val="24"/>
          <w:vertAlign w:val="superscript"/>
          <w:lang w:val="hy-AM"/>
        </w:rPr>
        <w:tab/>
      </w:r>
    </w:p>
    <w:p w14:paraId="1235AEC7" w14:textId="77777777" w:rsidR="003E2D06" w:rsidRPr="003E2D06" w:rsidRDefault="003E2D06" w:rsidP="003E2D06">
      <w:pPr>
        <w:spacing w:after="0" w:line="240" w:lineRule="auto"/>
        <w:jc w:val="right"/>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    </w:t>
      </w:r>
    </w:p>
    <w:p w14:paraId="307EC044" w14:textId="77777777" w:rsidR="003E2D06" w:rsidRPr="003E2D06" w:rsidRDefault="003E2D06" w:rsidP="003E2D06">
      <w:pPr>
        <w:spacing w:after="0" w:line="240" w:lineRule="auto"/>
        <w:jc w:val="right"/>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Կ. Տ.</w:t>
      </w:r>
      <w:r w:rsidRPr="003E2D06">
        <w:rPr>
          <w:rFonts w:ascii="GHEA Grapalat" w:eastAsia="Times New Roman" w:hAnsi="GHEA Grapalat" w:cs="Times New Roman"/>
          <w:color w:val="FFFFFF"/>
          <w:sz w:val="20"/>
          <w:szCs w:val="24"/>
          <w:vertAlign w:val="superscript"/>
          <w:lang w:val="hy-AM"/>
        </w:rPr>
        <w:footnoteReference w:id="9"/>
      </w: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sz w:val="20"/>
          <w:szCs w:val="24"/>
          <w:lang w:val="hy-AM"/>
        </w:rPr>
        <w:tab/>
        <w:t xml:space="preserve"> </w:t>
      </w:r>
    </w:p>
    <w:p w14:paraId="09A2BE7B" w14:textId="77777777" w:rsidR="003E2D06" w:rsidRPr="003E2D06" w:rsidRDefault="003E2D06" w:rsidP="003E2D06">
      <w:pPr>
        <w:spacing w:after="0" w:line="240" w:lineRule="auto"/>
        <w:jc w:val="right"/>
        <w:rPr>
          <w:rFonts w:ascii="GHEA Grapalat" w:eastAsia="Times New Roman" w:hAnsi="GHEA Grapalat" w:cs="Times New Roman"/>
          <w:sz w:val="20"/>
          <w:szCs w:val="24"/>
          <w:lang w:val="hy-AM"/>
        </w:rPr>
      </w:pPr>
    </w:p>
    <w:p w14:paraId="43723CFD" w14:textId="77777777" w:rsidR="003E2D06" w:rsidRPr="003E2D06" w:rsidRDefault="003E2D06" w:rsidP="003E2D06">
      <w:pPr>
        <w:spacing w:after="0" w:line="240" w:lineRule="auto"/>
        <w:rPr>
          <w:rFonts w:ascii="GHEA Grapalat" w:eastAsia="Times New Roman" w:hAnsi="GHEA Grapalat" w:cs="Sylfaen"/>
          <w:i/>
          <w:sz w:val="16"/>
          <w:szCs w:val="16"/>
          <w:lang w:val="hy-AM" w:eastAsia="ru-RU"/>
        </w:rPr>
      </w:pPr>
    </w:p>
    <w:p w14:paraId="109A9A9E" w14:textId="77777777" w:rsidR="003E2D06" w:rsidRPr="003E2D06" w:rsidRDefault="003E2D06" w:rsidP="003E2D06">
      <w:pPr>
        <w:spacing w:after="0" w:line="240" w:lineRule="auto"/>
        <w:rPr>
          <w:rFonts w:ascii="GHEA Grapalat" w:eastAsia="Times New Roman" w:hAnsi="GHEA Grapalat" w:cs="Sylfaen"/>
          <w:i/>
          <w:sz w:val="16"/>
          <w:szCs w:val="16"/>
          <w:lang w:val="hy-AM" w:eastAsia="ru-RU"/>
        </w:rPr>
      </w:pPr>
    </w:p>
    <w:p w14:paraId="162A57AC" w14:textId="77777777" w:rsidR="003E2D06" w:rsidRPr="003E2D06" w:rsidRDefault="003E2D06" w:rsidP="003E2D06">
      <w:pPr>
        <w:spacing w:after="0" w:line="240" w:lineRule="auto"/>
        <w:rPr>
          <w:rFonts w:ascii="GHEA Grapalat" w:eastAsia="Times New Roman" w:hAnsi="GHEA Grapalat" w:cs="Sylfaen"/>
          <w:i/>
          <w:sz w:val="16"/>
          <w:szCs w:val="16"/>
          <w:lang w:val="hy-AM" w:eastAsia="ru-RU"/>
        </w:rPr>
      </w:pPr>
    </w:p>
    <w:p w14:paraId="717224C4" w14:textId="77777777" w:rsidR="003E2D06" w:rsidRPr="003E2D06" w:rsidRDefault="003E2D06" w:rsidP="003E2D06">
      <w:pPr>
        <w:spacing w:after="0" w:line="240" w:lineRule="auto"/>
        <w:rPr>
          <w:rFonts w:ascii="GHEA Grapalat" w:eastAsia="Times New Roman" w:hAnsi="GHEA Grapalat" w:cs="Sylfaen"/>
          <w:i/>
          <w:sz w:val="16"/>
          <w:szCs w:val="16"/>
          <w:lang w:val="hy-AM" w:eastAsia="ru-RU"/>
        </w:rPr>
      </w:pPr>
    </w:p>
    <w:p w14:paraId="42F977C0" w14:textId="77777777" w:rsidR="003E2D06" w:rsidRPr="003E2D06" w:rsidRDefault="003E2D06" w:rsidP="003E2D06">
      <w:pPr>
        <w:spacing w:after="0" w:line="240" w:lineRule="auto"/>
        <w:rPr>
          <w:rFonts w:ascii="GHEA Grapalat" w:eastAsia="Times New Roman" w:hAnsi="GHEA Grapalat" w:cs="Sylfaen"/>
          <w:i/>
          <w:sz w:val="16"/>
          <w:szCs w:val="16"/>
          <w:lang w:val="hy-AM" w:eastAsia="ru-RU"/>
        </w:rPr>
      </w:pPr>
    </w:p>
    <w:p w14:paraId="7773E706" w14:textId="77777777" w:rsidR="003E2D06" w:rsidRPr="003E2D06" w:rsidRDefault="003E2D06" w:rsidP="003E2D06">
      <w:pPr>
        <w:spacing w:after="0" w:line="240" w:lineRule="auto"/>
        <w:rPr>
          <w:rFonts w:ascii="GHEA Grapalat" w:eastAsia="Times New Roman" w:hAnsi="GHEA Grapalat" w:cs="Sylfaen"/>
          <w:i/>
          <w:sz w:val="16"/>
          <w:szCs w:val="16"/>
          <w:lang w:val="hy-AM" w:eastAsia="ru-RU"/>
        </w:rPr>
      </w:pPr>
    </w:p>
    <w:p w14:paraId="3472CF0F" w14:textId="77777777" w:rsidR="003E2D06" w:rsidRPr="003E2D06" w:rsidRDefault="003E2D06" w:rsidP="003E2D06">
      <w:pPr>
        <w:spacing w:after="0" w:line="240" w:lineRule="auto"/>
        <w:rPr>
          <w:rFonts w:ascii="GHEA Grapalat" w:eastAsia="Times New Roman" w:hAnsi="GHEA Grapalat" w:cs="Sylfaen"/>
          <w:i/>
          <w:sz w:val="16"/>
          <w:szCs w:val="16"/>
          <w:lang w:val="hy-AM" w:eastAsia="ru-RU"/>
        </w:rPr>
      </w:pPr>
    </w:p>
    <w:p w14:paraId="337E5249" w14:textId="77777777" w:rsidR="003E2D06" w:rsidRPr="003E2D06" w:rsidRDefault="003E2D06" w:rsidP="003E2D06">
      <w:pPr>
        <w:spacing w:after="0" w:line="240" w:lineRule="auto"/>
        <w:rPr>
          <w:rFonts w:ascii="GHEA Grapalat" w:eastAsia="Times New Roman" w:hAnsi="GHEA Grapalat" w:cs="Sylfaen"/>
          <w:i/>
          <w:sz w:val="16"/>
          <w:szCs w:val="16"/>
          <w:lang w:val="hy-AM" w:eastAsia="ru-RU"/>
        </w:rPr>
      </w:pPr>
    </w:p>
    <w:p w14:paraId="10277A36" w14:textId="77777777" w:rsidR="003E2D06" w:rsidRPr="003E2D06" w:rsidRDefault="003E2D06" w:rsidP="003E2D06">
      <w:pPr>
        <w:spacing w:after="0" w:line="240" w:lineRule="auto"/>
        <w:rPr>
          <w:rFonts w:ascii="GHEA Grapalat" w:eastAsia="Times New Roman" w:hAnsi="GHEA Grapalat" w:cs="Sylfaen"/>
          <w:i/>
          <w:sz w:val="16"/>
          <w:szCs w:val="16"/>
          <w:lang w:val="hy-AM" w:eastAsia="ru-RU"/>
        </w:rPr>
      </w:pPr>
    </w:p>
    <w:p w14:paraId="55882C3A" w14:textId="77777777" w:rsidR="003E2D06" w:rsidRPr="003E2D06" w:rsidRDefault="003E2D06" w:rsidP="003E2D06">
      <w:pPr>
        <w:spacing w:after="0" w:line="240" w:lineRule="auto"/>
        <w:rPr>
          <w:rFonts w:ascii="GHEA Grapalat" w:eastAsia="Times New Roman" w:hAnsi="GHEA Grapalat" w:cs="Sylfaen"/>
          <w:i/>
          <w:sz w:val="16"/>
          <w:szCs w:val="16"/>
          <w:lang w:val="hy-AM" w:eastAsia="ru-RU"/>
        </w:rPr>
      </w:pPr>
    </w:p>
    <w:p w14:paraId="64159944" w14:textId="77777777" w:rsidR="003E2D06" w:rsidRPr="003E2D06" w:rsidRDefault="003E2D06" w:rsidP="003E2D06">
      <w:pPr>
        <w:spacing w:after="0" w:line="240" w:lineRule="auto"/>
        <w:rPr>
          <w:rFonts w:ascii="GHEA Grapalat" w:eastAsia="Times New Roman" w:hAnsi="GHEA Grapalat" w:cs="Sylfaen"/>
          <w:i/>
          <w:sz w:val="16"/>
          <w:szCs w:val="16"/>
          <w:lang w:val="hy-AM" w:eastAsia="ru-RU"/>
        </w:rPr>
      </w:pPr>
    </w:p>
    <w:p w14:paraId="2BA5AAA2" w14:textId="77777777" w:rsidR="003E2D06" w:rsidRPr="003E2D06" w:rsidRDefault="003E2D06" w:rsidP="003E2D06">
      <w:pPr>
        <w:spacing w:after="0" w:line="240" w:lineRule="auto"/>
        <w:rPr>
          <w:rFonts w:ascii="GHEA Grapalat" w:eastAsia="Times New Roman" w:hAnsi="GHEA Grapalat" w:cs="Sylfaen"/>
          <w:i/>
          <w:sz w:val="16"/>
          <w:szCs w:val="16"/>
          <w:lang w:val="hy-AM" w:eastAsia="ru-RU"/>
        </w:rPr>
      </w:pPr>
    </w:p>
    <w:p w14:paraId="0D8FD608" w14:textId="77777777" w:rsidR="003E2D06" w:rsidRPr="003E2D06" w:rsidRDefault="003E2D06" w:rsidP="003E2D06">
      <w:pPr>
        <w:spacing w:after="0" w:line="240" w:lineRule="auto"/>
        <w:ind w:firstLine="567"/>
        <w:jc w:val="right"/>
        <w:rPr>
          <w:rFonts w:ascii="GHEA Grapalat" w:eastAsia="Times New Roman" w:hAnsi="GHEA Grapalat" w:cs="Times New Roman"/>
          <w:i/>
          <w:sz w:val="20"/>
          <w:szCs w:val="20"/>
          <w:lang w:val="hy-AM"/>
        </w:rPr>
      </w:pPr>
    </w:p>
    <w:p w14:paraId="6212A7D4" w14:textId="77777777" w:rsidR="003E2D06" w:rsidRPr="003E2D06" w:rsidRDefault="003E2D06" w:rsidP="003E2D06">
      <w:pPr>
        <w:spacing w:after="0" w:line="240" w:lineRule="auto"/>
        <w:ind w:firstLine="567"/>
        <w:jc w:val="right"/>
        <w:rPr>
          <w:rFonts w:ascii="GHEA Grapalat" w:eastAsia="Times New Roman" w:hAnsi="GHEA Grapalat" w:cs="Times New Roman"/>
          <w:i/>
          <w:sz w:val="20"/>
          <w:szCs w:val="20"/>
          <w:lang w:val="hy-AM"/>
        </w:rPr>
      </w:pPr>
    </w:p>
    <w:p w14:paraId="00BD4F54" w14:textId="77777777" w:rsidR="003E2D06" w:rsidRPr="003E2D06" w:rsidRDefault="003E2D06" w:rsidP="003E2D06">
      <w:pPr>
        <w:spacing w:after="0" w:line="240" w:lineRule="auto"/>
        <w:ind w:firstLine="567"/>
        <w:jc w:val="right"/>
        <w:rPr>
          <w:rFonts w:ascii="GHEA Grapalat" w:eastAsia="Times New Roman" w:hAnsi="GHEA Grapalat" w:cs="Times New Roman"/>
          <w:i/>
          <w:sz w:val="20"/>
          <w:szCs w:val="20"/>
          <w:lang w:val="hy-AM"/>
        </w:rPr>
      </w:pPr>
    </w:p>
    <w:p w14:paraId="7998FEC9" w14:textId="77777777" w:rsidR="003E2D06" w:rsidRPr="003E2D06" w:rsidRDefault="003E2D06" w:rsidP="003E2D06">
      <w:pPr>
        <w:spacing w:after="0" w:line="240" w:lineRule="auto"/>
        <w:ind w:firstLine="567"/>
        <w:jc w:val="right"/>
        <w:rPr>
          <w:rFonts w:ascii="GHEA Grapalat" w:eastAsia="Times New Roman" w:hAnsi="GHEA Grapalat" w:cs="Times New Roman"/>
          <w:i/>
          <w:sz w:val="20"/>
          <w:szCs w:val="20"/>
          <w:lang w:val="es-ES" w:eastAsia="ru-RU"/>
        </w:rPr>
      </w:pPr>
    </w:p>
    <w:p w14:paraId="7D736AD7" w14:textId="77777777" w:rsidR="003E2D06" w:rsidRPr="003E2D06" w:rsidDel="000B1088" w:rsidRDefault="003E2D06" w:rsidP="003E2D06">
      <w:pPr>
        <w:spacing w:after="0" w:line="240" w:lineRule="auto"/>
        <w:ind w:firstLine="567"/>
        <w:jc w:val="right"/>
        <w:rPr>
          <w:rFonts w:ascii="GHEA Grapalat" w:eastAsia="Times New Roman" w:hAnsi="GHEA Grapalat" w:cs="Times New Roman"/>
          <w:i/>
          <w:sz w:val="20"/>
          <w:szCs w:val="20"/>
          <w:lang w:val="es-ES" w:eastAsia="ru-RU"/>
        </w:rPr>
      </w:pPr>
      <w:r w:rsidRPr="003E2D06">
        <w:rPr>
          <w:rFonts w:ascii="GHEA Grapalat" w:eastAsia="Times New Roman" w:hAnsi="GHEA Grapalat" w:cs="Times New Roman"/>
          <w:i/>
          <w:sz w:val="20"/>
          <w:szCs w:val="20"/>
          <w:lang w:val="es-ES" w:eastAsia="ru-RU"/>
        </w:rPr>
        <w:br w:type="page"/>
      </w:r>
    </w:p>
    <w:p w14:paraId="11A58A2A" w14:textId="7085FF19" w:rsidR="003E2D06" w:rsidRPr="00392B25" w:rsidRDefault="003E2D06" w:rsidP="003E2D06">
      <w:pPr>
        <w:spacing w:after="0" w:line="240" w:lineRule="auto"/>
        <w:ind w:firstLine="567"/>
        <w:jc w:val="right"/>
        <w:rPr>
          <w:rFonts w:ascii="GHEA Grapalat" w:eastAsia="Times New Roman" w:hAnsi="GHEA Grapalat" w:cs="Arial"/>
          <w:b/>
          <w:sz w:val="20"/>
          <w:szCs w:val="20"/>
          <w:lang w:val="hy-AM"/>
        </w:rPr>
      </w:pPr>
      <w:r w:rsidRPr="00392B25">
        <w:rPr>
          <w:rFonts w:ascii="GHEA Grapalat" w:eastAsia="Times New Roman" w:hAnsi="GHEA Grapalat" w:cs="Sylfaen"/>
          <w:b/>
          <w:sz w:val="20"/>
          <w:szCs w:val="20"/>
          <w:lang w:val="hy-AM"/>
        </w:rPr>
        <w:lastRenderedPageBreak/>
        <w:t>Հավելված</w:t>
      </w:r>
      <w:r w:rsidRPr="00392B25">
        <w:rPr>
          <w:rFonts w:ascii="GHEA Grapalat" w:eastAsia="Times New Roman" w:hAnsi="GHEA Grapalat" w:cs="Arial"/>
          <w:b/>
          <w:sz w:val="20"/>
          <w:szCs w:val="20"/>
          <w:lang w:val="hy-AM"/>
        </w:rPr>
        <w:t xml:space="preserve"> 4</w:t>
      </w:r>
    </w:p>
    <w:p w14:paraId="16B2399D" w14:textId="77777777" w:rsidR="003E2D06" w:rsidRPr="00392B25" w:rsidRDefault="003E2D06" w:rsidP="003E2D06">
      <w:pPr>
        <w:spacing w:after="0" w:line="240" w:lineRule="auto"/>
        <w:ind w:firstLine="567"/>
        <w:jc w:val="right"/>
        <w:rPr>
          <w:rFonts w:ascii="GHEA Grapalat" w:eastAsia="Times New Roman" w:hAnsi="GHEA Grapalat" w:cs="Arial"/>
          <w:b/>
          <w:sz w:val="20"/>
          <w:szCs w:val="20"/>
          <w:lang w:val="hy-AM"/>
        </w:rPr>
      </w:pPr>
      <w:r w:rsidRPr="00392B25">
        <w:rPr>
          <w:rFonts w:ascii="GHEA Grapalat" w:eastAsia="Times New Roman" w:hAnsi="GHEA Grapalat" w:cs="Times New Roman"/>
          <w:sz w:val="24"/>
          <w:szCs w:val="24"/>
          <w:lang w:val="af-ZA"/>
        </w:rPr>
        <w:t>«</w:t>
      </w:r>
      <w:r w:rsidRPr="00392B25">
        <w:rPr>
          <w:rFonts w:ascii="GHEA Grapalat" w:eastAsia="Times New Roman" w:hAnsi="GHEA Grapalat" w:cs="Times New Roman"/>
          <w:b/>
          <w:sz w:val="20"/>
          <w:szCs w:val="20"/>
          <w:lang w:val="hy-AM"/>
        </w:rPr>
        <w:t>ԳՀԱՊՁԲ-15/15-2021-1-ԴԲԳԳԿ</w:t>
      </w:r>
      <w:r w:rsidRPr="00392B25">
        <w:rPr>
          <w:rFonts w:ascii="GHEA Grapalat" w:eastAsia="Times New Roman" w:hAnsi="GHEA Grapalat" w:cs="Times New Roman"/>
          <w:sz w:val="24"/>
          <w:szCs w:val="24"/>
          <w:lang w:val="af-ZA"/>
        </w:rPr>
        <w:t>»</w:t>
      </w:r>
      <w:r w:rsidRPr="00392B25">
        <w:rPr>
          <w:rFonts w:ascii="GHEA Grapalat" w:eastAsia="Times New Roman" w:hAnsi="GHEA Grapalat" w:cs="Times New Roman"/>
          <w:b/>
          <w:sz w:val="20"/>
          <w:szCs w:val="20"/>
          <w:lang w:val="es-ES"/>
        </w:rPr>
        <w:t xml:space="preserve">  </w:t>
      </w:r>
      <w:r w:rsidRPr="00392B25">
        <w:rPr>
          <w:rFonts w:ascii="GHEA Grapalat" w:eastAsia="Times New Roman" w:hAnsi="GHEA Grapalat" w:cs="Sylfaen"/>
          <w:b/>
          <w:sz w:val="20"/>
          <w:szCs w:val="20"/>
          <w:lang w:val="hy-AM"/>
        </w:rPr>
        <w:t>ծածկագրով</w:t>
      </w:r>
    </w:p>
    <w:p w14:paraId="4E58F308" w14:textId="77777777" w:rsidR="003E2D06" w:rsidRPr="00392B25" w:rsidRDefault="003E2D06" w:rsidP="003E2D06">
      <w:pPr>
        <w:spacing w:after="0" w:line="240" w:lineRule="auto"/>
        <w:ind w:firstLine="567"/>
        <w:jc w:val="right"/>
        <w:rPr>
          <w:rFonts w:ascii="GHEA Grapalat" w:eastAsia="Times New Roman" w:hAnsi="GHEA Grapalat" w:cs="Arial"/>
          <w:b/>
          <w:sz w:val="20"/>
          <w:szCs w:val="20"/>
          <w:lang w:val="hy-AM"/>
        </w:rPr>
      </w:pPr>
      <w:r w:rsidRPr="00392B25">
        <w:rPr>
          <w:rFonts w:ascii="GHEA Grapalat" w:eastAsia="Times New Roman" w:hAnsi="GHEA Grapalat" w:cs="Sylfaen"/>
          <w:b/>
          <w:sz w:val="20"/>
          <w:szCs w:val="20"/>
          <w:lang w:val="hy-AM"/>
        </w:rPr>
        <w:t>Գնանշման հարցման</w:t>
      </w:r>
      <w:r w:rsidRPr="00392B25">
        <w:rPr>
          <w:rFonts w:ascii="GHEA Grapalat" w:eastAsia="Times New Roman" w:hAnsi="GHEA Grapalat" w:cs="Arial"/>
          <w:b/>
          <w:sz w:val="20"/>
          <w:szCs w:val="20"/>
          <w:lang w:val="hy-AM"/>
        </w:rPr>
        <w:t xml:space="preserve"> </w:t>
      </w:r>
      <w:r w:rsidRPr="00392B25">
        <w:rPr>
          <w:rFonts w:ascii="GHEA Grapalat" w:eastAsia="Times New Roman" w:hAnsi="GHEA Grapalat" w:cs="Sylfaen"/>
          <w:b/>
          <w:sz w:val="20"/>
          <w:szCs w:val="20"/>
          <w:lang w:val="hy-AM"/>
        </w:rPr>
        <w:t>հրավերի</w:t>
      </w:r>
    </w:p>
    <w:p w14:paraId="4570602F" w14:textId="77777777" w:rsidR="003E2D06" w:rsidRPr="00392B25" w:rsidRDefault="003E2D06" w:rsidP="003E2D06">
      <w:pPr>
        <w:shd w:val="clear" w:color="auto" w:fill="FFFFFF"/>
        <w:spacing w:after="0" w:line="240" w:lineRule="auto"/>
        <w:ind w:firstLine="375"/>
        <w:jc w:val="center"/>
        <w:rPr>
          <w:rFonts w:ascii="GHEA Grapalat" w:eastAsia="Times New Roman" w:hAnsi="GHEA Grapalat" w:cs="Times New Roman"/>
          <w:b/>
          <w:bCs/>
          <w:color w:val="000000"/>
          <w:sz w:val="20"/>
          <w:szCs w:val="20"/>
          <w:lang w:val="hy-AM"/>
        </w:rPr>
      </w:pPr>
      <w:r w:rsidRPr="00392B25">
        <w:rPr>
          <w:rFonts w:ascii="GHEA Grapalat" w:eastAsia="Times New Roman" w:hAnsi="GHEA Grapalat" w:cs="Times New Roman"/>
          <w:b/>
          <w:bCs/>
          <w:color w:val="000000"/>
          <w:sz w:val="20"/>
          <w:szCs w:val="20"/>
          <w:lang w:val="hy-AM"/>
        </w:rPr>
        <w:t>ԵՐԱՇԽԻՔ N __________</w:t>
      </w:r>
    </w:p>
    <w:p w14:paraId="0326C298" w14:textId="77777777" w:rsidR="003E2D06" w:rsidRPr="00392B25" w:rsidRDefault="003E2D06" w:rsidP="003E2D06">
      <w:pPr>
        <w:shd w:val="clear" w:color="auto" w:fill="FFFFFF"/>
        <w:spacing w:after="0" w:line="240" w:lineRule="auto"/>
        <w:ind w:firstLine="375"/>
        <w:jc w:val="center"/>
        <w:rPr>
          <w:rFonts w:ascii="GHEA Grapalat" w:eastAsia="Times New Roman" w:hAnsi="GHEA Grapalat" w:cs="Times New Roman"/>
          <w:b/>
          <w:bCs/>
          <w:color w:val="000000"/>
          <w:sz w:val="20"/>
          <w:szCs w:val="20"/>
          <w:lang w:val="hy-AM"/>
        </w:rPr>
      </w:pPr>
      <w:r w:rsidRPr="00392B25">
        <w:rPr>
          <w:rFonts w:ascii="GHEA Grapalat" w:eastAsia="Times New Roman" w:hAnsi="GHEA Grapalat" w:cs="Times New Roman"/>
          <w:b/>
          <w:bCs/>
          <w:color w:val="000000"/>
          <w:sz w:val="20"/>
          <w:szCs w:val="20"/>
          <w:lang w:val="hy-AM"/>
        </w:rPr>
        <w:t>(որակավորման ապահովում)</w:t>
      </w:r>
    </w:p>
    <w:p w14:paraId="0103FAB1" w14:textId="77777777" w:rsidR="003E2D06" w:rsidRPr="00392B25" w:rsidRDefault="003E2D06" w:rsidP="003E2D06">
      <w:pPr>
        <w:shd w:val="clear" w:color="auto" w:fill="FFFFFF"/>
        <w:spacing w:after="0" w:line="240" w:lineRule="auto"/>
        <w:ind w:firstLine="375"/>
        <w:rPr>
          <w:rFonts w:ascii="Times New Roman" w:eastAsia="Times New Roman" w:hAnsi="Times New Roman" w:cs="Times New Roman"/>
          <w:b/>
          <w:bCs/>
          <w:sz w:val="24"/>
          <w:szCs w:val="24"/>
          <w:lang w:val="hy-AM"/>
        </w:rPr>
      </w:pPr>
    </w:p>
    <w:p w14:paraId="10B517FF"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sz w:val="20"/>
          <w:szCs w:val="20"/>
          <w:u w:val="single"/>
          <w:lang w:val="hy-AM"/>
        </w:rPr>
      </w:pPr>
      <w:r w:rsidRPr="00392B25">
        <w:rPr>
          <w:rFonts w:ascii="GHEA Grapalat" w:eastAsia="Times New Roman" w:hAnsi="GHEA Grapalat" w:cs="Times New Roman"/>
          <w:sz w:val="20"/>
          <w:szCs w:val="20"/>
          <w:lang w:val="hy-AM"/>
        </w:rPr>
        <w:tab/>
        <w:t xml:space="preserve">1.Սույն երաշխիքը (այսուհետ՝ երաշխիք) հանդիսանում է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p>
    <w:p w14:paraId="0E6644E3" w14:textId="77777777" w:rsidR="003E2D06" w:rsidRPr="00392B25" w:rsidRDefault="003E2D06" w:rsidP="003E2D06">
      <w:pPr>
        <w:shd w:val="clear" w:color="auto" w:fill="FFFFFF"/>
        <w:spacing w:after="0" w:line="240" w:lineRule="auto"/>
        <w:ind w:left="5664" w:firstLine="708"/>
        <w:rPr>
          <w:rFonts w:ascii="Times New Roman" w:eastAsia="Times New Roman" w:hAnsi="Times New Roman" w:cs="Times New Roman"/>
          <w:b/>
          <w:bCs/>
          <w:sz w:val="24"/>
          <w:szCs w:val="24"/>
          <w:lang w:val="hy-AM"/>
        </w:rPr>
      </w:pPr>
      <w:r w:rsidRPr="00392B25">
        <w:rPr>
          <w:rFonts w:ascii="GHEA Grapalat" w:eastAsia="Times New Roman" w:hAnsi="GHEA Grapalat" w:cs="Sylfaen"/>
          <w:sz w:val="24"/>
          <w:szCs w:val="24"/>
          <w:vertAlign w:val="superscript"/>
          <w:lang w:val="hy-AM"/>
        </w:rPr>
        <w:t xml:space="preserve">          պատվիրատուի անվանումը</w:t>
      </w:r>
    </w:p>
    <w:p w14:paraId="046D621C" w14:textId="77777777" w:rsidR="003E2D06" w:rsidRPr="00392B25" w:rsidRDefault="003E2D06" w:rsidP="003E2D06">
      <w:pPr>
        <w:shd w:val="clear" w:color="auto" w:fill="FFFFFF"/>
        <w:spacing w:after="0" w:line="240" w:lineRule="auto"/>
        <w:rPr>
          <w:rFonts w:ascii="GHEA Grapalat" w:eastAsia="Times New Roman" w:hAnsi="GHEA Grapalat" w:cs="Sylfaen"/>
          <w:sz w:val="24"/>
          <w:szCs w:val="24"/>
          <w:vertAlign w:val="superscript"/>
          <w:lang w:val="hy-AM"/>
        </w:rPr>
      </w:pPr>
      <w:r w:rsidRPr="00392B25">
        <w:rPr>
          <w:rFonts w:ascii="GHEA Grapalat" w:eastAsia="Times New Roman" w:hAnsi="GHEA Grapalat" w:cs="Times New Roman"/>
          <w:sz w:val="20"/>
          <w:szCs w:val="20"/>
          <w:lang w:val="hy-AM"/>
        </w:rPr>
        <w:t xml:space="preserve">(այսուհետ՝ բենեֆիցիար) կողմից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lang w:val="hy-AM"/>
        </w:rPr>
        <w:t xml:space="preserve"> ծածկագրով կազմակերպված</w:t>
      </w:r>
      <w:r w:rsidRPr="00392B25">
        <w:rPr>
          <w:rFonts w:ascii="Times New Roman" w:eastAsia="Times New Roman" w:hAnsi="Times New Roman" w:cs="Sylfaen"/>
          <w:sz w:val="24"/>
          <w:szCs w:val="24"/>
          <w:vertAlign w:val="superscript"/>
          <w:lang w:val="hy-AM"/>
        </w:rPr>
        <w:t xml:space="preserve">                       </w:t>
      </w:r>
      <w:r w:rsidRPr="00392B25">
        <w:rPr>
          <w:rFonts w:ascii="Times New Roman" w:eastAsia="Times New Roman" w:hAnsi="Times New Roman" w:cs="Sylfaen"/>
          <w:sz w:val="24"/>
          <w:szCs w:val="24"/>
          <w:vertAlign w:val="superscript"/>
          <w:lang w:val="hy-AM"/>
        </w:rPr>
        <w:tab/>
      </w:r>
      <w:r w:rsidRPr="00392B25">
        <w:rPr>
          <w:rFonts w:ascii="Times New Roman" w:eastAsia="Times New Roman" w:hAnsi="Times New Roman" w:cs="Sylfaen"/>
          <w:sz w:val="24"/>
          <w:szCs w:val="24"/>
          <w:vertAlign w:val="superscript"/>
          <w:lang w:val="hy-AM"/>
        </w:rPr>
        <w:tab/>
      </w:r>
      <w:r w:rsidRPr="00392B25">
        <w:rPr>
          <w:rFonts w:ascii="Times New Roman" w:eastAsia="Times New Roman" w:hAnsi="Times New Roman" w:cs="Sylfaen"/>
          <w:sz w:val="24"/>
          <w:szCs w:val="24"/>
          <w:vertAlign w:val="superscript"/>
          <w:lang w:val="hy-AM"/>
        </w:rPr>
        <w:tab/>
      </w:r>
      <w:r w:rsidRPr="00392B25">
        <w:rPr>
          <w:rFonts w:ascii="Times New Roman" w:eastAsia="Times New Roman" w:hAnsi="Times New Roman" w:cs="Sylfaen"/>
          <w:sz w:val="24"/>
          <w:szCs w:val="24"/>
          <w:vertAlign w:val="superscript"/>
          <w:lang w:val="hy-AM"/>
        </w:rPr>
        <w:tab/>
      </w:r>
      <w:r w:rsidRPr="00392B25">
        <w:rPr>
          <w:rFonts w:ascii="Times New Roman" w:eastAsia="Times New Roman" w:hAnsi="Times New Roman" w:cs="Sylfaen"/>
          <w:sz w:val="24"/>
          <w:szCs w:val="24"/>
          <w:vertAlign w:val="superscript"/>
          <w:lang w:val="hy-AM"/>
        </w:rPr>
        <w:tab/>
      </w:r>
      <w:r w:rsidRPr="00392B25">
        <w:rPr>
          <w:rFonts w:ascii="Times New Roman" w:eastAsia="Times New Roman" w:hAnsi="Times New Roman" w:cs="Sylfaen"/>
          <w:sz w:val="24"/>
          <w:szCs w:val="24"/>
          <w:vertAlign w:val="superscript"/>
          <w:lang w:val="hy-AM"/>
        </w:rPr>
        <w:tab/>
      </w:r>
      <w:r w:rsidRPr="00392B25">
        <w:rPr>
          <w:rFonts w:ascii="GHEA Grapalat" w:eastAsia="Times New Roman" w:hAnsi="GHEA Grapalat" w:cs="Sylfaen"/>
          <w:sz w:val="24"/>
          <w:szCs w:val="24"/>
          <w:vertAlign w:val="superscript"/>
          <w:lang w:val="hy-AM"/>
        </w:rPr>
        <w:t xml:space="preserve">ընթացակարգի ծածկագիրը </w:t>
      </w:r>
    </w:p>
    <w:p w14:paraId="73598732" w14:textId="77777777" w:rsidR="003E2D06" w:rsidRPr="00392B25" w:rsidRDefault="003E2D06" w:rsidP="003E2D06">
      <w:pPr>
        <w:shd w:val="clear" w:color="auto" w:fill="FFFFFF"/>
        <w:spacing w:after="0" w:line="240" w:lineRule="auto"/>
        <w:rPr>
          <w:rFonts w:ascii="GHEA Grapalat" w:eastAsia="Times New Roman" w:hAnsi="GHEA Grapalat" w:cs="Times New Roman"/>
          <w:sz w:val="20"/>
          <w:szCs w:val="20"/>
          <w:lang w:val="hy-AM"/>
        </w:rPr>
      </w:pPr>
      <w:r w:rsidRPr="00392B25">
        <w:rPr>
          <w:rFonts w:ascii="GHEA Grapalat" w:eastAsia="Times New Roman" w:hAnsi="GHEA Grapalat" w:cs="Times New Roman"/>
          <w:sz w:val="20"/>
          <w:szCs w:val="20"/>
          <w:lang w:val="hy-AM"/>
        </w:rPr>
        <w:t xml:space="preserve">գնման ընթացակարգի արդյունքում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lang w:val="hy-AM"/>
        </w:rPr>
        <w:t xml:space="preserve"> </w:t>
      </w:r>
    </w:p>
    <w:p w14:paraId="4CA46FF2" w14:textId="77777777" w:rsidR="003E2D06" w:rsidRPr="00392B25" w:rsidRDefault="003E2D06" w:rsidP="003E2D06">
      <w:pPr>
        <w:shd w:val="clear" w:color="auto" w:fill="FFFFFF"/>
        <w:spacing w:after="0" w:line="240" w:lineRule="auto"/>
        <w:ind w:firstLine="375"/>
        <w:rPr>
          <w:rFonts w:ascii="Times New Roman" w:eastAsia="Times New Roman" w:hAnsi="Times New Roman" w:cs="Sylfaen"/>
          <w:sz w:val="24"/>
          <w:szCs w:val="24"/>
          <w:vertAlign w:val="superscript"/>
          <w:lang w:val="hy-AM"/>
        </w:rPr>
      </w:pP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Sylfaen"/>
          <w:sz w:val="24"/>
          <w:szCs w:val="24"/>
          <w:vertAlign w:val="superscript"/>
          <w:lang w:val="hy-AM"/>
        </w:rPr>
        <w:t>ընտրված մասնակցի անվանումը</w:t>
      </w:r>
    </w:p>
    <w:p w14:paraId="5B6780C9" w14:textId="77777777" w:rsidR="003E2D06" w:rsidRPr="00392B25" w:rsidRDefault="003E2D06" w:rsidP="003E2D06">
      <w:pPr>
        <w:shd w:val="clear" w:color="auto" w:fill="FFFFFF"/>
        <w:spacing w:after="0" w:line="240" w:lineRule="auto"/>
        <w:rPr>
          <w:rFonts w:ascii="GHEA Grapalat" w:eastAsia="Times New Roman" w:hAnsi="GHEA Grapalat" w:cs="Times New Roman"/>
          <w:sz w:val="20"/>
          <w:szCs w:val="20"/>
          <w:lang w:val="hy-AM"/>
        </w:rPr>
      </w:pPr>
      <w:r w:rsidRPr="00392B25">
        <w:rPr>
          <w:rFonts w:ascii="GHEA Grapalat" w:eastAsia="Times New Roman" w:hAnsi="GHEA Grapalat" w:cs="Times New Roman"/>
          <w:sz w:val="20"/>
          <w:szCs w:val="20"/>
          <w:lang w:val="hy-AM"/>
        </w:rPr>
        <w:t>(այսուհետ՝ պրիցիպալ) կողմից կնքվելիք N</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t xml:space="preserve">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t xml:space="preserve">  </w:t>
      </w:r>
      <w:r w:rsidRPr="00392B25">
        <w:rPr>
          <w:rFonts w:ascii="GHEA Grapalat" w:eastAsia="Times New Roman" w:hAnsi="GHEA Grapalat" w:cs="Times New Roman"/>
          <w:sz w:val="20"/>
          <w:szCs w:val="20"/>
          <w:lang w:val="hy-AM"/>
        </w:rPr>
        <w:tab/>
        <w:t xml:space="preserve"> </w:t>
      </w:r>
      <w:r w:rsidRPr="00392B25">
        <w:rPr>
          <w:rFonts w:ascii="GHEA Grapalat" w:eastAsia="Times New Roman" w:hAnsi="GHEA Grapalat" w:cs="Times New Roman"/>
          <w:sz w:val="20"/>
          <w:szCs w:val="20"/>
          <w:lang w:val="hy-AM"/>
        </w:rPr>
        <w:tab/>
        <w:t xml:space="preserve">            </w:t>
      </w:r>
      <w:r w:rsidRPr="00392B25">
        <w:rPr>
          <w:rFonts w:ascii="GHEA Grapalat" w:eastAsia="Times New Roman" w:hAnsi="GHEA Grapalat" w:cs="Sylfaen"/>
          <w:sz w:val="24"/>
          <w:szCs w:val="24"/>
          <w:vertAlign w:val="superscript"/>
          <w:lang w:val="hy-AM"/>
        </w:rPr>
        <w:t>կնքվելիք պայմանագրի համարը</w:t>
      </w:r>
    </w:p>
    <w:p w14:paraId="2CC4921C" w14:textId="77777777" w:rsidR="003E2D06" w:rsidRPr="00392B25" w:rsidRDefault="003E2D06" w:rsidP="003E2D06">
      <w:pPr>
        <w:shd w:val="clear" w:color="auto" w:fill="FFFFFF"/>
        <w:spacing w:after="0" w:line="240" w:lineRule="auto"/>
        <w:jc w:val="both"/>
        <w:rPr>
          <w:rFonts w:ascii="GHEA Grapalat" w:eastAsia="Times New Roman" w:hAnsi="GHEA Grapalat" w:cs="Times New Roman"/>
          <w:sz w:val="20"/>
          <w:szCs w:val="20"/>
          <w:lang w:val="hy-AM"/>
        </w:rPr>
      </w:pPr>
      <w:r w:rsidRPr="00392B25">
        <w:rPr>
          <w:rFonts w:ascii="GHEA Grapalat" w:eastAsia="Times New Roman" w:hAnsi="GHEA Grapalat" w:cs="Times New Roman"/>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0C261604" w14:textId="77777777" w:rsidR="003E2D06" w:rsidRPr="00392B25" w:rsidRDefault="003E2D06" w:rsidP="003E2D06">
      <w:pPr>
        <w:shd w:val="clear" w:color="auto" w:fill="FFFFFF"/>
        <w:spacing w:after="0" w:line="240" w:lineRule="auto"/>
        <w:ind w:firstLine="708"/>
        <w:rPr>
          <w:rFonts w:ascii="GHEA Grapalat" w:eastAsia="Times New Roman" w:hAnsi="GHEA Grapalat" w:cs="Times New Roman"/>
          <w:sz w:val="20"/>
          <w:szCs w:val="20"/>
          <w:lang w:val="hy-AM"/>
        </w:rPr>
      </w:pPr>
      <w:r w:rsidRPr="00392B25">
        <w:rPr>
          <w:rFonts w:ascii="GHEA Grapalat" w:eastAsia="Times New Roman" w:hAnsi="GHEA Grapalat" w:cs="Times New Roman"/>
          <w:sz w:val="20"/>
          <w:szCs w:val="20"/>
          <w:lang w:val="hy-AM"/>
        </w:rPr>
        <w:t xml:space="preserve">2. Երաշխիքով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lang w:val="hy-AM"/>
        </w:rPr>
        <w:t xml:space="preserve"> (այսուհետ՝ երաշխիք տվող </w:t>
      </w:r>
    </w:p>
    <w:p w14:paraId="2C2742C3"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sz w:val="20"/>
          <w:szCs w:val="20"/>
          <w:lang w:val="hy-AM"/>
        </w:rPr>
      </w:pP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t xml:space="preserve">                </w:t>
      </w:r>
      <w:r w:rsidRPr="00392B25">
        <w:rPr>
          <w:rFonts w:ascii="GHEA Grapalat" w:eastAsia="Times New Roman" w:hAnsi="GHEA Grapalat" w:cs="Sylfaen"/>
          <w:sz w:val="24"/>
          <w:szCs w:val="24"/>
          <w:vertAlign w:val="superscript"/>
          <w:lang w:val="hy-AM"/>
        </w:rPr>
        <w:t>երաշխիքը տվող բանկի կամ ապահովագրական կազմակերպության անվանումը</w:t>
      </w:r>
    </w:p>
    <w:p w14:paraId="79390C3A" w14:textId="77777777" w:rsidR="003E2D06" w:rsidRPr="00392B25" w:rsidRDefault="003E2D06" w:rsidP="003E2D06">
      <w:pPr>
        <w:shd w:val="clear" w:color="auto" w:fill="FFFFFF"/>
        <w:spacing w:after="0" w:line="240" w:lineRule="auto"/>
        <w:rPr>
          <w:rFonts w:ascii="GHEA Grapalat" w:eastAsia="Times New Roman" w:hAnsi="GHEA Grapalat" w:cs="Times New Roman"/>
          <w:sz w:val="20"/>
          <w:szCs w:val="20"/>
          <w:u w:val="single"/>
          <w:lang w:val="hy-AM"/>
        </w:rPr>
      </w:pPr>
      <w:r w:rsidRPr="00392B25">
        <w:rPr>
          <w:rFonts w:ascii="GHEA Grapalat" w:eastAsia="Times New Roman" w:hAnsi="GHEA Grapalat" w:cs="Times New Roman"/>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t xml:space="preserve">  </w:t>
      </w:r>
    </w:p>
    <w:p w14:paraId="1C9701A9" w14:textId="77777777" w:rsidR="003E2D06" w:rsidRPr="00392B25" w:rsidRDefault="003E2D06" w:rsidP="003E2D06">
      <w:pPr>
        <w:shd w:val="clear" w:color="auto" w:fill="FFFFFF"/>
        <w:spacing w:after="0" w:line="240" w:lineRule="auto"/>
        <w:ind w:left="7080" w:firstLine="708"/>
        <w:rPr>
          <w:rFonts w:ascii="GHEA Grapalat" w:eastAsia="Times New Roman" w:hAnsi="GHEA Grapalat" w:cs="Times New Roman"/>
          <w:sz w:val="20"/>
          <w:szCs w:val="20"/>
          <w:u w:val="single"/>
          <w:lang w:val="hy-AM"/>
        </w:rPr>
      </w:pPr>
      <w:r w:rsidRPr="00392B25">
        <w:rPr>
          <w:rFonts w:ascii="GHEA Grapalat" w:eastAsia="Times New Roman" w:hAnsi="GHEA Grapalat" w:cs="Sylfaen"/>
          <w:sz w:val="24"/>
          <w:szCs w:val="24"/>
          <w:vertAlign w:val="superscript"/>
          <w:lang w:val="hy-AM"/>
        </w:rPr>
        <w:t xml:space="preserve">     գումարը թվերով և տառերով</w:t>
      </w:r>
    </w:p>
    <w:p w14:paraId="68277C25" w14:textId="77777777" w:rsidR="003E2D06" w:rsidRPr="00392B25" w:rsidRDefault="003E2D06" w:rsidP="003E2D06">
      <w:pPr>
        <w:shd w:val="clear" w:color="auto" w:fill="FFFFFF"/>
        <w:spacing w:after="0" w:line="240" w:lineRule="auto"/>
        <w:rPr>
          <w:rFonts w:ascii="GHEA Grapalat" w:eastAsia="Times New Roman" w:hAnsi="GHEA Grapalat" w:cs="Times New Roman"/>
          <w:sz w:val="20"/>
          <w:szCs w:val="20"/>
          <w:lang w:val="hy-AM"/>
        </w:rPr>
      </w:pPr>
      <w:r w:rsidRPr="00392B25">
        <w:rPr>
          <w:rFonts w:ascii="GHEA Grapalat" w:eastAsia="Times New Roman" w:hAnsi="GHEA Grapalat" w:cs="Times New Roman"/>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t xml:space="preserve">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lang w:val="hy-AM"/>
        </w:rPr>
        <w:t xml:space="preserve"> հաշվեհամարին փոխանցման միջոցով:</w:t>
      </w:r>
    </w:p>
    <w:p w14:paraId="4DD289C8" w14:textId="77777777" w:rsidR="003E2D06" w:rsidRPr="00392B25" w:rsidRDefault="003E2D06" w:rsidP="003E2D06">
      <w:pPr>
        <w:shd w:val="clear" w:color="auto" w:fill="FFFFFF"/>
        <w:spacing w:after="0" w:line="240" w:lineRule="auto"/>
        <w:ind w:left="708"/>
        <w:rPr>
          <w:rFonts w:ascii="GHEA Grapalat" w:eastAsia="Times New Roman" w:hAnsi="GHEA Grapalat" w:cs="Times New Roman"/>
          <w:sz w:val="20"/>
          <w:szCs w:val="20"/>
          <w:lang w:val="hy-AM"/>
        </w:rPr>
      </w:pPr>
      <w:r w:rsidRPr="00392B25">
        <w:rPr>
          <w:rFonts w:ascii="GHEA Grapalat" w:eastAsia="Times New Roman" w:hAnsi="GHEA Grapalat" w:cs="Sylfaen"/>
          <w:sz w:val="24"/>
          <w:szCs w:val="24"/>
          <w:vertAlign w:val="superscript"/>
          <w:lang w:val="hy-AM"/>
        </w:rPr>
        <w:t xml:space="preserve">                                                                                     հաշվեհամարը  </w:t>
      </w:r>
    </w:p>
    <w:p w14:paraId="20FC9E8A" w14:textId="77777777" w:rsidR="003E2D06" w:rsidRPr="00392B25" w:rsidRDefault="003E2D06" w:rsidP="003E2D06">
      <w:pPr>
        <w:shd w:val="clear" w:color="auto" w:fill="FFFFFF"/>
        <w:spacing w:after="0" w:line="240" w:lineRule="auto"/>
        <w:ind w:firstLine="708"/>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3. Սույն երաշխիքն անհետկանչելի է:</w:t>
      </w:r>
    </w:p>
    <w:p w14:paraId="165AE8A8" w14:textId="77777777" w:rsidR="003E2D06" w:rsidRPr="00392B25" w:rsidRDefault="003E2D06" w:rsidP="003E2D06">
      <w:pPr>
        <w:shd w:val="clear" w:color="auto" w:fill="FFFFFF"/>
        <w:spacing w:after="0" w:line="240" w:lineRule="auto"/>
        <w:ind w:firstLine="708"/>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89C2450" w14:textId="77777777" w:rsidR="003E2D06" w:rsidRPr="00392B25" w:rsidRDefault="003E2D06" w:rsidP="003E2D06">
      <w:pPr>
        <w:shd w:val="clear" w:color="auto" w:fill="FFFFFF"/>
        <w:spacing w:after="0" w:line="240" w:lineRule="auto"/>
        <w:ind w:firstLine="708"/>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 xml:space="preserve">5. Երաշխիքը գործում է բենեֆիցիարի և պրինցիպալի միջև N </w:t>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p>
    <w:p w14:paraId="5929DC24" w14:textId="77777777" w:rsidR="003E2D06" w:rsidRPr="00392B25" w:rsidRDefault="003E2D06" w:rsidP="003E2D06">
      <w:pPr>
        <w:shd w:val="clear" w:color="auto" w:fill="FFFFFF"/>
        <w:spacing w:after="0" w:line="240" w:lineRule="auto"/>
        <w:ind w:left="4956" w:firstLine="708"/>
        <w:rPr>
          <w:rFonts w:ascii="GHEA Grapalat" w:eastAsia="Times New Roman" w:hAnsi="GHEA Grapalat" w:cs="Sylfaen"/>
          <w:sz w:val="24"/>
          <w:szCs w:val="24"/>
          <w:vertAlign w:val="superscript"/>
          <w:lang w:val="hy-AM"/>
        </w:rPr>
      </w:pPr>
      <w:r w:rsidRPr="00392B25">
        <w:rPr>
          <w:rFonts w:ascii="GHEA Grapalat" w:eastAsia="Times New Roman" w:hAnsi="GHEA Grapalat" w:cs="Sylfaen"/>
          <w:sz w:val="24"/>
          <w:szCs w:val="24"/>
          <w:vertAlign w:val="superscript"/>
          <w:lang w:val="hy-AM"/>
        </w:rPr>
        <w:t xml:space="preserve">                         կնքվելիք պայմանագրի համարը </w:t>
      </w:r>
    </w:p>
    <w:p w14:paraId="35EF2B11" w14:textId="77777777" w:rsidR="003E2D06" w:rsidRPr="00392B25" w:rsidRDefault="003E2D06" w:rsidP="003E2D06">
      <w:pPr>
        <w:tabs>
          <w:tab w:val="left" w:pos="0"/>
        </w:tabs>
        <w:spacing w:after="0" w:line="240" w:lineRule="auto"/>
        <w:mirrorIndents/>
        <w:jc w:val="both"/>
        <w:rPr>
          <w:rFonts w:ascii="GHEA Grapalat" w:eastAsia="Times New Roman" w:hAnsi="GHEA Grapalat" w:cs="Times New Roman"/>
          <w:color w:val="000000"/>
          <w:sz w:val="20"/>
          <w:szCs w:val="20"/>
          <w:u w:val="single"/>
          <w:lang w:val="hy-AM" w:eastAsia="ru-RU"/>
        </w:rPr>
      </w:pPr>
      <w:r w:rsidRPr="00392B25">
        <w:rPr>
          <w:rFonts w:ascii="GHEA Grapalat" w:eastAsia="Times New Roman" w:hAnsi="GHEA Grapalat" w:cs="Times New Roman"/>
          <w:color w:val="000000"/>
          <w:sz w:val="20"/>
          <w:szCs w:val="20"/>
          <w:lang w:val="hy-AM" w:eastAsia="ru-RU"/>
        </w:rPr>
        <w:t>ծածկագրով կնքվելիք պայմանագիրն ուժի մեջ մտնելու օրվանից մինչև</w:t>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p>
    <w:p w14:paraId="33540AC9" w14:textId="77777777" w:rsidR="003E2D06" w:rsidRPr="00392B25" w:rsidRDefault="003E2D06" w:rsidP="003E2D06">
      <w:pPr>
        <w:tabs>
          <w:tab w:val="left" w:pos="0"/>
        </w:tabs>
        <w:spacing w:after="0" w:line="240" w:lineRule="auto"/>
        <w:mirrorIndents/>
        <w:jc w:val="both"/>
        <w:rPr>
          <w:rFonts w:ascii="GHEA Grapalat" w:eastAsia="Times New Roman" w:hAnsi="GHEA Grapalat" w:cs="Times New Roman"/>
          <w:color w:val="000000"/>
          <w:sz w:val="20"/>
          <w:szCs w:val="20"/>
          <w:u w:val="single"/>
          <w:lang w:val="hy-AM" w:eastAsia="ru-RU"/>
        </w:rPr>
      </w:pPr>
      <w:r w:rsidRPr="00392B25">
        <w:rPr>
          <w:rFonts w:ascii="GHEA Grapalat" w:eastAsia="Times New Roman" w:hAnsi="GHEA Grapalat" w:cs="Sylfaen"/>
          <w:sz w:val="24"/>
          <w:szCs w:val="24"/>
          <w:vertAlign w:val="superscript"/>
          <w:lang w:val="hy-AM" w:eastAsia="ru-RU"/>
        </w:rPr>
        <w:t xml:space="preserve">                                                                                                                                                   կնքվելիք պայմանագրով նախատեսված ապրանքի</w:t>
      </w:r>
    </w:p>
    <w:p w14:paraId="3A2E922B" w14:textId="77777777" w:rsidR="003E2D06" w:rsidRPr="00392B25" w:rsidRDefault="003E2D06" w:rsidP="003E2D06">
      <w:pPr>
        <w:tabs>
          <w:tab w:val="left" w:pos="0"/>
        </w:tabs>
        <w:spacing w:after="0" w:line="240" w:lineRule="auto"/>
        <w:mirrorIndents/>
        <w:jc w:val="both"/>
        <w:rPr>
          <w:rFonts w:ascii="GHEA Grapalat" w:eastAsia="Times New Roman" w:hAnsi="GHEA Grapalat" w:cs="Sylfaen"/>
          <w:sz w:val="24"/>
          <w:szCs w:val="24"/>
          <w:vertAlign w:val="superscript"/>
          <w:lang w:val="hy-AM" w:eastAsia="ru-RU"/>
        </w:rPr>
      </w:pP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p>
    <w:p w14:paraId="27AA4A99" w14:textId="77777777" w:rsidR="003E2D06" w:rsidRPr="00392B25" w:rsidRDefault="003E2D06" w:rsidP="003E2D06">
      <w:pPr>
        <w:tabs>
          <w:tab w:val="left" w:pos="0"/>
        </w:tabs>
        <w:spacing w:after="0" w:line="240" w:lineRule="auto"/>
        <w:mirrorIndents/>
        <w:jc w:val="both"/>
        <w:rPr>
          <w:rFonts w:ascii="GHEA Grapalat" w:eastAsia="Times New Roman" w:hAnsi="GHEA Grapalat" w:cs="Times New Roman"/>
          <w:color w:val="000000"/>
          <w:sz w:val="20"/>
          <w:szCs w:val="20"/>
          <w:u w:val="single"/>
          <w:lang w:val="hy-AM" w:eastAsia="ru-RU"/>
        </w:rPr>
      </w:pPr>
      <w:r w:rsidRPr="00392B25">
        <w:rPr>
          <w:rFonts w:ascii="GHEA Grapalat" w:eastAsia="Times New Roman" w:hAnsi="GHEA Grapalat" w:cs="Sylfaen"/>
          <w:sz w:val="24"/>
          <w:szCs w:val="24"/>
          <w:vertAlign w:val="superscript"/>
          <w:lang w:val="hy-AM" w:eastAsia="ru-RU"/>
        </w:rPr>
        <w:t xml:space="preserve">մատակարարման վերջնաժամկետը </w:t>
      </w:r>
    </w:p>
    <w:p w14:paraId="4AFC944A" w14:textId="77777777" w:rsidR="003E2D06" w:rsidRPr="00392B25" w:rsidRDefault="003E2D06" w:rsidP="003E2D06">
      <w:pPr>
        <w:tabs>
          <w:tab w:val="left" w:pos="0"/>
        </w:tabs>
        <w:spacing w:after="0" w:line="240" w:lineRule="auto"/>
        <w:mirrorIndents/>
        <w:jc w:val="both"/>
        <w:rPr>
          <w:rFonts w:ascii="GHEA Grapalat" w:eastAsia="Times New Roman" w:hAnsi="GHEA Grapalat" w:cs="Times New Roman"/>
          <w:color w:val="000000"/>
          <w:sz w:val="20"/>
          <w:szCs w:val="20"/>
          <w:lang w:val="hy-AM" w:eastAsia="ru-RU"/>
        </w:rPr>
      </w:pPr>
      <w:r w:rsidRPr="00392B25">
        <w:rPr>
          <w:rFonts w:ascii="GHEA Grapalat" w:eastAsia="Times New Roman" w:hAnsi="GHEA Grapalat" w:cs="Times New Roman"/>
          <w:color w:val="000000"/>
          <w:sz w:val="20"/>
          <w:szCs w:val="20"/>
          <w:lang w:val="hy-AM" w:eastAsia="ru-RU"/>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56D1CA60"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94DA981"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 xml:space="preserve">1) N </w:t>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lang w:val="hy-AM"/>
        </w:rPr>
        <w:t xml:space="preserve"> ծածկագրով կնքված պայմանագրի, ներառյալ նաև դրանում </w:t>
      </w:r>
    </w:p>
    <w:p w14:paraId="436C9188" w14:textId="77777777" w:rsidR="003E2D06" w:rsidRPr="00392B25" w:rsidRDefault="003E2D06" w:rsidP="003E2D06">
      <w:pPr>
        <w:shd w:val="clear" w:color="auto" w:fill="FFFFFF"/>
        <w:spacing w:after="0" w:line="240" w:lineRule="auto"/>
        <w:rPr>
          <w:rFonts w:ascii="GHEA Grapalat" w:eastAsia="Times New Roman" w:hAnsi="GHEA Grapalat" w:cs="Sylfaen"/>
          <w:sz w:val="24"/>
          <w:szCs w:val="24"/>
          <w:vertAlign w:val="superscript"/>
          <w:lang w:val="hy-AM"/>
        </w:rPr>
      </w:pPr>
      <w:r w:rsidRPr="00392B25">
        <w:rPr>
          <w:rFonts w:ascii="GHEA Grapalat" w:eastAsia="Times New Roman" w:hAnsi="GHEA Grapalat" w:cs="Sylfaen"/>
          <w:sz w:val="24"/>
          <w:szCs w:val="24"/>
          <w:vertAlign w:val="superscript"/>
          <w:lang w:val="hy-AM"/>
        </w:rPr>
        <w:t xml:space="preserve">                          կնքվելիք պայմանագրի համարը</w:t>
      </w:r>
    </w:p>
    <w:p w14:paraId="3717D5D0" w14:textId="77777777" w:rsidR="003E2D06" w:rsidRPr="00392B25" w:rsidRDefault="003E2D06" w:rsidP="003E2D06">
      <w:pPr>
        <w:shd w:val="clear" w:color="auto" w:fill="FFFFFF"/>
        <w:spacing w:after="0" w:line="240" w:lineRule="auto"/>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կատարված փոփոխությունների, լրացուցիչ համաձայնագրերի պատճենները.</w:t>
      </w:r>
    </w:p>
    <w:p w14:paraId="28726A60"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 xml:space="preserve">2) բենեֆիցիարի կողմից պայմանագիրը միակողմանի լուծելու մասին </w:t>
      </w:r>
      <w:hyperlink r:id="rId10" w:history="1">
        <w:r w:rsidRPr="00392B25">
          <w:rPr>
            <w:rFonts w:ascii="GHEA Grapalat" w:eastAsia="Times New Roman" w:hAnsi="GHEA Grapalat" w:cs="Times New Roman"/>
            <w:color w:val="0000FF"/>
            <w:sz w:val="20"/>
            <w:szCs w:val="20"/>
            <w:u w:val="single"/>
            <w:lang w:val="hy-AM"/>
          </w:rPr>
          <w:t>www.procurement.am</w:t>
        </w:r>
      </w:hyperlink>
      <w:r w:rsidRPr="00392B25">
        <w:rPr>
          <w:rFonts w:ascii="GHEA Grapalat" w:eastAsia="Times New Roman" w:hAnsi="GHEA Grapalat" w:cs="Times New Roman"/>
          <w:color w:val="000000"/>
          <w:sz w:val="20"/>
          <w:szCs w:val="20"/>
          <w:lang w:val="hy-AM"/>
        </w:rPr>
        <w:t xml:space="preserve"> հասցեով գործող տեղեկագրում հրապարակած ծանուցումը.</w:t>
      </w:r>
    </w:p>
    <w:p w14:paraId="4867A83C"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ADEAF3"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8. Երաշխիք տվող անձը մերժում է բենեֆիցիարի պահանջը, եթե`</w:t>
      </w:r>
    </w:p>
    <w:p w14:paraId="6A1B4E5B"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1) պահանջը կամ կից փաստաթղթերը չեն համապատասխանում սույն երաշխիքի պայմաններին.</w:t>
      </w:r>
    </w:p>
    <w:p w14:paraId="3499F058"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2) պահանջը ներկայացվել է երաշխիքով սահմանված ժամկետի ավարտից հետո:</w:t>
      </w:r>
    </w:p>
    <w:p w14:paraId="10A64068"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501807D"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5AB29C8"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026EA67E"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69F5D22A"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u w:val="single"/>
          <w:lang w:val="hy-AM"/>
        </w:rPr>
      </w:pPr>
      <w:r w:rsidRPr="00392B25">
        <w:rPr>
          <w:rFonts w:ascii="GHEA Grapalat" w:eastAsia="Times New Roman" w:hAnsi="GHEA Grapalat" w:cs="Times New Roman"/>
          <w:color w:val="000000"/>
          <w:sz w:val="20"/>
          <w:szCs w:val="20"/>
          <w:lang w:val="hy-AM"/>
        </w:rPr>
        <w:t xml:space="preserve">Գործադիր մարմնի ղեկավար </w:t>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p>
    <w:p w14:paraId="168C7D6A"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p>
    <w:p w14:paraId="26B4020F" w14:textId="77777777" w:rsidR="003E2D06" w:rsidRPr="00392B25" w:rsidRDefault="003E2D06" w:rsidP="003E2D06">
      <w:pPr>
        <w:shd w:val="clear" w:color="auto" w:fill="FFFFFF"/>
        <w:spacing w:after="0" w:line="240" w:lineRule="auto"/>
        <w:rPr>
          <w:rFonts w:ascii="GHEA Grapalat" w:eastAsia="Times New Roman" w:hAnsi="GHEA Grapalat" w:cs="Sylfaen"/>
          <w:sz w:val="24"/>
          <w:szCs w:val="24"/>
          <w:vertAlign w:val="superscript"/>
          <w:lang w:val="hy-AM"/>
        </w:rPr>
      </w:pPr>
      <w:r w:rsidRPr="00392B25">
        <w:rPr>
          <w:rFonts w:ascii="GHEA Grapalat" w:eastAsia="Times New Roman" w:hAnsi="GHEA Grapalat" w:cs="Sylfaen"/>
          <w:sz w:val="24"/>
          <w:szCs w:val="24"/>
          <w:vertAlign w:val="superscript"/>
          <w:lang w:val="hy-AM"/>
        </w:rPr>
        <w:t xml:space="preserve">                                                        ամիսը, ամսաթիվը, տարեթիվը</w:t>
      </w:r>
    </w:p>
    <w:p w14:paraId="62BFB5EA" w14:textId="12ACCD2B" w:rsidR="002B4E27" w:rsidRPr="003E2D06" w:rsidRDefault="003E2D06" w:rsidP="002B4E27">
      <w:pPr>
        <w:spacing w:after="0" w:line="240" w:lineRule="auto"/>
        <w:ind w:firstLine="567"/>
        <w:jc w:val="right"/>
        <w:rPr>
          <w:rFonts w:ascii="GHEA Grapalat" w:eastAsia="Times New Roman" w:hAnsi="GHEA Grapalat" w:cs="Sylfaen"/>
          <w:b/>
          <w:sz w:val="20"/>
          <w:szCs w:val="20"/>
          <w:lang w:val="hy-AM"/>
        </w:rPr>
      </w:pPr>
      <w:r w:rsidRPr="00392B25">
        <w:rPr>
          <w:rFonts w:ascii="GHEA Grapalat" w:eastAsia="Times New Roman" w:hAnsi="GHEA Grapalat" w:cs="Times New Roman"/>
          <w:b/>
          <w:sz w:val="20"/>
          <w:szCs w:val="20"/>
          <w:lang w:val="hy-AM"/>
        </w:rPr>
        <w:br w:type="page"/>
      </w:r>
      <w:r w:rsidR="002B4E27" w:rsidRPr="003E2D06">
        <w:rPr>
          <w:rFonts w:ascii="GHEA Grapalat" w:eastAsia="Times New Roman" w:hAnsi="GHEA Grapalat" w:cs="Sylfaen"/>
          <w:b/>
          <w:sz w:val="20"/>
          <w:szCs w:val="20"/>
          <w:lang w:val="hy-AM"/>
        </w:rPr>
        <w:lastRenderedPageBreak/>
        <w:t xml:space="preserve"> </w:t>
      </w:r>
    </w:p>
    <w:p w14:paraId="39848069" w14:textId="5F986774" w:rsidR="003E2D06" w:rsidRPr="003E2D06" w:rsidRDefault="003E2D06" w:rsidP="003E2D06">
      <w:pPr>
        <w:spacing w:after="0" w:line="240" w:lineRule="auto"/>
        <w:ind w:firstLine="567"/>
        <w:jc w:val="right"/>
        <w:rPr>
          <w:rFonts w:ascii="GHEA Grapalat" w:eastAsia="Times New Roman" w:hAnsi="GHEA Grapalat" w:cs="Arial"/>
          <w:b/>
          <w:sz w:val="20"/>
          <w:szCs w:val="20"/>
          <w:lang w:val="hy-AM"/>
        </w:rPr>
      </w:pPr>
      <w:r w:rsidRPr="003E2D06">
        <w:rPr>
          <w:rFonts w:ascii="GHEA Grapalat" w:eastAsia="Times New Roman" w:hAnsi="GHEA Grapalat" w:cs="Sylfaen"/>
          <w:b/>
          <w:sz w:val="20"/>
          <w:szCs w:val="20"/>
          <w:lang w:val="hy-AM"/>
        </w:rPr>
        <w:t>Հավելված</w:t>
      </w:r>
      <w:r w:rsidRPr="003E2D06">
        <w:rPr>
          <w:rFonts w:ascii="GHEA Grapalat" w:eastAsia="Times New Roman" w:hAnsi="GHEA Grapalat" w:cs="Arial"/>
          <w:b/>
          <w:sz w:val="20"/>
          <w:szCs w:val="20"/>
          <w:lang w:val="hy-AM"/>
        </w:rPr>
        <w:t xml:space="preserve"> 4.2</w:t>
      </w:r>
    </w:p>
    <w:p w14:paraId="2B3F0833" w14:textId="77777777" w:rsidR="003E2D06" w:rsidRPr="003E2D06" w:rsidRDefault="003E2D06" w:rsidP="003E2D06">
      <w:pPr>
        <w:spacing w:after="0" w:line="240" w:lineRule="auto"/>
        <w:ind w:firstLine="567"/>
        <w:jc w:val="right"/>
        <w:rPr>
          <w:rFonts w:ascii="GHEA Grapalat" w:eastAsia="Times New Roman" w:hAnsi="GHEA Grapalat" w:cs="Arial"/>
          <w:b/>
          <w:sz w:val="20"/>
          <w:szCs w:val="20"/>
          <w:lang w:val="hy-AM"/>
        </w:rPr>
      </w:pP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0"/>
          <w:szCs w:val="20"/>
          <w:lang w:val="hy-AM"/>
        </w:rPr>
        <w:t>ԳՀԱՊՁԲ-15/15-2021-1-ԴԲԳԳԿ</w:t>
      </w:r>
      <w:r w:rsidRPr="003E2D06">
        <w:rPr>
          <w:rFonts w:ascii="GHEA Grapalat" w:eastAsia="Times New Roman" w:hAnsi="GHEA Grapalat" w:cs="Times New Roman"/>
          <w:sz w:val="24"/>
          <w:szCs w:val="24"/>
          <w:lang w:val="af-ZA"/>
        </w:rPr>
        <w:t>»</w:t>
      </w:r>
      <w:r w:rsidRPr="003E2D06">
        <w:rPr>
          <w:rFonts w:ascii="GHEA Grapalat" w:eastAsia="Times New Roman" w:hAnsi="GHEA Grapalat" w:cs="Times New Roman"/>
          <w:b/>
          <w:sz w:val="20"/>
          <w:szCs w:val="20"/>
          <w:lang w:val="es-ES"/>
        </w:rPr>
        <w:t xml:space="preserve">  </w:t>
      </w:r>
      <w:r w:rsidRPr="003E2D06">
        <w:rPr>
          <w:rFonts w:ascii="GHEA Grapalat" w:eastAsia="Times New Roman" w:hAnsi="GHEA Grapalat" w:cs="Sylfaen"/>
          <w:b/>
          <w:sz w:val="20"/>
          <w:szCs w:val="20"/>
          <w:lang w:val="hy-AM"/>
        </w:rPr>
        <w:t>ծածկագրով</w:t>
      </w:r>
    </w:p>
    <w:p w14:paraId="2C2A4E04" w14:textId="77777777" w:rsidR="003E2D06" w:rsidRPr="003E2D06" w:rsidRDefault="003E2D06" w:rsidP="003E2D06">
      <w:pPr>
        <w:spacing w:after="0" w:line="240" w:lineRule="auto"/>
        <w:ind w:firstLine="567"/>
        <w:jc w:val="right"/>
        <w:rPr>
          <w:rFonts w:ascii="GHEA Grapalat" w:eastAsia="Times New Roman" w:hAnsi="GHEA Grapalat" w:cs="Arial"/>
          <w:b/>
          <w:sz w:val="20"/>
          <w:szCs w:val="20"/>
          <w:lang w:val="hy-AM"/>
        </w:rPr>
      </w:pPr>
      <w:r w:rsidRPr="003E2D06">
        <w:rPr>
          <w:rFonts w:ascii="GHEA Grapalat" w:eastAsia="Times New Roman" w:hAnsi="GHEA Grapalat" w:cs="Sylfaen"/>
          <w:b/>
          <w:sz w:val="20"/>
          <w:szCs w:val="20"/>
          <w:lang w:val="hy-AM"/>
        </w:rPr>
        <w:t>Գնանշման հարցման</w:t>
      </w:r>
      <w:r w:rsidRPr="003E2D06">
        <w:rPr>
          <w:rFonts w:ascii="GHEA Grapalat" w:eastAsia="Times New Roman" w:hAnsi="GHEA Grapalat" w:cs="Arial"/>
          <w:b/>
          <w:sz w:val="20"/>
          <w:szCs w:val="20"/>
          <w:lang w:val="hy-AM"/>
        </w:rPr>
        <w:t xml:space="preserve"> </w:t>
      </w:r>
      <w:r w:rsidRPr="003E2D06">
        <w:rPr>
          <w:rFonts w:ascii="GHEA Grapalat" w:eastAsia="Times New Roman" w:hAnsi="GHEA Grapalat" w:cs="Sylfaen"/>
          <w:b/>
          <w:sz w:val="20"/>
          <w:szCs w:val="20"/>
          <w:lang w:val="hy-AM"/>
        </w:rPr>
        <w:t>հրավերի</w:t>
      </w:r>
    </w:p>
    <w:p w14:paraId="6DFFBFD9" w14:textId="77777777" w:rsidR="003E2D06" w:rsidRPr="003E2D06" w:rsidRDefault="003E2D06" w:rsidP="003E2D06">
      <w:pPr>
        <w:spacing w:after="0" w:line="240" w:lineRule="auto"/>
        <w:ind w:firstLine="567"/>
        <w:jc w:val="right"/>
        <w:rPr>
          <w:rFonts w:ascii="GHEA Grapalat" w:eastAsia="Times New Roman" w:hAnsi="GHEA Grapalat" w:cs="Sylfaen"/>
          <w:b/>
          <w:sz w:val="20"/>
          <w:szCs w:val="20"/>
          <w:lang w:val="hy-AM"/>
        </w:rPr>
      </w:pPr>
    </w:p>
    <w:p w14:paraId="076FE437" w14:textId="77777777" w:rsidR="003E2D06" w:rsidRPr="003E2D06" w:rsidRDefault="003E2D06" w:rsidP="003E2D06">
      <w:pPr>
        <w:spacing w:after="0" w:line="240" w:lineRule="auto"/>
        <w:jc w:val="center"/>
        <w:rPr>
          <w:rFonts w:ascii="GHEA Grapalat" w:eastAsia="Times New Roman" w:hAnsi="GHEA Grapalat" w:cs="GHEA Grapalat"/>
          <w:b/>
          <w:sz w:val="20"/>
          <w:szCs w:val="20"/>
          <w:lang w:val="hy-AM"/>
        </w:rPr>
      </w:pPr>
      <w:r w:rsidRPr="003E2D06">
        <w:rPr>
          <w:rFonts w:ascii="GHEA Grapalat" w:eastAsia="Times New Roman" w:hAnsi="GHEA Grapalat" w:cs="GHEA Grapalat"/>
          <w:b/>
          <w:sz w:val="18"/>
          <w:szCs w:val="18"/>
          <w:lang w:val="hy-AM"/>
        </w:rPr>
        <w:t xml:space="preserve">       </w:t>
      </w:r>
      <w:r w:rsidRPr="003E2D06">
        <w:rPr>
          <w:rFonts w:ascii="GHEA Grapalat" w:eastAsia="Times New Roman" w:hAnsi="GHEA Grapalat" w:cs="GHEA Grapalat"/>
          <w:b/>
          <w:sz w:val="20"/>
          <w:szCs w:val="20"/>
          <w:lang w:val="hy-AM"/>
        </w:rPr>
        <w:t xml:space="preserve">ՏՈւԺԱՆՔԻ ՄԱՍԻՆ ՀԱՄԱՁԱՅՆԱԳԻՐ </w:t>
      </w:r>
    </w:p>
    <w:p w14:paraId="6A92D989" w14:textId="77777777" w:rsidR="003E2D06" w:rsidRPr="003E2D06" w:rsidRDefault="003E2D06" w:rsidP="003E2D06">
      <w:pPr>
        <w:spacing w:after="0" w:line="240" w:lineRule="auto"/>
        <w:jc w:val="center"/>
        <w:rPr>
          <w:rFonts w:ascii="GHEA Grapalat" w:eastAsia="Times New Roman" w:hAnsi="GHEA Grapalat" w:cs="GHEA Grapalat"/>
          <w:b/>
          <w:sz w:val="20"/>
          <w:szCs w:val="20"/>
          <w:lang w:val="hy-AM"/>
        </w:rPr>
      </w:pPr>
      <w:r w:rsidRPr="003E2D06">
        <w:rPr>
          <w:rFonts w:ascii="GHEA Grapalat" w:eastAsia="Times New Roman" w:hAnsi="GHEA Grapalat" w:cs="GHEA Grapalat"/>
          <w:b/>
          <w:sz w:val="18"/>
          <w:szCs w:val="18"/>
          <w:lang w:val="hy-AM"/>
        </w:rPr>
        <w:t xml:space="preserve">         (որակավորման ապահովում)</w:t>
      </w:r>
    </w:p>
    <w:p w14:paraId="1EB04885" w14:textId="77777777" w:rsidR="003E2D06" w:rsidRPr="003E2D06" w:rsidRDefault="003E2D06" w:rsidP="003E2D06">
      <w:pPr>
        <w:spacing w:after="0" w:line="240" w:lineRule="auto"/>
        <w:rPr>
          <w:rFonts w:ascii="GHEA Grapalat" w:eastAsia="Times New Roman" w:hAnsi="GHEA Grapalat" w:cs="GHEA Grapalat"/>
          <w:b/>
          <w:sz w:val="20"/>
          <w:szCs w:val="20"/>
          <w:lang w:val="hy-AM"/>
        </w:rPr>
      </w:pPr>
      <w:r w:rsidRPr="003E2D06">
        <w:rPr>
          <w:rFonts w:ascii="GHEA Grapalat" w:eastAsia="Times New Roman" w:hAnsi="GHEA Grapalat" w:cs="GHEA Grapalat"/>
          <w:color w:val="FF0000"/>
          <w:sz w:val="20"/>
          <w:szCs w:val="20"/>
          <w:shd w:val="clear" w:color="auto" w:fill="92CDDC"/>
          <w:lang w:val="hy-AM"/>
        </w:rPr>
        <w:t xml:space="preserve">                                                              </w:t>
      </w:r>
    </w:p>
    <w:p w14:paraId="6BDAD16F" w14:textId="77777777" w:rsidR="003E2D06" w:rsidRPr="003E2D06" w:rsidRDefault="003E2D06" w:rsidP="003E2D06">
      <w:pPr>
        <w:spacing w:after="0" w:line="240" w:lineRule="auto"/>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lang w:val="hy-AM"/>
        </w:rPr>
        <w:t xml:space="preserve">     ք. Երևան</w:t>
      </w:r>
      <w:r w:rsidRPr="003E2D06">
        <w:rPr>
          <w:rFonts w:ascii="GHEA Grapalat" w:eastAsia="Times New Roman" w:hAnsi="GHEA Grapalat" w:cs="GHEA Grapalat"/>
          <w:sz w:val="20"/>
          <w:szCs w:val="20"/>
          <w:lang w:val="hy-AM"/>
        </w:rPr>
        <w:tab/>
      </w:r>
      <w:r w:rsidRPr="003E2D06">
        <w:rPr>
          <w:rFonts w:ascii="GHEA Grapalat" w:eastAsia="Times New Roman" w:hAnsi="GHEA Grapalat" w:cs="GHEA Grapalat"/>
          <w:sz w:val="20"/>
          <w:szCs w:val="20"/>
          <w:lang w:val="hy-AM"/>
        </w:rPr>
        <w:tab/>
      </w:r>
      <w:r w:rsidRPr="003E2D06">
        <w:rPr>
          <w:rFonts w:ascii="GHEA Grapalat" w:eastAsia="Times New Roman" w:hAnsi="GHEA Grapalat" w:cs="GHEA Grapalat"/>
          <w:sz w:val="20"/>
          <w:szCs w:val="20"/>
          <w:lang w:val="hy-AM"/>
        </w:rPr>
        <w:tab/>
      </w:r>
      <w:r w:rsidRPr="003E2D06">
        <w:rPr>
          <w:rFonts w:ascii="GHEA Grapalat" w:eastAsia="Times New Roman" w:hAnsi="GHEA Grapalat" w:cs="GHEA Grapalat"/>
          <w:sz w:val="20"/>
          <w:szCs w:val="20"/>
          <w:lang w:val="hy-AM"/>
        </w:rPr>
        <w:tab/>
      </w:r>
      <w:r w:rsidRPr="003E2D06">
        <w:rPr>
          <w:rFonts w:ascii="GHEA Grapalat" w:eastAsia="Times New Roman" w:hAnsi="GHEA Grapalat" w:cs="GHEA Grapalat"/>
          <w:sz w:val="20"/>
          <w:szCs w:val="20"/>
          <w:lang w:val="hy-AM"/>
        </w:rPr>
        <w:tab/>
      </w:r>
      <w:r w:rsidRPr="003E2D06">
        <w:rPr>
          <w:rFonts w:ascii="GHEA Grapalat" w:eastAsia="Times New Roman" w:hAnsi="GHEA Grapalat" w:cs="GHEA Grapalat"/>
          <w:sz w:val="20"/>
          <w:szCs w:val="20"/>
          <w:lang w:val="hy-AM"/>
        </w:rPr>
        <w:tab/>
        <w:t xml:space="preserve">            </w:t>
      </w:r>
      <w:r w:rsidRPr="003E2D06">
        <w:rPr>
          <w:rFonts w:ascii="GHEA Grapalat" w:eastAsia="Times New Roman" w:hAnsi="GHEA Grapalat" w:cs="Times New Roman"/>
          <w:sz w:val="20"/>
          <w:szCs w:val="20"/>
          <w:lang w:val="hy-AM"/>
        </w:rPr>
        <w:t>«</w:t>
      </w:r>
      <w:r w:rsidRPr="003E2D06">
        <w:rPr>
          <w:rFonts w:ascii="GHEA Grapalat" w:eastAsia="Times New Roman" w:hAnsi="GHEA Grapalat" w:cs="GHEA Grapalat"/>
          <w:sz w:val="20"/>
          <w:szCs w:val="20"/>
          <w:u w:val="single"/>
          <w:lang w:val="hy-AM"/>
        </w:rPr>
        <w:t xml:space="preserve">         </w:t>
      </w:r>
      <w:r w:rsidRPr="003E2D06">
        <w:rPr>
          <w:rFonts w:ascii="GHEA Grapalat" w:eastAsia="Times New Roman" w:hAnsi="GHEA Grapalat" w:cs="Times New Roman"/>
          <w:sz w:val="20"/>
          <w:szCs w:val="20"/>
          <w:lang w:val="hy-AM"/>
        </w:rPr>
        <w:t>»</w:t>
      </w:r>
      <w:r w:rsidRPr="003E2D06">
        <w:rPr>
          <w:rFonts w:ascii="GHEA Grapalat" w:eastAsia="Times New Roman" w:hAnsi="GHEA Grapalat" w:cs="GHEA Grapalat"/>
          <w:sz w:val="20"/>
          <w:szCs w:val="20"/>
          <w:u w:val="single"/>
          <w:lang w:val="hy-AM"/>
        </w:rPr>
        <w:t xml:space="preserve"> </w:t>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lang w:val="hy-AM"/>
        </w:rPr>
        <w:t xml:space="preserve"> 20   թ.**</w:t>
      </w:r>
    </w:p>
    <w:p w14:paraId="44A1753A" w14:textId="77777777" w:rsidR="003E2D06" w:rsidRPr="003E2D06" w:rsidRDefault="003E2D06" w:rsidP="003E2D06">
      <w:pPr>
        <w:spacing w:after="0" w:line="240" w:lineRule="auto"/>
        <w:rPr>
          <w:rFonts w:ascii="GHEA Grapalat" w:eastAsia="Times New Roman" w:hAnsi="GHEA Grapalat" w:cs="GHEA Grapalat"/>
          <w:sz w:val="20"/>
          <w:szCs w:val="20"/>
          <w:lang w:val="hy-AM"/>
        </w:rPr>
      </w:pPr>
    </w:p>
    <w:p w14:paraId="011B0D1D" w14:textId="77777777" w:rsidR="003E2D06" w:rsidRPr="003E2D06" w:rsidRDefault="003E2D06" w:rsidP="003E2D06">
      <w:pPr>
        <w:spacing w:after="0" w:line="240" w:lineRule="auto"/>
        <w:jc w:val="both"/>
        <w:rPr>
          <w:rFonts w:ascii="GHEA Grapalat" w:eastAsia="Times New Roman" w:hAnsi="GHEA Grapalat" w:cs="GHEA Grapalat"/>
          <w:sz w:val="20"/>
          <w:szCs w:val="20"/>
          <w:u w:val="single"/>
          <w:vertAlign w:val="subscript"/>
          <w:lang w:val="hy-AM"/>
        </w:rPr>
      </w:pPr>
      <w:r w:rsidRPr="003E2D06">
        <w:rPr>
          <w:rFonts w:ascii="GHEA Grapalat" w:eastAsia="Times New Roman" w:hAnsi="GHEA Grapalat" w:cs="GHEA Grapalat"/>
          <w:sz w:val="20"/>
          <w:szCs w:val="20"/>
          <w:u w:val="single"/>
          <w:vertAlign w:val="subscript"/>
          <w:lang w:val="hy-AM"/>
        </w:rPr>
        <w:tab/>
      </w:r>
      <w:r w:rsidRPr="003E2D06">
        <w:rPr>
          <w:rFonts w:ascii="GHEA Grapalat" w:eastAsia="Times New Roman" w:hAnsi="GHEA Grapalat" w:cs="GHEA Grapalat"/>
          <w:sz w:val="20"/>
          <w:szCs w:val="20"/>
          <w:u w:val="single"/>
          <w:vertAlign w:val="subscript"/>
          <w:lang w:val="hy-AM"/>
        </w:rPr>
        <w:tab/>
      </w:r>
      <w:r w:rsidRPr="003E2D06">
        <w:rPr>
          <w:rFonts w:ascii="GHEA Grapalat" w:eastAsia="Times New Roman" w:hAnsi="GHEA Grapalat" w:cs="GHEA Grapalat"/>
          <w:sz w:val="20"/>
          <w:szCs w:val="20"/>
          <w:u w:val="single"/>
          <w:vertAlign w:val="subscript"/>
          <w:lang w:val="hy-AM"/>
        </w:rPr>
        <w:tab/>
      </w:r>
      <w:r w:rsidRPr="003E2D06">
        <w:rPr>
          <w:rFonts w:ascii="GHEA Grapalat" w:eastAsia="Times New Roman" w:hAnsi="GHEA Grapalat" w:cs="GHEA Grapalat"/>
          <w:sz w:val="20"/>
          <w:szCs w:val="20"/>
          <w:vertAlign w:val="subscript"/>
          <w:lang w:val="hy-AM"/>
        </w:rPr>
        <w:t xml:space="preserve">, </w:t>
      </w:r>
      <w:r w:rsidRPr="003E2D06">
        <w:rPr>
          <w:rFonts w:ascii="GHEA Grapalat" w:eastAsia="Times New Roman" w:hAnsi="GHEA Grapalat" w:cs="GHEA Grapalat"/>
          <w:sz w:val="20"/>
          <w:szCs w:val="20"/>
          <w:lang w:val="hy-AM"/>
        </w:rPr>
        <w:t xml:space="preserve">ի դեմս Ընկերության տնօրեն </w:t>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p>
    <w:p w14:paraId="05D2B940" w14:textId="77777777" w:rsidR="003E2D06" w:rsidRPr="003E2D06" w:rsidRDefault="003E2D06" w:rsidP="003E2D06">
      <w:pPr>
        <w:spacing w:after="0" w:line="240" w:lineRule="auto"/>
        <w:jc w:val="both"/>
        <w:rPr>
          <w:rFonts w:ascii="GHEA Grapalat" w:eastAsia="Times New Roman" w:hAnsi="GHEA Grapalat" w:cs="GHEA Grapalat"/>
          <w:sz w:val="20"/>
          <w:szCs w:val="20"/>
          <w:lang w:val="hy-AM"/>
        </w:rPr>
      </w:pPr>
      <w:r w:rsidRPr="003E2D06">
        <w:rPr>
          <w:rFonts w:ascii="GHEA Grapalat" w:eastAsia="Times New Roman" w:hAnsi="GHEA Grapalat" w:cs="Times New Roman"/>
          <w:sz w:val="20"/>
          <w:szCs w:val="20"/>
          <w:vertAlign w:val="superscript"/>
          <w:lang w:val="hy-AM"/>
        </w:rPr>
        <w:t xml:space="preserve">       Ընկերության անվանումը</w:t>
      </w:r>
      <w:r w:rsidRPr="003E2D06">
        <w:rPr>
          <w:rFonts w:ascii="GHEA Grapalat" w:eastAsia="Times New Roman" w:hAnsi="GHEA Grapalat" w:cs="GHEA Grapalat"/>
          <w:sz w:val="20"/>
          <w:szCs w:val="20"/>
          <w:vertAlign w:val="subscript"/>
          <w:lang w:val="hy-AM"/>
        </w:rPr>
        <w:tab/>
      </w:r>
      <w:r w:rsidRPr="003E2D06">
        <w:rPr>
          <w:rFonts w:ascii="GHEA Grapalat" w:eastAsia="Times New Roman" w:hAnsi="GHEA Grapalat" w:cs="GHEA Grapalat"/>
          <w:sz w:val="20"/>
          <w:szCs w:val="20"/>
          <w:vertAlign w:val="subscript"/>
          <w:lang w:val="hy-AM"/>
        </w:rPr>
        <w:tab/>
      </w:r>
      <w:r w:rsidRPr="003E2D06">
        <w:rPr>
          <w:rFonts w:ascii="GHEA Grapalat" w:eastAsia="Times New Roman" w:hAnsi="GHEA Grapalat" w:cs="GHEA Grapalat"/>
          <w:sz w:val="20"/>
          <w:szCs w:val="20"/>
          <w:vertAlign w:val="subscript"/>
          <w:lang w:val="hy-AM"/>
        </w:rPr>
        <w:tab/>
      </w:r>
      <w:r w:rsidRPr="003E2D06">
        <w:rPr>
          <w:rFonts w:ascii="GHEA Grapalat" w:eastAsia="Times New Roman" w:hAnsi="GHEA Grapalat" w:cs="GHEA Grapalat"/>
          <w:sz w:val="20"/>
          <w:szCs w:val="20"/>
          <w:vertAlign w:val="subscript"/>
          <w:lang w:val="hy-AM"/>
        </w:rPr>
        <w:tab/>
      </w:r>
      <w:r w:rsidRPr="003E2D06">
        <w:rPr>
          <w:rFonts w:ascii="GHEA Grapalat" w:eastAsia="Times New Roman" w:hAnsi="GHEA Grapalat" w:cs="GHEA Grapalat"/>
          <w:sz w:val="20"/>
          <w:szCs w:val="20"/>
          <w:vertAlign w:val="subscript"/>
          <w:lang w:val="hy-AM"/>
        </w:rPr>
        <w:tab/>
        <w:t xml:space="preserve">    </w:t>
      </w:r>
      <w:r w:rsidRPr="003E2D06">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3E2D06">
        <w:rPr>
          <w:rFonts w:ascii="GHEA Grapalat" w:eastAsia="Times New Roman" w:hAnsi="GHEA Grapalat" w:cs="GHEA Grapalat"/>
          <w:sz w:val="20"/>
          <w:szCs w:val="20"/>
          <w:vertAlign w:val="subscript"/>
          <w:lang w:val="hy-AM"/>
        </w:rPr>
        <w:t xml:space="preserve">, </w:t>
      </w:r>
      <w:r w:rsidRPr="003E2D06">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0198A12" w14:textId="77777777" w:rsidR="003E2D06" w:rsidRPr="003E2D06" w:rsidRDefault="003E2D06" w:rsidP="003E2D06">
      <w:pPr>
        <w:spacing w:after="0" w:line="240" w:lineRule="auto"/>
        <w:ind w:firstLine="708"/>
        <w:jc w:val="both"/>
        <w:rPr>
          <w:rFonts w:ascii="GHEA Grapalat" w:eastAsia="Times New Roman" w:hAnsi="GHEA Grapalat" w:cs="GHEA Grapalat"/>
          <w:sz w:val="20"/>
          <w:szCs w:val="20"/>
          <w:lang w:val="hy-AM"/>
        </w:rPr>
      </w:pPr>
    </w:p>
    <w:p w14:paraId="6ED28DE4" w14:textId="77777777" w:rsidR="003E2D06" w:rsidRPr="003E2D06" w:rsidRDefault="003E2D06" w:rsidP="003E2D06">
      <w:pPr>
        <w:numPr>
          <w:ilvl w:val="0"/>
          <w:numId w:val="6"/>
        </w:numPr>
        <w:spacing w:after="0" w:line="240" w:lineRule="auto"/>
        <w:jc w:val="center"/>
        <w:rPr>
          <w:rFonts w:ascii="GHEA Grapalat" w:eastAsia="Times New Roman" w:hAnsi="GHEA Grapalat" w:cs="GHEA Grapalat"/>
          <w:b/>
          <w:bCs/>
          <w:sz w:val="20"/>
          <w:szCs w:val="20"/>
          <w:lang w:val="pt-BR"/>
        </w:rPr>
      </w:pPr>
      <w:r w:rsidRPr="003E2D06">
        <w:rPr>
          <w:rFonts w:ascii="GHEA Grapalat" w:eastAsia="Times New Roman" w:hAnsi="GHEA Grapalat" w:cs="GHEA Grapalat"/>
          <w:b/>
          <w:sz w:val="20"/>
          <w:szCs w:val="20"/>
          <w:lang w:val="hy-AM"/>
        </w:rPr>
        <w:t xml:space="preserve"> Հ</w:t>
      </w:r>
      <w:r w:rsidRPr="003E2D06">
        <w:rPr>
          <w:rFonts w:ascii="GHEA Grapalat" w:eastAsia="Times New Roman" w:hAnsi="GHEA Grapalat" w:cs="GHEA Grapalat"/>
          <w:b/>
          <w:sz w:val="20"/>
          <w:szCs w:val="20"/>
        </w:rPr>
        <w:t>ամաձայնության առարկան</w:t>
      </w:r>
    </w:p>
    <w:p w14:paraId="1E9A4AFC" w14:textId="77777777" w:rsidR="003E2D06" w:rsidRPr="003E2D06" w:rsidRDefault="003E2D06" w:rsidP="003E2D06">
      <w:pPr>
        <w:spacing w:after="0" w:line="240" w:lineRule="auto"/>
        <w:jc w:val="both"/>
        <w:rPr>
          <w:rFonts w:ascii="GHEA Grapalat" w:eastAsia="Times New Roman" w:hAnsi="GHEA Grapalat" w:cs="GHEA Grapalat"/>
          <w:b/>
          <w:bCs/>
          <w:sz w:val="20"/>
          <w:szCs w:val="20"/>
          <w:lang w:val="pt-BR"/>
        </w:rPr>
      </w:pPr>
      <w:r w:rsidRPr="003E2D06">
        <w:rPr>
          <w:rFonts w:ascii="GHEA Grapalat" w:eastAsia="Times New Roman" w:hAnsi="GHEA Grapalat" w:cs="GHEA Grapalat"/>
          <w:sz w:val="20"/>
          <w:szCs w:val="20"/>
          <w:lang w:val="pt-BR"/>
        </w:rPr>
        <w:tab/>
      </w:r>
      <w:r w:rsidRPr="003E2D06">
        <w:rPr>
          <w:rFonts w:ascii="GHEA Grapalat" w:eastAsia="Times New Roman" w:hAnsi="GHEA Grapalat" w:cs="GHEA Grapalat"/>
          <w:sz w:val="20"/>
          <w:szCs w:val="20"/>
          <w:lang w:val="pt-BR"/>
        </w:rPr>
        <w:tab/>
        <w:t xml:space="preserve">                               </w:t>
      </w:r>
    </w:p>
    <w:p w14:paraId="203B6B9B" w14:textId="77777777" w:rsidR="003E2D06" w:rsidRPr="003E2D06" w:rsidRDefault="003E2D06" w:rsidP="003E2D06">
      <w:pPr>
        <w:numPr>
          <w:ilvl w:val="1"/>
          <w:numId w:val="7"/>
        </w:numPr>
        <w:spacing w:after="0" w:line="240" w:lineRule="auto"/>
        <w:ind w:firstLine="426"/>
        <w:jc w:val="both"/>
        <w:rPr>
          <w:rFonts w:ascii="GHEA Grapalat" w:eastAsia="Times New Roman" w:hAnsi="GHEA Grapalat" w:cs="GHEA Grapalat"/>
          <w:sz w:val="20"/>
          <w:szCs w:val="20"/>
          <w:lang w:val="pt-BR"/>
        </w:rPr>
      </w:pPr>
      <w:r w:rsidRPr="003E2D06">
        <w:rPr>
          <w:rFonts w:ascii="GHEA Grapalat" w:eastAsia="Times New Roman" w:hAnsi="GHEA Grapalat" w:cs="GHEA Grapalat"/>
          <w:b/>
          <w:sz w:val="20"/>
          <w:szCs w:val="20"/>
          <w:lang w:val="hy-AM"/>
        </w:rPr>
        <w:t>ՀՀ ԱՆ «Դատաբժշկական Գիտագործնական Կենտրոն» ՊՈԱԿ</w:t>
      </w:r>
      <w:r w:rsidRPr="003E2D06">
        <w:rPr>
          <w:rFonts w:ascii="GHEA Grapalat" w:eastAsia="Times New Roman" w:hAnsi="GHEA Grapalat" w:cs="GHEA Grapalat"/>
          <w:sz w:val="20"/>
          <w:szCs w:val="20"/>
          <w:lang w:val="hy-AM"/>
        </w:rPr>
        <w:t>-ի</w:t>
      </w:r>
      <w:r w:rsidRPr="003E2D06">
        <w:rPr>
          <w:rFonts w:ascii="GHEA Grapalat" w:eastAsia="Times New Roman" w:hAnsi="GHEA Grapalat" w:cs="GHEA Grapalat"/>
          <w:sz w:val="20"/>
          <w:szCs w:val="20"/>
          <w:lang w:val="pt-BR"/>
        </w:rPr>
        <w:t xml:space="preserve">  (այսուհետ` Պատվիրատու) կողմից կազմակերպված` </w:t>
      </w:r>
      <w:r w:rsidRPr="003E2D06">
        <w:rPr>
          <w:rFonts w:ascii="GHEA Grapalat" w:eastAsia="Times New Roman" w:hAnsi="GHEA Grapalat" w:cs="Times New Roman"/>
          <w:sz w:val="20"/>
          <w:szCs w:val="20"/>
          <w:lang w:val="es-ES"/>
        </w:rPr>
        <w:t>«</w:t>
      </w:r>
      <w:r w:rsidRPr="003E2D06">
        <w:rPr>
          <w:rFonts w:ascii="GHEA Grapalat" w:eastAsia="Times New Roman" w:hAnsi="GHEA Grapalat" w:cs="Sylfaen"/>
          <w:b/>
          <w:sz w:val="20"/>
          <w:szCs w:val="20"/>
          <w:lang w:val="hy-AM"/>
        </w:rPr>
        <w:t>ԳՀԱՊՁԲ-15/15-2021-1-ԴԲԳԳԿ</w:t>
      </w:r>
      <w:r w:rsidRPr="003E2D06">
        <w:rPr>
          <w:rFonts w:ascii="GHEA Grapalat" w:eastAsia="Times New Roman" w:hAnsi="GHEA Grapalat" w:cs="Times New Roman"/>
          <w:sz w:val="20"/>
          <w:szCs w:val="20"/>
          <w:lang w:val="es-ES"/>
        </w:rPr>
        <w:t>»</w:t>
      </w:r>
      <w:r w:rsidRPr="003E2D06">
        <w:rPr>
          <w:rFonts w:ascii="GHEA Grapalat" w:eastAsia="Times New Roman" w:hAnsi="GHEA Grapalat" w:cs="GHEA Grapalat"/>
          <w:sz w:val="20"/>
          <w:szCs w:val="20"/>
          <w:lang w:val="pt-BR"/>
        </w:rPr>
        <w:t xml:space="preserve"> ծածկագրով գնման ընթացակարգին:</w:t>
      </w:r>
    </w:p>
    <w:p w14:paraId="229BECC8" w14:textId="77777777" w:rsidR="003E2D06" w:rsidRPr="003E2D06" w:rsidRDefault="003E2D06" w:rsidP="003E2D06">
      <w:pPr>
        <w:spacing w:after="0" w:line="240" w:lineRule="auto"/>
        <w:ind w:firstLine="360"/>
        <w:jc w:val="both"/>
        <w:rPr>
          <w:rFonts w:ascii="GHEA Grapalat" w:eastAsia="Times New Roman" w:hAnsi="GHEA Grapalat" w:cs="GHEA Grapalat"/>
          <w:color w:val="5B9BD5"/>
          <w:sz w:val="20"/>
          <w:szCs w:val="20"/>
          <w:lang w:val="hy-AM"/>
        </w:rPr>
      </w:pPr>
      <w:r w:rsidRPr="003E2D06">
        <w:rPr>
          <w:rFonts w:ascii="GHEA Grapalat" w:eastAsia="Times New Roman"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2D77578" w14:textId="77777777" w:rsidR="003E2D06" w:rsidRPr="003E2D06" w:rsidRDefault="003E2D06" w:rsidP="003E2D06">
      <w:pPr>
        <w:spacing w:after="0" w:line="240" w:lineRule="auto"/>
        <w:ind w:firstLine="360"/>
        <w:jc w:val="both"/>
        <w:rPr>
          <w:rFonts w:ascii="GHEA Grapalat" w:eastAsia="Times New Roman" w:hAnsi="GHEA Grapalat" w:cs="GHEA Grapalat"/>
          <w:color w:val="000000"/>
          <w:sz w:val="20"/>
          <w:szCs w:val="20"/>
          <w:lang w:val="pt-BR"/>
        </w:rPr>
      </w:pPr>
      <w:r w:rsidRPr="003E2D06">
        <w:rPr>
          <w:rFonts w:ascii="GHEA Grapalat" w:eastAsia="Times New Roman" w:hAnsi="GHEA Grapalat" w:cs="GHEA Grapalat"/>
          <w:color w:val="000000"/>
          <w:sz w:val="20"/>
          <w:szCs w:val="20"/>
          <w:lang w:val="pt-BR"/>
        </w:rPr>
        <w:t>1.3 Ընկերությունը</w:t>
      </w:r>
      <w:r w:rsidRPr="003E2D06">
        <w:rPr>
          <w:rFonts w:ascii="GHEA Grapalat" w:eastAsia="Times New Roman" w:hAnsi="GHEA Grapalat" w:cs="GHEA Grapalat"/>
          <w:color w:val="000000"/>
          <w:sz w:val="20"/>
          <w:szCs w:val="20"/>
          <w:lang w:val="hy-AM"/>
        </w:rPr>
        <w:t xml:space="preserve"> սույն </w:t>
      </w:r>
      <w:r w:rsidRPr="003E2D06">
        <w:rPr>
          <w:rFonts w:ascii="GHEA Grapalat" w:eastAsia="Times New Roman" w:hAnsi="GHEA Grapalat" w:cs="GHEA Grapalat"/>
          <w:color w:val="000000"/>
          <w:sz w:val="20"/>
          <w:szCs w:val="20"/>
          <w:lang w:val="pt-BR"/>
        </w:rPr>
        <w:t>տուժանքի համաձայնագ</w:t>
      </w:r>
      <w:r w:rsidRPr="003E2D06">
        <w:rPr>
          <w:rFonts w:ascii="GHEA Grapalat" w:eastAsia="Times New Roman" w:hAnsi="GHEA Grapalat" w:cs="GHEA Grapalat"/>
          <w:color w:val="000000"/>
          <w:sz w:val="20"/>
          <w:szCs w:val="20"/>
          <w:lang w:val="hy-AM"/>
        </w:rPr>
        <w:t>ր</w:t>
      </w:r>
      <w:r w:rsidRPr="003E2D06">
        <w:rPr>
          <w:rFonts w:ascii="GHEA Grapalat" w:eastAsia="Times New Roman" w:hAnsi="GHEA Grapalat" w:cs="GHEA Grapalat"/>
          <w:color w:val="000000"/>
          <w:sz w:val="20"/>
          <w:szCs w:val="20"/>
          <w:lang w:val="pt-BR"/>
        </w:rPr>
        <w:t>ի</w:t>
      </w:r>
      <w:r w:rsidRPr="003E2D06">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EC25B01" w14:textId="77777777" w:rsidR="003E2D06" w:rsidRPr="003E2D06" w:rsidRDefault="003E2D06" w:rsidP="003E2D06">
      <w:pPr>
        <w:spacing w:after="0" w:line="240" w:lineRule="auto"/>
        <w:ind w:firstLine="426"/>
        <w:jc w:val="both"/>
        <w:rPr>
          <w:rFonts w:ascii="GHEA Grapalat" w:eastAsia="Times New Roman" w:hAnsi="GHEA Grapalat" w:cs="GHEA Grapalat"/>
          <w:color w:val="000000"/>
          <w:sz w:val="20"/>
          <w:szCs w:val="20"/>
          <w:lang w:val="hy-AM"/>
        </w:rPr>
      </w:pPr>
      <w:r w:rsidRPr="003E2D06">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12A0A1B" w14:textId="77777777" w:rsidR="003E2D06" w:rsidRPr="003E2D06" w:rsidRDefault="003E2D06" w:rsidP="003E2D06">
      <w:pPr>
        <w:spacing w:after="0" w:line="240" w:lineRule="auto"/>
        <w:ind w:firstLine="426"/>
        <w:jc w:val="both"/>
        <w:rPr>
          <w:rFonts w:ascii="GHEA Grapalat" w:eastAsia="Times New Roman" w:hAnsi="GHEA Grapalat" w:cs="GHEA Grapalat"/>
          <w:color w:val="000000"/>
          <w:sz w:val="20"/>
          <w:szCs w:val="20"/>
          <w:lang w:val="hy-AM"/>
        </w:rPr>
      </w:pPr>
      <w:r w:rsidRPr="003E2D06">
        <w:rPr>
          <w:rFonts w:ascii="GHEA Grapalat" w:eastAsia="Times New Roman"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3E2D06">
        <w:rPr>
          <w:rFonts w:ascii="GHEA Grapalat" w:eastAsia="Times New Roman" w:hAnsi="GHEA Grapalat" w:cs="GHEA Grapalat"/>
          <w:color w:val="000000"/>
          <w:sz w:val="20"/>
          <w:szCs w:val="20"/>
          <w:lang w:val="pt-BR"/>
        </w:rPr>
        <w:t>Ընկերության</w:t>
      </w:r>
      <w:r w:rsidRPr="003E2D06">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14:paraId="74D2985B" w14:textId="77777777" w:rsidR="003E2D06" w:rsidRPr="003E2D06" w:rsidRDefault="003E2D06" w:rsidP="003E2D06">
      <w:pPr>
        <w:spacing w:after="0" w:line="240" w:lineRule="auto"/>
        <w:ind w:firstLine="426"/>
        <w:jc w:val="both"/>
        <w:rPr>
          <w:rFonts w:ascii="GHEA Grapalat" w:eastAsia="Times New Roman" w:hAnsi="GHEA Grapalat" w:cs="GHEA Grapalat"/>
          <w:color w:val="000000"/>
          <w:sz w:val="20"/>
          <w:szCs w:val="20"/>
          <w:lang w:val="hy-AM"/>
        </w:rPr>
      </w:pPr>
      <w:r w:rsidRPr="003E2D06">
        <w:rPr>
          <w:rFonts w:ascii="GHEA Grapalat" w:eastAsia="Times New Roman" w:hAnsi="GHEA Grapalat" w:cs="GHEA Grapalat"/>
          <w:color w:val="000000"/>
          <w:sz w:val="20"/>
          <w:szCs w:val="20"/>
          <w:lang w:val="hy-AM"/>
        </w:rPr>
        <w:t xml:space="preserve">գ)  </w:t>
      </w:r>
      <w:r w:rsidRPr="003E2D06">
        <w:rPr>
          <w:rFonts w:ascii="GHEA Grapalat" w:eastAsia="Times New Roman" w:hAnsi="GHEA Grapalat" w:cs="GHEA Grapalat"/>
          <w:color w:val="000000"/>
          <w:sz w:val="20"/>
          <w:szCs w:val="20"/>
          <w:lang w:val="pt-BR"/>
        </w:rPr>
        <w:t>Ընկերությունը</w:t>
      </w:r>
      <w:r w:rsidRPr="003E2D06">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E2BC049" w14:textId="77777777" w:rsidR="003E2D06" w:rsidRPr="003E2D06" w:rsidRDefault="003E2D06" w:rsidP="003E2D06">
      <w:pPr>
        <w:spacing w:after="0" w:line="240" w:lineRule="auto"/>
        <w:ind w:left="426"/>
        <w:jc w:val="both"/>
        <w:rPr>
          <w:rFonts w:ascii="GHEA Grapalat" w:eastAsia="Times New Roman" w:hAnsi="GHEA Grapalat" w:cs="GHEA Grapalat"/>
          <w:color w:val="000000"/>
          <w:sz w:val="20"/>
          <w:szCs w:val="20"/>
          <w:lang w:val="hy-AM"/>
        </w:rPr>
      </w:pPr>
      <w:r w:rsidRPr="003E2D06">
        <w:rPr>
          <w:rFonts w:ascii="GHEA Grapalat" w:eastAsia="Times New Roman" w:hAnsi="GHEA Grapalat" w:cs="GHEA Grapalat"/>
          <w:color w:val="000000"/>
          <w:sz w:val="20"/>
          <w:szCs w:val="20"/>
          <w:lang w:val="hy-AM"/>
        </w:rPr>
        <w:t xml:space="preserve">դ) </w:t>
      </w:r>
      <w:r w:rsidRPr="003E2D06">
        <w:rPr>
          <w:rFonts w:ascii="GHEA Grapalat" w:eastAsia="Times New Roman" w:hAnsi="GHEA Grapalat" w:cs="GHEA Grapalat"/>
          <w:color w:val="000000"/>
          <w:sz w:val="20"/>
          <w:szCs w:val="20"/>
          <w:lang w:val="pt-BR"/>
        </w:rPr>
        <w:t>Ընկերությունը</w:t>
      </w:r>
      <w:r w:rsidRPr="003E2D06">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14:paraId="7F7C99A4" w14:textId="77777777" w:rsidR="003E2D06" w:rsidRPr="003E2D06" w:rsidRDefault="003E2D06" w:rsidP="003E2D06">
      <w:pPr>
        <w:spacing w:after="0" w:line="240" w:lineRule="auto"/>
        <w:ind w:firstLine="426"/>
        <w:jc w:val="both"/>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A1F22B6" w14:textId="77777777" w:rsidR="003E2D06" w:rsidRPr="003E2D06" w:rsidRDefault="003E2D06" w:rsidP="003E2D06">
      <w:pPr>
        <w:spacing w:after="0" w:line="240" w:lineRule="auto"/>
        <w:ind w:firstLine="426"/>
        <w:jc w:val="both"/>
        <w:rPr>
          <w:rFonts w:ascii="GHEA Grapalat" w:eastAsia="Times New Roman" w:hAnsi="GHEA Grapalat" w:cs="GHEA Grapalat"/>
          <w:sz w:val="20"/>
          <w:szCs w:val="20"/>
          <w:lang w:val="pt-BR"/>
        </w:rPr>
      </w:pPr>
      <w:r w:rsidRPr="003E2D06">
        <w:rPr>
          <w:rFonts w:ascii="GHEA Grapalat" w:eastAsia="Times New Roman"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3E2D06">
        <w:rPr>
          <w:rFonts w:ascii="GHEA Grapalat" w:eastAsia="Times New Roman" w:hAnsi="GHEA Grapalat" w:cs="GHEA Grapalat"/>
          <w:sz w:val="20"/>
          <w:szCs w:val="20"/>
          <w:lang w:val="hy-AM"/>
        </w:rPr>
        <w:t xml:space="preserve">Պահանջագիրը բնօրինակներով </w:t>
      </w:r>
      <w:r w:rsidRPr="003E2D06">
        <w:rPr>
          <w:rFonts w:ascii="GHEA Grapalat" w:eastAsia="Times New Roman" w:hAnsi="GHEA Grapalat" w:cs="GHEA Grapalat"/>
          <w:sz w:val="20"/>
          <w:szCs w:val="20"/>
          <w:lang w:val="pt-BR"/>
        </w:rPr>
        <w:t xml:space="preserve">ներկայացնում է </w:t>
      </w:r>
      <w:r w:rsidRPr="003E2D06">
        <w:rPr>
          <w:rFonts w:ascii="GHEA Grapalat" w:eastAsia="Times New Roman" w:hAnsi="GHEA Grapalat" w:cs="GHEA Grapalat"/>
          <w:sz w:val="20"/>
          <w:szCs w:val="20"/>
          <w:lang w:val="hy-AM"/>
        </w:rPr>
        <w:t>Վճարող Բանկին</w:t>
      </w:r>
      <w:r w:rsidRPr="003E2D06">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3E2D06">
        <w:rPr>
          <w:rFonts w:ascii="GHEA Grapalat" w:eastAsia="Times New Roman" w:hAnsi="GHEA Grapalat" w:cs="GHEA Grapalat"/>
          <w:sz w:val="20"/>
          <w:szCs w:val="20"/>
          <w:lang w:val="hy-AM"/>
        </w:rPr>
        <w:t>Պահանջագիրը</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էլեկտրոնային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թվային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ստորագրությամբ</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հաստատված</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լինելու</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դեպքում</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դրանք</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Վճարող</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Բանկին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են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ներկայացվում</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էլեկտրոնային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կրիչներով</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ինչպես</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նաև</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դրանցից</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արտատպված</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թղթային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տարբերակներով</w:t>
      </w:r>
      <w:r w:rsidRPr="003E2D06">
        <w:rPr>
          <w:rFonts w:ascii="GHEA Grapalat" w:eastAsia="Times New Roman" w:hAnsi="GHEA Grapalat" w:cs="GHEA Grapalat"/>
          <w:sz w:val="20"/>
          <w:szCs w:val="20"/>
          <w:lang w:val="pt-BR"/>
        </w:rPr>
        <w:t>:</w:t>
      </w:r>
    </w:p>
    <w:p w14:paraId="47837CF4" w14:textId="77777777" w:rsidR="003E2D06" w:rsidRPr="003E2D06" w:rsidRDefault="003E2D06" w:rsidP="003E2D06">
      <w:pPr>
        <w:numPr>
          <w:ilvl w:val="1"/>
          <w:numId w:val="25"/>
        </w:numPr>
        <w:spacing w:after="0" w:line="240" w:lineRule="auto"/>
        <w:jc w:val="both"/>
        <w:rPr>
          <w:rFonts w:ascii="GHEA Grapalat" w:eastAsia="Times New Roman" w:hAnsi="GHEA Grapalat" w:cs="GHEA Grapalat"/>
          <w:color w:val="000000"/>
          <w:sz w:val="20"/>
          <w:szCs w:val="20"/>
          <w:lang w:val="hy-AM"/>
        </w:rPr>
      </w:pPr>
      <w:r w:rsidRPr="003E2D06">
        <w:rPr>
          <w:rFonts w:ascii="GHEA Grapalat" w:eastAsia="Times New Roman" w:hAnsi="GHEA Grapalat" w:cs="GHEA Grapalat"/>
          <w:color w:val="000000"/>
          <w:sz w:val="20"/>
          <w:szCs w:val="20"/>
          <w:lang w:val="hy-AM"/>
        </w:rPr>
        <w:t>Պատվիրատուն Վճարող բանկին կարող է ներկայացնել այլ լրացուցիչ փաստաթղթեր:</w:t>
      </w:r>
    </w:p>
    <w:p w14:paraId="1A5D7881" w14:textId="77777777" w:rsidR="003E2D06" w:rsidRPr="003E2D06" w:rsidRDefault="003E2D06" w:rsidP="003E2D06">
      <w:pPr>
        <w:spacing w:after="0" w:line="240" w:lineRule="auto"/>
        <w:ind w:firstLine="426"/>
        <w:jc w:val="both"/>
        <w:rPr>
          <w:rFonts w:ascii="GHEA Grapalat" w:eastAsia="Times New Roman" w:hAnsi="GHEA Grapalat" w:cs="GHEA Grapalat"/>
          <w:sz w:val="20"/>
          <w:szCs w:val="20"/>
          <w:lang w:val="pt-BR"/>
        </w:rPr>
      </w:pPr>
      <w:r w:rsidRPr="003E2D06">
        <w:rPr>
          <w:rFonts w:ascii="GHEA Grapalat" w:eastAsia="Times New Roman" w:hAnsi="GHEA Grapalat" w:cs="GHEA Grapalat"/>
          <w:sz w:val="20"/>
          <w:szCs w:val="20"/>
          <w:lang w:val="hy-AM"/>
        </w:rPr>
        <w:t>1.6 Վճարող Բանկի կողմից Պ</w:t>
      </w:r>
      <w:r w:rsidRPr="003E2D06">
        <w:rPr>
          <w:rFonts w:ascii="GHEA Grapalat" w:eastAsia="Times New Roman" w:hAnsi="GHEA Grapalat" w:cs="GHEA Grapalat"/>
          <w:sz w:val="20"/>
          <w:szCs w:val="20"/>
          <w:lang w:val="pt-BR"/>
        </w:rPr>
        <w:t xml:space="preserve">ահանջագրում նշված գումարի վճարման հետևանքով </w:t>
      </w:r>
      <w:r w:rsidRPr="003E2D06">
        <w:rPr>
          <w:rFonts w:ascii="GHEA Grapalat" w:eastAsia="Times New Roman" w:hAnsi="GHEA Grapalat" w:cs="GHEA Grapalat"/>
          <w:sz w:val="20"/>
          <w:szCs w:val="20"/>
          <w:lang w:val="hy-AM"/>
        </w:rPr>
        <w:t xml:space="preserve">Ընկերության </w:t>
      </w:r>
      <w:r w:rsidRPr="003E2D06">
        <w:rPr>
          <w:rFonts w:ascii="GHEA Grapalat" w:eastAsia="Times New Roman" w:hAnsi="GHEA Grapalat" w:cs="GHEA Grapalat"/>
          <w:sz w:val="20"/>
          <w:szCs w:val="20"/>
          <w:lang w:val="pt-BR"/>
        </w:rPr>
        <w:t xml:space="preserve">առաջացած ռիսկերի (Ընկերության կրած վնասների) </w:t>
      </w:r>
      <w:r w:rsidRPr="003E2D06">
        <w:rPr>
          <w:rFonts w:ascii="GHEA Grapalat" w:eastAsia="Times New Roman" w:hAnsi="GHEA Grapalat" w:cs="GHEA Grapalat"/>
          <w:sz w:val="20"/>
          <w:szCs w:val="20"/>
          <w:lang w:val="hy-AM"/>
        </w:rPr>
        <w:t xml:space="preserve">և բացասական հետևանքների </w:t>
      </w:r>
      <w:r w:rsidRPr="003E2D06">
        <w:rPr>
          <w:rFonts w:ascii="GHEA Grapalat" w:eastAsia="Times New Roman" w:hAnsi="GHEA Grapalat" w:cs="GHEA Grapalat"/>
          <w:sz w:val="20"/>
          <w:szCs w:val="20"/>
          <w:lang w:val="pt-BR"/>
        </w:rPr>
        <w:t>համար Բանկը</w:t>
      </w:r>
      <w:r w:rsidRPr="003E2D06">
        <w:rPr>
          <w:rFonts w:ascii="GHEA Grapalat" w:eastAsia="Times New Roman" w:hAnsi="GHEA Grapalat" w:cs="GHEA Grapalat"/>
          <w:sz w:val="20"/>
          <w:szCs w:val="20"/>
          <w:lang w:val="hy-AM"/>
        </w:rPr>
        <w:t xml:space="preserve"> որևէ</w:t>
      </w:r>
      <w:r w:rsidRPr="003E2D06">
        <w:rPr>
          <w:rFonts w:ascii="GHEA Grapalat" w:eastAsia="Times New Roman" w:hAnsi="GHEA Grapalat" w:cs="GHEA Grapalat"/>
          <w:sz w:val="20"/>
          <w:szCs w:val="20"/>
          <w:lang w:val="pt-BR"/>
        </w:rPr>
        <w:t xml:space="preserve"> պատասխանատվություն չի կրում</w:t>
      </w:r>
      <w:r w:rsidRPr="003E2D06">
        <w:rPr>
          <w:rFonts w:ascii="GHEA Grapalat" w:eastAsia="Times New Roman" w:hAnsi="GHEA Grapalat" w:cs="GHEA Grapalat"/>
          <w:sz w:val="20"/>
          <w:szCs w:val="20"/>
          <w:lang w:val="hy-AM"/>
        </w:rPr>
        <w:t>:</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14:paraId="0EE4BADE" w14:textId="77777777" w:rsidR="003E2D06" w:rsidRPr="003E2D06" w:rsidRDefault="003E2D06" w:rsidP="003E2D06">
      <w:pPr>
        <w:spacing w:after="0" w:line="240" w:lineRule="auto"/>
        <w:ind w:firstLine="426"/>
        <w:jc w:val="both"/>
        <w:rPr>
          <w:rFonts w:ascii="GHEA Grapalat" w:eastAsia="Times New Roman" w:hAnsi="GHEA Grapalat" w:cs="GHEA Grapalat"/>
          <w:sz w:val="20"/>
          <w:szCs w:val="20"/>
          <w:lang w:val="pt-BR"/>
        </w:rPr>
      </w:pPr>
      <w:r w:rsidRPr="003E2D06">
        <w:rPr>
          <w:rFonts w:ascii="GHEA Grapalat" w:eastAsia="Times New Roman" w:hAnsi="GHEA Grapalat" w:cs="GHEA Grapalat"/>
          <w:sz w:val="20"/>
          <w:szCs w:val="20"/>
          <w:lang w:val="pt-BR"/>
        </w:rPr>
        <w:t xml:space="preserve">1.7 </w:t>
      </w:r>
      <w:r w:rsidRPr="003E2D06">
        <w:rPr>
          <w:rFonts w:ascii="GHEA Grapalat" w:eastAsia="Times New Roman" w:hAnsi="GHEA Grapalat" w:cs="GHEA Grapalat"/>
          <w:sz w:val="20"/>
          <w:szCs w:val="20"/>
          <w:lang w:val="hy-AM"/>
        </w:rPr>
        <w:t>Այն դեպքում</w:t>
      </w:r>
      <w:r w:rsidRPr="003E2D06">
        <w:rPr>
          <w:rFonts w:ascii="GHEA Grapalat" w:eastAsia="Times New Roman" w:hAnsi="GHEA Grapalat" w:cs="GHEA Grapalat"/>
          <w:sz w:val="20"/>
          <w:szCs w:val="20"/>
          <w:lang w:val="pt-BR"/>
        </w:rPr>
        <w:t>,</w:t>
      </w:r>
      <w:r w:rsidRPr="003E2D06">
        <w:rPr>
          <w:rFonts w:ascii="GHEA Grapalat" w:eastAsia="Times New Roman" w:hAnsi="GHEA Grapalat" w:cs="GHEA Grapalat"/>
          <w:sz w:val="20"/>
          <w:szCs w:val="20"/>
          <w:lang w:val="hy-AM"/>
        </w:rPr>
        <w:t xml:space="preserve"> երբ Ընկերության հաշվի միջոցները չեն բավարարում</w:t>
      </w:r>
      <w:r w:rsidRPr="003E2D06">
        <w:rPr>
          <w:rFonts w:ascii="GHEA Grapalat" w:eastAsia="Times New Roman" w:hAnsi="GHEA Grapalat" w:cs="GHEA Grapalat"/>
          <w:sz w:val="20"/>
          <w:szCs w:val="20"/>
        </w:rPr>
        <w:t>՝</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Վճարող</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բանկը</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վճարման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պահանջագիրը</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ստանալուց</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հետո՝</w:t>
      </w:r>
      <w:r w:rsidRPr="003E2D06">
        <w:rPr>
          <w:rFonts w:ascii="GHEA Grapalat" w:eastAsia="Times New Roman" w:hAnsi="GHEA Grapalat" w:cs="GHEA Grapalat"/>
          <w:sz w:val="20"/>
          <w:szCs w:val="20"/>
          <w:lang w:val="pt-BR"/>
        </w:rPr>
        <w:t xml:space="preserve"> 2 (</w:t>
      </w:r>
      <w:r w:rsidRPr="003E2D06">
        <w:rPr>
          <w:rFonts w:ascii="GHEA Grapalat" w:eastAsia="Times New Roman" w:hAnsi="GHEA Grapalat" w:cs="GHEA Grapalat"/>
          <w:sz w:val="20"/>
          <w:szCs w:val="20"/>
        </w:rPr>
        <w:t>երկու</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աշխատանքային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օրվա</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ընթացքում</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պետք</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է</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տեղեկացնի</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Պատվիրատուին՝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գրավոր</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ձևով</w:t>
      </w:r>
      <w:r w:rsidRPr="003E2D06">
        <w:rPr>
          <w:rFonts w:ascii="GHEA Grapalat" w:eastAsia="Times New Roman" w:hAnsi="GHEA Grapalat" w:cs="GHEA Grapalat"/>
          <w:sz w:val="20"/>
          <w:szCs w:val="20"/>
          <w:lang w:val="pt-BR"/>
        </w:rPr>
        <w:t>:</w:t>
      </w:r>
    </w:p>
    <w:p w14:paraId="77E18D7E" w14:textId="77777777" w:rsidR="003E2D06" w:rsidRPr="003E2D06" w:rsidRDefault="003E2D06" w:rsidP="003E2D06">
      <w:pPr>
        <w:spacing w:after="0" w:line="240" w:lineRule="auto"/>
        <w:ind w:firstLine="360"/>
        <w:jc w:val="both"/>
        <w:rPr>
          <w:rFonts w:ascii="GHEA Grapalat" w:eastAsia="Times New Roman" w:hAnsi="GHEA Grapalat" w:cs="GHEA Grapalat"/>
          <w:sz w:val="20"/>
          <w:szCs w:val="20"/>
          <w:lang w:val="pt-BR"/>
        </w:rPr>
      </w:pPr>
      <w:r w:rsidRPr="003E2D06">
        <w:rPr>
          <w:rFonts w:ascii="GHEA Grapalat" w:eastAsia="Times New Roman" w:hAnsi="GHEA Grapalat" w:cs="GHEA Grapalat"/>
          <w:sz w:val="20"/>
          <w:szCs w:val="20"/>
          <w:lang w:val="pt-BR"/>
        </w:rPr>
        <w:t xml:space="preserve">1.8 Սույն համաձայնագիրը և կից </w:t>
      </w:r>
      <w:r w:rsidRPr="003E2D06">
        <w:rPr>
          <w:rFonts w:ascii="GHEA Grapalat" w:eastAsia="Times New Roman" w:hAnsi="GHEA Grapalat" w:cs="GHEA Grapalat"/>
          <w:sz w:val="20"/>
          <w:szCs w:val="20"/>
          <w:lang w:val="hy-AM"/>
        </w:rPr>
        <w:t>Պ</w:t>
      </w:r>
      <w:r w:rsidRPr="003E2D06">
        <w:rPr>
          <w:rFonts w:ascii="GHEA Grapalat" w:eastAsia="Times New Roman"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2FE197B" w14:textId="77777777" w:rsidR="003E2D06" w:rsidRPr="003E2D06" w:rsidRDefault="003E2D06" w:rsidP="003E2D06">
      <w:pPr>
        <w:spacing w:after="0" w:line="240" w:lineRule="auto"/>
        <w:jc w:val="both"/>
        <w:rPr>
          <w:rFonts w:ascii="GHEA Grapalat" w:eastAsia="Times New Roman" w:hAnsi="GHEA Grapalat" w:cs="GHEA Grapalat"/>
          <w:sz w:val="20"/>
          <w:szCs w:val="20"/>
          <w:lang w:val="hy-AM"/>
        </w:rPr>
      </w:pPr>
    </w:p>
    <w:p w14:paraId="09243D28" w14:textId="77777777" w:rsidR="003E2D06" w:rsidRPr="003E2D06" w:rsidRDefault="003E2D06" w:rsidP="003E2D06">
      <w:pPr>
        <w:numPr>
          <w:ilvl w:val="0"/>
          <w:numId w:val="6"/>
        </w:numPr>
        <w:spacing w:after="0" w:line="240" w:lineRule="auto"/>
        <w:jc w:val="center"/>
        <w:rPr>
          <w:rFonts w:ascii="GHEA Grapalat" w:eastAsia="Times New Roman" w:hAnsi="GHEA Grapalat" w:cs="GHEA Grapalat"/>
          <w:b/>
          <w:bCs/>
          <w:sz w:val="20"/>
          <w:szCs w:val="20"/>
        </w:rPr>
      </w:pPr>
      <w:r w:rsidRPr="003E2D06">
        <w:rPr>
          <w:rFonts w:ascii="GHEA Grapalat" w:eastAsia="Times New Roman" w:hAnsi="GHEA Grapalat" w:cs="GHEA Grapalat"/>
          <w:b/>
          <w:bCs/>
          <w:sz w:val="20"/>
          <w:szCs w:val="20"/>
        </w:rPr>
        <w:t>Այլ պայմաններ</w:t>
      </w:r>
    </w:p>
    <w:p w14:paraId="4E4AE738" w14:textId="77777777" w:rsidR="003E2D06" w:rsidRPr="003E2D06" w:rsidRDefault="003E2D06" w:rsidP="003E2D06">
      <w:pPr>
        <w:spacing w:after="0" w:line="240" w:lineRule="auto"/>
        <w:ind w:firstLine="567"/>
        <w:jc w:val="both"/>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rPr>
        <w:t>2.1 Սույն համաձայնագիրը</w:t>
      </w:r>
      <w:r w:rsidRPr="003E2D06">
        <w:rPr>
          <w:rFonts w:ascii="GHEA Grapalat" w:eastAsia="Times New Roman" w:hAnsi="GHEA Grapalat" w:cs="GHEA Grapalat"/>
          <w:sz w:val="20"/>
          <w:szCs w:val="20"/>
          <w:lang w:val="hy-AM"/>
        </w:rPr>
        <w:t xml:space="preserve"> և Պահանջագիրը անհետկանչելի են,</w:t>
      </w:r>
      <w:r w:rsidRPr="003E2D06">
        <w:rPr>
          <w:rFonts w:ascii="GHEA Grapalat" w:eastAsia="Times New Roman" w:hAnsi="GHEA Grapalat" w:cs="GHEA Grapalat"/>
          <w:sz w:val="20"/>
          <w:szCs w:val="20"/>
        </w:rPr>
        <w:t xml:space="preserve"> ուժի մեջ </w:t>
      </w:r>
      <w:r w:rsidRPr="003E2D06">
        <w:rPr>
          <w:rFonts w:ascii="GHEA Grapalat" w:eastAsia="Times New Roman" w:hAnsi="GHEA Grapalat" w:cs="GHEA Grapalat"/>
          <w:sz w:val="20"/>
          <w:szCs w:val="20"/>
          <w:lang w:val="hy-AM"/>
        </w:rPr>
        <w:t>են</w:t>
      </w:r>
      <w:r w:rsidRPr="003E2D06">
        <w:rPr>
          <w:rFonts w:ascii="GHEA Grapalat" w:eastAsia="Times New Roman" w:hAnsi="GHEA Grapalat" w:cs="GHEA Grapalat"/>
          <w:sz w:val="20"/>
          <w:szCs w:val="20"/>
        </w:rPr>
        <w:t xml:space="preserve"> մտնում Ընկերության կողմից վավերացման պահից և ուժի մեջ</w:t>
      </w:r>
      <w:r w:rsidRPr="003E2D06">
        <w:rPr>
          <w:rFonts w:ascii="GHEA Grapalat" w:eastAsia="Times New Roman" w:hAnsi="GHEA Grapalat" w:cs="GHEA Grapalat"/>
          <w:sz w:val="20"/>
          <w:szCs w:val="20"/>
          <w:lang w:val="hy-AM"/>
        </w:rPr>
        <w:t xml:space="preserve"> են մինչև </w:t>
      </w:r>
      <w:r w:rsidRPr="003E2D06">
        <w:rPr>
          <w:rFonts w:ascii="GHEA Grapalat" w:eastAsia="Times New Roman"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2A953852" w14:textId="77777777" w:rsidR="003E2D06" w:rsidRPr="003E2D06" w:rsidRDefault="003E2D06" w:rsidP="003E2D06">
      <w:pPr>
        <w:spacing w:after="0" w:line="240" w:lineRule="auto"/>
        <w:ind w:firstLine="567"/>
        <w:jc w:val="both"/>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99E679F" w14:textId="77777777" w:rsidR="003E2D06" w:rsidRPr="003E2D06" w:rsidRDefault="003E2D06" w:rsidP="003E2D06">
      <w:pPr>
        <w:spacing w:after="0" w:line="240" w:lineRule="auto"/>
        <w:ind w:firstLine="567"/>
        <w:jc w:val="both"/>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CFA23B2" w14:textId="77777777" w:rsidR="003E2D06" w:rsidRPr="003E2D06" w:rsidDel="00A13215" w:rsidRDefault="003E2D06" w:rsidP="003E2D06">
      <w:pPr>
        <w:spacing w:after="0" w:line="240" w:lineRule="auto"/>
        <w:ind w:firstLine="567"/>
        <w:jc w:val="both"/>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3380A79" w14:textId="77777777" w:rsidR="003E2D06" w:rsidRPr="003E2D06" w:rsidRDefault="003E2D06" w:rsidP="003E2D06">
      <w:pPr>
        <w:spacing w:after="0" w:line="240" w:lineRule="auto"/>
        <w:ind w:firstLine="567"/>
        <w:jc w:val="both"/>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7F6C79B" w14:textId="77777777" w:rsidR="003E2D06" w:rsidRPr="003E2D06" w:rsidRDefault="003E2D06" w:rsidP="003E2D06">
      <w:pPr>
        <w:spacing w:after="0" w:line="240" w:lineRule="auto"/>
        <w:ind w:firstLine="567"/>
        <w:jc w:val="both"/>
        <w:rPr>
          <w:rFonts w:ascii="GHEA Grapalat" w:eastAsia="Times New Roman" w:hAnsi="GHEA Grapalat" w:cs="GHEA Grapalat"/>
          <w:sz w:val="20"/>
          <w:szCs w:val="20"/>
          <w:lang w:val="hy-AM"/>
        </w:rPr>
      </w:pPr>
    </w:p>
    <w:p w14:paraId="615464B1" w14:textId="77777777" w:rsidR="003E2D06" w:rsidRPr="003E2D06" w:rsidRDefault="003E2D06" w:rsidP="003E2D06">
      <w:pPr>
        <w:spacing w:after="0" w:line="240" w:lineRule="auto"/>
        <w:ind w:firstLine="567"/>
        <w:jc w:val="center"/>
        <w:rPr>
          <w:rFonts w:ascii="GHEA Grapalat" w:eastAsia="Times New Roman" w:hAnsi="GHEA Grapalat" w:cs="GHEA Grapalat"/>
          <w:sz w:val="20"/>
          <w:szCs w:val="20"/>
          <w:lang w:val="hy-AM"/>
        </w:rPr>
      </w:pPr>
      <w:r w:rsidRPr="003E2D06">
        <w:rPr>
          <w:rFonts w:ascii="GHEA Grapalat" w:eastAsia="Times New Roman" w:hAnsi="GHEA Grapalat" w:cs="GHEA Grapalat"/>
          <w:b/>
          <w:sz w:val="20"/>
          <w:szCs w:val="20"/>
          <w:lang w:val="hy-AM"/>
        </w:rPr>
        <w:t>3. Ընկերության հասցեն, բանկային վավերապայմանները`</w:t>
      </w:r>
    </w:p>
    <w:p w14:paraId="7DA7BCE7" w14:textId="77777777" w:rsidR="003E2D06" w:rsidRPr="003E2D06" w:rsidRDefault="003E2D06" w:rsidP="003E2D06">
      <w:pPr>
        <w:spacing w:after="0" w:line="240" w:lineRule="auto"/>
        <w:jc w:val="both"/>
        <w:rPr>
          <w:rFonts w:ascii="GHEA Grapalat" w:eastAsia="Times New Roman" w:hAnsi="GHEA Grapalat" w:cs="GHEA Grapalat"/>
          <w:sz w:val="20"/>
          <w:szCs w:val="20"/>
          <w:u w:val="single"/>
          <w:lang w:val="hy-AM"/>
        </w:rPr>
      </w:pP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p>
    <w:p w14:paraId="2706EB9F" w14:textId="77777777" w:rsidR="003E2D06" w:rsidRPr="003E2D06" w:rsidRDefault="003E2D06" w:rsidP="003E2D06">
      <w:pPr>
        <w:spacing w:after="0" w:line="240" w:lineRule="auto"/>
        <w:jc w:val="both"/>
        <w:rPr>
          <w:rFonts w:ascii="GHEA Grapalat" w:eastAsia="Times New Roman" w:hAnsi="GHEA Grapalat" w:cs="Times New Roman"/>
          <w:sz w:val="18"/>
          <w:szCs w:val="18"/>
          <w:vertAlign w:val="superscript"/>
          <w:lang w:val="hy-AM"/>
        </w:rPr>
      </w:pPr>
      <w:r w:rsidRPr="003E2D06">
        <w:rPr>
          <w:rFonts w:ascii="GHEA Grapalat" w:eastAsia="Times New Roman" w:hAnsi="GHEA Grapalat" w:cs="Times New Roman"/>
          <w:sz w:val="18"/>
          <w:szCs w:val="18"/>
          <w:vertAlign w:val="superscript"/>
          <w:lang w:val="hy-AM"/>
        </w:rPr>
        <w:t xml:space="preserve">                               ընկերության անվանումը</w:t>
      </w:r>
    </w:p>
    <w:p w14:paraId="4F89F66C" w14:textId="77777777" w:rsidR="003E2D06" w:rsidRPr="003E2D06" w:rsidRDefault="003E2D06" w:rsidP="003E2D06">
      <w:pPr>
        <w:spacing w:after="0" w:line="240" w:lineRule="auto"/>
        <w:jc w:val="both"/>
        <w:rPr>
          <w:rFonts w:ascii="GHEA Grapalat" w:eastAsia="Times New Roman" w:hAnsi="GHEA Grapalat" w:cs="Times New Roman"/>
          <w:sz w:val="18"/>
          <w:szCs w:val="18"/>
          <w:u w:val="single"/>
          <w:vertAlign w:val="superscript"/>
          <w:lang w:val="hy-AM"/>
        </w:rPr>
      </w:pPr>
      <w:r w:rsidRPr="003E2D06">
        <w:rPr>
          <w:rFonts w:ascii="GHEA Grapalat" w:eastAsia="Times New Roman" w:hAnsi="GHEA Grapalat" w:cs="Times New Roman"/>
          <w:sz w:val="18"/>
          <w:szCs w:val="18"/>
          <w:vertAlign w:val="superscript"/>
          <w:lang w:val="hy-AM"/>
        </w:rPr>
        <w:t xml:space="preserve"> </w:t>
      </w:r>
      <w:r w:rsidRPr="003E2D06">
        <w:rPr>
          <w:rFonts w:ascii="GHEA Grapalat" w:eastAsia="Times New Roman" w:hAnsi="GHEA Grapalat" w:cs="Times New Roman"/>
          <w:sz w:val="18"/>
          <w:szCs w:val="18"/>
          <w:u w:val="single"/>
          <w:vertAlign w:val="superscript"/>
          <w:lang w:val="hy-AM"/>
        </w:rPr>
        <w:tab/>
      </w:r>
      <w:r w:rsidRPr="003E2D06">
        <w:rPr>
          <w:rFonts w:ascii="GHEA Grapalat" w:eastAsia="Times New Roman" w:hAnsi="GHEA Grapalat" w:cs="Times New Roman"/>
          <w:sz w:val="18"/>
          <w:szCs w:val="18"/>
          <w:u w:val="single"/>
          <w:vertAlign w:val="superscript"/>
          <w:lang w:val="hy-AM"/>
        </w:rPr>
        <w:tab/>
      </w:r>
      <w:r w:rsidRPr="003E2D06">
        <w:rPr>
          <w:rFonts w:ascii="GHEA Grapalat" w:eastAsia="Times New Roman" w:hAnsi="GHEA Grapalat" w:cs="Times New Roman"/>
          <w:sz w:val="18"/>
          <w:szCs w:val="18"/>
          <w:u w:val="single"/>
          <w:vertAlign w:val="superscript"/>
          <w:lang w:val="hy-AM"/>
        </w:rPr>
        <w:tab/>
      </w:r>
      <w:r w:rsidRPr="003E2D06">
        <w:rPr>
          <w:rFonts w:ascii="GHEA Grapalat" w:eastAsia="Times New Roman" w:hAnsi="GHEA Grapalat" w:cs="Times New Roman"/>
          <w:sz w:val="18"/>
          <w:szCs w:val="18"/>
          <w:u w:val="single"/>
          <w:vertAlign w:val="superscript"/>
          <w:lang w:val="hy-AM"/>
        </w:rPr>
        <w:tab/>
      </w:r>
      <w:r w:rsidRPr="003E2D06">
        <w:rPr>
          <w:rFonts w:ascii="GHEA Grapalat" w:eastAsia="Times New Roman" w:hAnsi="GHEA Grapalat" w:cs="Times New Roman"/>
          <w:sz w:val="18"/>
          <w:szCs w:val="18"/>
          <w:u w:val="single"/>
          <w:vertAlign w:val="superscript"/>
          <w:lang w:val="hy-AM"/>
        </w:rPr>
        <w:tab/>
      </w:r>
    </w:p>
    <w:p w14:paraId="7ABF67E5" w14:textId="77777777" w:rsidR="003E2D06" w:rsidRPr="003E2D06" w:rsidRDefault="003E2D06" w:rsidP="003E2D06">
      <w:pPr>
        <w:spacing w:after="0" w:line="240" w:lineRule="auto"/>
        <w:jc w:val="both"/>
        <w:rPr>
          <w:rFonts w:ascii="GHEA Grapalat" w:eastAsia="Times New Roman" w:hAnsi="GHEA Grapalat" w:cs="Times New Roman"/>
          <w:sz w:val="18"/>
          <w:szCs w:val="18"/>
          <w:vertAlign w:val="superscript"/>
          <w:lang w:val="hy-AM"/>
        </w:rPr>
      </w:pPr>
      <w:r w:rsidRPr="003E2D06">
        <w:rPr>
          <w:rFonts w:ascii="GHEA Grapalat" w:eastAsia="Times New Roman" w:hAnsi="GHEA Grapalat" w:cs="Times New Roman"/>
          <w:sz w:val="18"/>
          <w:szCs w:val="18"/>
          <w:vertAlign w:val="superscript"/>
          <w:lang w:val="hy-AM"/>
        </w:rPr>
        <w:t xml:space="preserve">                              ընկերության հասցեն</w:t>
      </w:r>
    </w:p>
    <w:p w14:paraId="1C01B427" w14:textId="77777777" w:rsidR="003E2D06" w:rsidRPr="003E2D06" w:rsidRDefault="003E2D06" w:rsidP="003E2D06">
      <w:pPr>
        <w:spacing w:after="0" w:line="240" w:lineRule="auto"/>
        <w:jc w:val="both"/>
        <w:rPr>
          <w:rFonts w:ascii="GHEA Grapalat" w:eastAsia="Times New Roman" w:hAnsi="GHEA Grapalat" w:cs="Times New Roman"/>
          <w:sz w:val="18"/>
          <w:szCs w:val="18"/>
          <w:u w:val="single"/>
          <w:vertAlign w:val="superscript"/>
          <w:lang w:val="hy-AM"/>
        </w:rPr>
      </w:pPr>
      <w:r w:rsidRPr="003E2D06">
        <w:rPr>
          <w:rFonts w:ascii="GHEA Grapalat" w:eastAsia="Times New Roman" w:hAnsi="GHEA Grapalat" w:cs="Times New Roman"/>
          <w:sz w:val="18"/>
          <w:szCs w:val="18"/>
          <w:u w:val="single"/>
          <w:vertAlign w:val="superscript"/>
          <w:lang w:val="hy-AM"/>
        </w:rPr>
        <w:tab/>
      </w:r>
      <w:r w:rsidRPr="003E2D06">
        <w:rPr>
          <w:rFonts w:ascii="GHEA Grapalat" w:eastAsia="Times New Roman" w:hAnsi="GHEA Grapalat" w:cs="Times New Roman"/>
          <w:sz w:val="18"/>
          <w:szCs w:val="18"/>
          <w:u w:val="single"/>
          <w:vertAlign w:val="superscript"/>
          <w:lang w:val="hy-AM"/>
        </w:rPr>
        <w:tab/>
      </w:r>
      <w:r w:rsidRPr="003E2D06">
        <w:rPr>
          <w:rFonts w:ascii="GHEA Grapalat" w:eastAsia="Times New Roman" w:hAnsi="GHEA Grapalat" w:cs="Times New Roman"/>
          <w:sz w:val="18"/>
          <w:szCs w:val="18"/>
          <w:u w:val="single"/>
          <w:vertAlign w:val="superscript"/>
          <w:lang w:val="hy-AM"/>
        </w:rPr>
        <w:tab/>
      </w:r>
      <w:r w:rsidRPr="003E2D06">
        <w:rPr>
          <w:rFonts w:ascii="GHEA Grapalat" w:eastAsia="Times New Roman" w:hAnsi="GHEA Grapalat" w:cs="Times New Roman"/>
          <w:sz w:val="18"/>
          <w:szCs w:val="18"/>
          <w:u w:val="single"/>
          <w:vertAlign w:val="superscript"/>
          <w:lang w:val="hy-AM"/>
        </w:rPr>
        <w:tab/>
      </w:r>
      <w:r w:rsidRPr="003E2D06">
        <w:rPr>
          <w:rFonts w:ascii="GHEA Grapalat" w:eastAsia="Times New Roman" w:hAnsi="GHEA Grapalat" w:cs="Times New Roman"/>
          <w:sz w:val="18"/>
          <w:szCs w:val="18"/>
          <w:u w:val="single"/>
          <w:vertAlign w:val="superscript"/>
          <w:lang w:val="hy-AM"/>
        </w:rPr>
        <w:tab/>
      </w:r>
    </w:p>
    <w:p w14:paraId="08690EAB" w14:textId="77777777" w:rsidR="003E2D06" w:rsidRPr="003E2D06" w:rsidRDefault="003E2D06" w:rsidP="003E2D06">
      <w:pPr>
        <w:spacing w:after="0" w:line="240" w:lineRule="auto"/>
        <w:jc w:val="both"/>
        <w:rPr>
          <w:rFonts w:ascii="GHEA Grapalat" w:eastAsia="Times New Roman" w:hAnsi="GHEA Grapalat" w:cs="Times New Roman"/>
          <w:sz w:val="18"/>
          <w:szCs w:val="18"/>
          <w:vertAlign w:val="superscript"/>
          <w:lang w:val="hy-AM"/>
        </w:rPr>
      </w:pPr>
      <w:r w:rsidRPr="003E2D06">
        <w:rPr>
          <w:rFonts w:ascii="GHEA Grapalat" w:eastAsia="Times New Roman" w:hAnsi="GHEA Grapalat" w:cs="Times New Roman"/>
          <w:sz w:val="18"/>
          <w:szCs w:val="18"/>
          <w:vertAlign w:val="superscript"/>
          <w:lang w:val="hy-AM"/>
        </w:rPr>
        <w:t xml:space="preserve">              ընկերությանը սպասարկող բանկի անվանումը</w:t>
      </w:r>
    </w:p>
    <w:p w14:paraId="41646913" w14:textId="77777777" w:rsidR="003E2D06" w:rsidRPr="003E2D06" w:rsidRDefault="003E2D06" w:rsidP="003E2D06">
      <w:pPr>
        <w:spacing w:after="0" w:line="240" w:lineRule="auto"/>
        <w:jc w:val="both"/>
        <w:rPr>
          <w:rFonts w:ascii="GHEA Grapalat" w:eastAsia="Times New Roman" w:hAnsi="GHEA Grapalat" w:cs="Times New Roman"/>
          <w:sz w:val="18"/>
          <w:szCs w:val="18"/>
          <w:u w:val="single"/>
          <w:vertAlign w:val="superscript"/>
          <w:lang w:val="hy-AM"/>
        </w:rPr>
      </w:pPr>
      <w:r w:rsidRPr="003E2D06">
        <w:rPr>
          <w:rFonts w:ascii="GHEA Grapalat" w:eastAsia="Times New Roman" w:hAnsi="GHEA Grapalat" w:cs="Times New Roman"/>
          <w:sz w:val="18"/>
          <w:szCs w:val="18"/>
          <w:u w:val="single"/>
          <w:vertAlign w:val="superscript"/>
          <w:lang w:val="hy-AM"/>
        </w:rPr>
        <w:tab/>
      </w:r>
      <w:r w:rsidRPr="003E2D06">
        <w:rPr>
          <w:rFonts w:ascii="GHEA Grapalat" w:eastAsia="Times New Roman" w:hAnsi="GHEA Grapalat" w:cs="Times New Roman"/>
          <w:sz w:val="18"/>
          <w:szCs w:val="18"/>
          <w:u w:val="single"/>
          <w:vertAlign w:val="superscript"/>
          <w:lang w:val="hy-AM"/>
        </w:rPr>
        <w:tab/>
      </w:r>
      <w:r w:rsidRPr="003E2D06">
        <w:rPr>
          <w:rFonts w:ascii="GHEA Grapalat" w:eastAsia="Times New Roman" w:hAnsi="GHEA Grapalat" w:cs="Times New Roman"/>
          <w:sz w:val="18"/>
          <w:szCs w:val="18"/>
          <w:u w:val="single"/>
          <w:vertAlign w:val="superscript"/>
          <w:lang w:val="hy-AM"/>
        </w:rPr>
        <w:tab/>
      </w:r>
      <w:r w:rsidRPr="003E2D06">
        <w:rPr>
          <w:rFonts w:ascii="GHEA Grapalat" w:eastAsia="Times New Roman" w:hAnsi="GHEA Grapalat" w:cs="Times New Roman"/>
          <w:sz w:val="18"/>
          <w:szCs w:val="18"/>
          <w:u w:val="single"/>
          <w:vertAlign w:val="superscript"/>
          <w:lang w:val="hy-AM"/>
        </w:rPr>
        <w:tab/>
      </w:r>
      <w:r w:rsidRPr="003E2D06">
        <w:rPr>
          <w:rFonts w:ascii="GHEA Grapalat" w:eastAsia="Times New Roman" w:hAnsi="GHEA Grapalat" w:cs="Times New Roman"/>
          <w:sz w:val="18"/>
          <w:szCs w:val="18"/>
          <w:u w:val="single"/>
          <w:vertAlign w:val="superscript"/>
          <w:lang w:val="hy-AM"/>
        </w:rPr>
        <w:tab/>
      </w:r>
    </w:p>
    <w:p w14:paraId="441FC529" w14:textId="77777777" w:rsidR="003E2D06" w:rsidRPr="003E2D06" w:rsidRDefault="003E2D06" w:rsidP="003E2D06">
      <w:pPr>
        <w:spacing w:after="0" w:line="240" w:lineRule="auto"/>
        <w:jc w:val="both"/>
        <w:rPr>
          <w:rFonts w:ascii="GHEA Grapalat" w:eastAsia="Times New Roman" w:hAnsi="GHEA Grapalat" w:cs="Times New Roman"/>
          <w:sz w:val="18"/>
          <w:szCs w:val="18"/>
          <w:u w:val="single"/>
          <w:vertAlign w:val="superscript"/>
          <w:lang w:val="hy-AM"/>
        </w:rPr>
      </w:pPr>
    </w:p>
    <w:p w14:paraId="11DB85C5" w14:textId="77777777" w:rsidR="003E2D06" w:rsidRPr="003E2D06" w:rsidRDefault="003E2D06" w:rsidP="003E2D06">
      <w:pPr>
        <w:spacing w:after="0" w:line="240" w:lineRule="auto"/>
        <w:jc w:val="both"/>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Կ.Տ</w:t>
      </w:r>
    </w:p>
    <w:p w14:paraId="2DA7A22C" w14:textId="77777777" w:rsidR="003E2D06" w:rsidRPr="003E2D06" w:rsidRDefault="003E2D06" w:rsidP="003E2D06">
      <w:pPr>
        <w:spacing w:after="0" w:line="240" w:lineRule="auto"/>
        <w:jc w:val="both"/>
        <w:rPr>
          <w:rFonts w:ascii="GHEA Grapalat" w:eastAsia="Times New Roman" w:hAnsi="GHEA Grapalat" w:cs="Times New Roman"/>
          <w:sz w:val="20"/>
          <w:szCs w:val="20"/>
          <w:lang w:val="hy-AM"/>
        </w:rPr>
      </w:pPr>
    </w:p>
    <w:p w14:paraId="13053007" w14:textId="77777777" w:rsidR="003E2D06" w:rsidRPr="003E2D06" w:rsidRDefault="003E2D06" w:rsidP="003E2D06">
      <w:pPr>
        <w:spacing w:after="0" w:line="240" w:lineRule="auto"/>
        <w:jc w:val="both"/>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Օր/ամիս/տարի</w:t>
      </w:r>
    </w:p>
    <w:p w14:paraId="49103F4E" w14:textId="77777777" w:rsidR="003E2D06" w:rsidRPr="003E2D06" w:rsidRDefault="003E2D06" w:rsidP="003E2D06">
      <w:pPr>
        <w:spacing w:after="0" w:line="240" w:lineRule="auto"/>
        <w:jc w:val="both"/>
        <w:rPr>
          <w:rFonts w:ascii="GHEA Grapalat" w:eastAsia="Times New Roman" w:hAnsi="GHEA Grapalat" w:cs="Times New Roman"/>
          <w:sz w:val="18"/>
          <w:szCs w:val="18"/>
          <w:vertAlign w:val="superscript"/>
          <w:lang w:val="hy-AM"/>
        </w:rPr>
      </w:pPr>
    </w:p>
    <w:p w14:paraId="0F59671C" w14:textId="77777777" w:rsidR="003E2D06" w:rsidRPr="003E2D06" w:rsidRDefault="003E2D06" w:rsidP="003E2D06">
      <w:pPr>
        <w:spacing w:after="0" w:line="240" w:lineRule="auto"/>
        <w:jc w:val="both"/>
        <w:rPr>
          <w:rFonts w:ascii="GHEA Grapalat" w:eastAsia="Times New Roman" w:hAnsi="GHEA Grapalat" w:cs="GHEA Grapalat"/>
          <w:i/>
          <w:sz w:val="18"/>
          <w:szCs w:val="18"/>
          <w:lang w:val="hy-AM"/>
        </w:rPr>
      </w:pPr>
    </w:p>
    <w:p w14:paraId="73D5537E"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r w:rsidRPr="003E2D06">
        <w:rPr>
          <w:rFonts w:ascii="GHEA Grapalat" w:eastAsia="Times New Roman" w:hAnsi="GHEA Grapalat" w:cs="Sylfaen"/>
          <w:i/>
          <w:sz w:val="16"/>
          <w:szCs w:val="16"/>
          <w:lang w:val="hy-AM"/>
        </w:rPr>
        <w:t xml:space="preserve">* </w:t>
      </w:r>
      <w:r w:rsidRPr="003E2D06">
        <w:rPr>
          <w:rFonts w:ascii="GHEA Grapalat" w:eastAsia="Times New Roman" w:hAnsi="GHEA Grapalat" w:cs="Times New Roman"/>
          <w:i/>
          <w:sz w:val="16"/>
          <w:szCs w:val="16"/>
          <w:lang w:val="hy-AM"/>
        </w:rPr>
        <w:t>լրացվում է հանձնաժողովի քարտուղարի կողմից` մինչև հրավերը տեղեկագրում հրապարակելը:</w:t>
      </w:r>
    </w:p>
    <w:p w14:paraId="59F0FD10" w14:textId="77777777" w:rsidR="003E2D06" w:rsidRPr="003E2D06" w:rsidRDefault="003E2D06" w:rsidP="003E2D06">
      <w:pPr>
        <w:spacing w:after="0" w:line="240" w:lineRule="auto"/>
        <w:ind w:firstLine="567"/>
        <w:jc w:val="right"/>
        <w:rPr>
          <w:rFonts w:ascii="GHEA Grapalat" w:eastAsia="Times New Roman" w:hAnsi="GHEA Grapalat" w:cs="Times New Roman"/>
          <w:b/>
          <w:sz w:val="20"/>
          <w:szCs w:val="20"/>
          <w:lang w:val="hy-AM"/>
        </w:rPr>
      </w:pPr>
      <w:r w:rsidRPr="003E2D06">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E2D06" w:rsidRPr="003E2D06" w14:paraId="788DE83D" w14:textId="77777777" w:rsidTr="00582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29250F" w14:textId="77777777" w:rsidR="003E2D06" w:rsidRPr="003E2D06" w:rsidRDefault="003E2D06" w:rsidP="003E2D06">
            <w:pPr>
              <w:spacing w:after="0" w:line="240" w:lineRule="auto"/>
              <w:rPr>
                <w:rFonts w:ascii="GHEA Grapalat" w:eastAsia="Times New Roman" w:hAnsi="GHEA Grapalat" w:cs="Sylfaen"/>
                <w:b/>
                <w:bCs/>
                <w:sz w:val="20"/>
                <w:szCs w:val="20"/>
                <w:lang w:val="hy-AM"/>
              </w:rPr>
            </w:pPr>
            <w:r w:rsidRPr="003E2D06">
              <w:rPr>
                <w:rFonts w:ascii="GHEA Grapalat" w:eastAsia="Times New Roman" w:hAnsi="GHEA Grapalat" w:cs="Sylfaen"/>
                <w:sz w:val="20"/>
                <w:szCs w:val="20"/>
              </w:rPr>
              <w:lastRenderedPageBreak/>
              <w:t xml:space="preserve">1.                                                              </w:t>
            </w:r>
            <w:r w:rsidRPr="003E2D06">
              <w:rPr>
                <w:rFonts w:ascii="GHEA Grapalat" w:eastAsia="Times New Roman" w:hAnsi="GHEA Grapalat" w:cs="Sylfaen"/>
                <w:b/>
                <w:bCs/>
                <w:sz w:val="20"/>
                <w:szCs w:val="20"/>
              </w:rPr>
              <w:t>ՎՃԱՐՄԱՆ</w:t>
            </w:r>
            <w:r w:rsidRPr="003E2D06">
              <w:rPr>
                <w:rFonts w:ascii="GHEA Grapalat" w:eastAsia="Times New Roman" w:hAnsi="GHEA Grapalat" w:cs="Arial"/>
                <w:b/>
                <w:bCs/>
                <w:sz w:val="20"/>
                <w:szCs w:val="20"/>
              </w:rPr>
              <w:t xml:space="preserve"> </w:t>
            </w:r>
            <w:r w:rsidRPr="003E2D06">
              <w:rPr>
                <w:rFonts w:ascii="GHEA Grapalat" w:eastAsia="Times New Roman" w:hAnsi="GHEA Grapalat" w:cs="Sylfaen"/>
                <w:b/>
                <w:bCs/>
                <w:sz w:val="20"/>
                <w:szCs w:val="20"/>
              </w:rPr>
              <w:t xml:space="preserve">ՊԱՀԱՆՋԱԳԻՐ* </w:t>
            </w:r>
          </w:p>
          <w:p w14:paraId="7E7F668B" w14:textId="77777777" w:rsidR="003E2D06" w:rsidRPr="003E2D06" w:rsidRDefault="003E2D06" w:rsidP="003E2D06">
            <w:pPr>
              <w:spacing w:after="0" w:line="240" w:lineRule="auto"/>
              <w:jc w:val="center"/>
              <w:rPr>
                <w:rFonts w:ascii="GHEA Grapalat" w:eastAsia="Times New Roman" w:hAnsi="GHEA Grapalat" w:cs="Arial"/>
                <w:bCs/>
                <w:i/>
                <w:sz w:val="20"/>
                <w:szCs w:val="20"/>
              </w:rPr>
            </w:pPr>
          </w:p>
        </w:tc>
      </w:tr>
      <w:tr w:rsidR="003E2D06" w:rsidRPr="003E2D06" w14:paraId="40842E46" w14:textId="77777777" w:rsidTr="00582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137533" w14:textId="77777777" w:rsidR="003E2D06" w:rsidRPr="003E2D06" w:rsidRDefault="003E2D06" w:rsidP="003E2D06">
            <w:pPr>
              <w:spacing w:after="0" w:line="240" w:lineRule="auto"/>
              <w:rPr>
                <w:rFonts w:ascii="GHEA Grapalat" w:eastAsia="Times New Roman" w:hAnsi="GHEA Grapalat" w:cs="Sylfaen"/>
                <w:sz w:val="20"/>
                <w:szCs w:val="20"/>
                <w:lang w:val="hy-AM"/>
              </w:rPr>
            </w:pPr>
            <w:r w:rsidRPr="003E2D06">
              <w:rPr>
                <w:rFonts w:ascii="GHEA Grapalat" w:eastAsia="Times New Roman" w:hAnsi="GHEA Grapalat" w:cs="Sylfaen"/>
                <w:sz w:val="20"/>
                <w:szCs w:val="20"/>
                <w:lang w:val="hy-AM"/>
              </w:rPr>
              <w:t>2</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 xml:space="preserve"> Թիվ </w:t>
            </w:r>
          </w:p>
        </w:tc>
      </w:tr>
      <w:tr w:rsidR="003E2D06" w:rsidRPr="003E2D06" w14:paraId="7654431A" w14:textId="77777777" w:rsidTr="00582E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FF9F0"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lang w:val="hy-AM"/>
              </w:rPr>
              <w:t>3</w:t>
            </w:r>
            <w:r w:rsidRPr="003E2D06">
              <w:rPr>
                <w:rFonts w:ascii="GHEA Grapalat" w:eastAsia="Times New Roman" w:hAnsi="GHEA Grapalat" w:cs="Sylfaen"/>
                <w:sz w:val="20"/>
                <w:szCs w:val="20"/>
              </w:rPr>
              <w:t>.                                                         Ներկայացման</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ամսաթիվը</w:t>
            </w:r>
            <w:r w:rsidRPr="003E2D06">
              <w:rPr>
                <w:rFonts w:ascii="GHEA Grapalat" w:eastAsia="Times New Roman" w:hAnsi="GHEA Grapalat" w:cs="Arial"/>
                <w:sz w:val="20"/>
                <w:szCs w:val="20"/>
              </w:rPr>
              <w:t xml:space="preserve">` </w:t>
            </w:r>
            <w:r w:rsidRPr="003E2D06">
              <w:rPr>
                <w:rFonts w:ascii="GHEA Grapalat" w:eastAsia="Times New Roman" w:hAnsi="GHEA Grapalat" w:cs="Tahoma"/>
                <w:color w:val="000000"/>
                <w:sz w:val="20"/>
                <w:szCs w:val="20"/>
              </w:rPr>
              <w:t xml:space="preserve">"___" </w:t>
            </w:r>
            <w:r w:rsidRPr="003E2D06">
              <w:rPr>
                <w:rFonts w:ascii="GHEA Grapalat" w:eastAsia="Times New Roman" w:hAnsi="GHEA Grapalat" w:cs="Sylfaen"/>
                <w:color w:val="000000"/>
                <w:sz w:val="20"/>
                <w:szCs w:val="20"/>
              </w:rPr>
              <w:t xml:space="preserve">___ </w:t>
            </w:r>
            <w:r w:rsidRPr="003E2D06">
              <w:rPr>
                <w:rFonts w:ascii="GHEA Grapalat" w:eastAsia="Times New Roman" w:hAnsi="GHEA Grapalat" w:cs="Tahoma"/>
                <w:color w:val="000000"/>
                <w:sz w:val="20"/>
                <w:szCs w:val="20"/>
              </w:rPr>
              <w:t>20___</w:t>
            </w:r>
            <w:r w:rsidRPr="003E2D06">
              <w:rPr>
                <w:rFonts w:ascii="GHEA Grapalat" w:eastAsia="Times New Roman" w:hAnsi="GHEA Grapalat" w:cs="Sylfaen"/>
                <w:color w:val="000000"/>
                <w:sz w:val="20"/>
                <w:szCs w:val="20"/>
              </w:rPr>
              <w:t>թ.</w:t>
            </w:r>
          </w:p>
        </w:tc>
      </w:tr>
      <w:tr w:rsidR="003E2D06" w:rsidRPr="003E2D06" w14:paraId="0B3191B6" w14:textId="77777777" w:rsidTr="00582E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F3143"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4</w:t>
            </w:r>
            <w:r w:rsidRPr="003E2D06">
              <w:rPr>
                <w:rFonts w:ascii="GHEA Grapalat" w:eastAsia="Times New Roman" w:hAnsi="GHEA Grapalat" w:cs="Sylfaen"/>
                <w:sz w:val="20"/>
                <w:szCs w:val="20"/>
              </w:rPr>
              <w:t xml:space="preserve">. </w:t>
            </w:r>
            <w:r w:rsidRPr="003E2D06">
              <w:rPr>
                <w:rFonts w:ascii="GHEA Grapalat" w:eastAsia="Times New Roman" w:hAnsi="GHEA Grapalat" w:cs="Sylfaen"/>
                <w:sz w:val="20"/>
                <w:szCs w:val="20"/>
                <w:lang w:val="hy-AM"/>
              </w:rPr>
              <w:t>Վճարողի անվանումը</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 xml:space="preserve"> կամ անուն ազգանուն </w:t>
            </w:r>
            <w:r w:rsidRPr="003E2D06">
              <w:rPr>
                <w:rFonts w:ascii="GHEA Grapalat" w:eastAsia="Times New Roman" w:hAnsi="GHEA Grapalat" w:cs="Sylfaen"/>
                <w:sz w:val="20"/>
                <w:szCs w:val="20"/>
              </w:rPr>
              <w:t xml:space="preserve">(Ընկերություն </w:t>
            </w:r>
            <w:r w:rsidRPr="003E2D06">
              <w:rPr>
                <w:rFonts w:ascii="GHEA Grapalat" w:eastAsia="Times New Roman" w:hAnsi="GHEA Grapalat" w:cs="Arial"/>
                <w:sz w:val="20"/>
                <w:szCs w:val="20"/>
              </w:rPr>
              <w:t>`</w:t>
            </w:r>
          </w:p>
        </w:tc>
      </w:tr>
      <w:tr w:rsidR="003E2D06" w:rsidRPr="003E2D06" w14:paraId="7B73E5E9" w14:textId="77777777" w:rsidTr="00582E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AFB9B4"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5</w:t>
            </w:r>
            <w:r w:rsidRPr="003E2D06">
              <w:rPr>
                <w:rFonts w:ascii="GHEA Grapalat" w:eastAsia="Times New Roman" w:hAnsi="GHEA Grapalat" w:cs="Sylfaen"/>
                <w:sz w:val="20"/>
                <w:szCs w:val="20"/>
              </w:rPr>
              <w:t>. Վճարողի</w:t>
            </w:r>
            <w:r w:rsidRPr="003E2D06">
              <w:rPr>
                <w:rFonts w:ascii="GHEA Grapalat" w:eastAsia="Times New Roman" w:hAnsi="GHEA Grapalat" w:cs="Sylfaen"/>
                <w:sz w:val="20"/>
                <w:szCs w:val="20"/>
                <w:lang w:val="hy-AM"/>
              </w:rPr>
              <w:t xml:space="preserve">ն սպասարկող Ֆինանսական կազմակերպություն </w:t>
            </w:r>
            <w:r w:rsidRPr="003E2D06">
              <w:rPr>
                <w:rFonts w:ascii="GHEA Grapalat" w:eastAsia="Times New Roman" w:hAnsi="GHEA Grapalat" w:cs="Sylfaen"/>
                <w:sz w:val="20"/>
                <w:szCs w:val="20"/>
              </w:rPr>
              <w:t>(</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բանկ)</w:t>
            </w:r>
            <w:r w:rsidRPr="003E2D06">
              <w:rPr>
                <w:rFonts w:ascii="GHEA Grapalat" w:eastAsia="Times New Roman" w:hAnsi="GHEA Grapalat" w:cs="Arial"/>
                <w:sz w:val="20"/>
                <w:szCs w:val="20"/>
              </w:rPr>
              <w:t>`</w:t>
            </w:r>
          </w:p>
        </w:tc>
      </w:tr>
      <w:tr w:rsidR="003E2D06" w:rsidRPr="003E2D06" w14:paraId="6F0E2046" w14:textId="77777777" w:rsidTr="00582E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80C57"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6</w:t>
            </w:r>
            <w:r w:rsidRPr="003E2D06">
              <w:rPr>
                <w:rFonts w:ascii="GHEA Grapalat" w:eastAsia="Times New Roman" w:hAnsi="GHEA Grapalat" w:cs="Sylfaen"/>
                <w:sz w:val="20"/>
                <w:szCs w:val="20"/>
              </w:rPr>
              <w:t>. Վճարողի</w:t>
            </w:r>
            <w:r w:rsidRPr="003E2D06">
              <w:rPr>
                <w:rFonts w:ascii="GHEA Grapalat" w:eastAsia="Times New Roman" w:hAnsi="GHEA Grapalat" w:cs="Sylfaen"/>
                <w:sz w:val="20"/>
                <w:szCs w:val="20"/>
                <w:lang w:val="hy-AM"/>
              </w:rPr>
              <w:t xml:space="preserve"> </w:t>
            </w:r>
            <w:r w:rsidRPr="003E2D06">
              <w:rPr>
                <w:rFonts w:ascii="GHEA Grapalat" w:eastAsia="Times New Roman" w:hAnsi="GHEA Grapalat" w:cs="Sylfaen"/>
                <w:sz w:val="20"/>
                <w:szCs w:val="20"/>
              </w:rPr>
              <w:t>հաշվի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համարը</w:t>
            </w:r>
            <w:r w:rsidRPr="003E2D06">
              <w:rPr>
                <w:rFonts w:ascii="GHEA Grapalat" w:eastAsia="Times New Roman" w:hAnsi="GHEA Grapalat" w:cs="Arial"/>
                <w:sz w:val="20"/>
                <w:szCs w:val="20"/>
              </w:rPr>
              <w:t>`</w:t>
            </w:r>
          </w:p>
        </w:tc>
      </w:tr>
      <w:tr w:rsidR="003E2D06" w:rsidRPr="003E2D06" w14:paraId="6A7D7503" w14:textId="77777777" w:rsidTr="00582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F8FFE4"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7</w:t>
            </w:r>
            <w:r w:rsidRPr="003E2D06">
              <w:rPr>
                <w:rFonts w:ascii="GHEA Grapalat" w:eastAsia="Times New Roman" w:hAnsi="GHEA Grapalat" w:cs="Sylfaen"/>
                <w:sz w:val="20"/>
                <w:szCs w:val="20"/>
              </w:rPr>
              <w:t>. Վճարողի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ՀՎՀՀ</w:t>
            </w:r>
            <w:r w:rsidRPr="003E2D06">
              <w:rPr>
                <w:rFonts w:ascii="GHEA Grapalat" w:eastAsia="Times New Roman" w:hAnsi="GHEA Grapalat" w:cs="Arial"/>
                <w:sz w:val="20"/>
                <w:szCs w:val="20"/>
              </w:rPr>
              <w:t>`</w:t>
            </w:r>
          </w:p>
        </w:tc>
      </w:tr>
      <w:tr w:rsidR="003E2D06" w:rsidRPr="003E2D06" w14:paraId="74EBD30B" w14:textId="77777777" w:rsidTr="00582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FEF437"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8</w:t>
            </w:r>
            <w:r w:rsidRPr="003E2D06">
              <w:rPr>
                <w:rFonts w:ascii="GHEA Grapalat" w:eastAsia="Times New Roman" w:hAnsi="GHEA Grapalat" w:cs="Sylfaen"/>
                <w:sz w:val="20"/>
                <w:szCs w:val="20"/>
              </w:rPr>
              <w:t>. Վճարողի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ՀԾՀ</w:t>
            </w:r>
            <w:r w:rsidRPr="003E2D06">
              <w:rPr>
                <w:rFonts w:ascii="GHEA Grapalat" w:eastAsia="Times New Roman" w:hAnsi="GHEA Grapalat" w:cs="Arial"/>
                <w:sz w:val="20"/>
                <w:szCs w:val="20"/>
              </w:rPr>
              <w:t>`</w:t>
            </w:r>
          </w:p>
        </w:tc>
      </w:tr>
      <w:tr w:rsidR="003E2D06" w:rsidRPr="003E2D06" w14:paraId="718748DC" w14:textId="77777777" w:rsidTr="00582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0C50DF" w14:textId="77777777" w:rsidR="003E2D06" w:rsidRPr="003E2D06" w:rsidRDefault="003E2D06" w:rsidP="003E2D06">
            <w:pPr>
              <w:spacing w:after="0" w:line="240" w:lineRule="auto"/>
              <w:rPr>
                <w:rFonts w:ascii="GHEA Grapalat" w:eastAsia="Times New Roman" w:hAnsi="GHEA Grapalat" w:cs="Arial"/>
                <w:sz w:val="20"/>
                <w:szCs w:val="20"/>
                <w:lang w:val="hy-AM"/>
              </w:rPr>
            </w:pPr>
            <w:r w:rsidRPr="003E2D06">
              <w:rPr>
                <w:rFonts w:ascii="GHEA Grapalat" w:eastAsia="Times New Roman" w:hAnsi="GHEA Grapalat" w:cs="Sylfaen"/>
                <w:sz w:val="20"/>
                <w:szCs w:val="20"/>
                <w:lang w:val="hy-AM"/>
              </w:rPr>
              <w:t>9</w:t>
            </w:r>
            <w:r w:rsidRPr="003E2D06">
              <w:rPr>
                <w:rFonts w:ascii="GHEA Grapalat" w:eastAsia="Times New Roman" w:hAnsi="GHEA Grapalat" w:cs="Sylfaen"/>
                <w:sz w:val="20"/>
                <w:szCs w:val="20"/>
              </w:rPr>
              <w:t>. Շահառու</w:t>
            </w:r>
            <w:r w:rsidRPr="003E2D06">
              <w:rPr>
                <w:rFonts w:ascii="GHEA Grapalat" w:eastAsia="Times New Roman" w:hAnsi="GHEA Grapalat" w:cs="Sylfaen"/>
                <w:sz w:val="20"/>
                <w:szCs w:val="20"/>
                <w:lang w:val="hy-AM"/>
              </w:rPr>
              <w:t>ի  անվանումը</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 xml:space="preserve"> կամ անուն ազգանուն </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sz w:val="20"/>
                <w:szCs w:val="20"/>
                <w:lang w:val="hy-AM"/>
              </w:rPr>
              <w:t xml:space="preserve"> ՀՀ ԱՆ «Դատաբժշկական Գիտագործնական Կենտրոն» ՊՈԱԿ</w:t>
            </w:r>
          </w:p>
        </w:tc>
      </w:tr>
      <w:tr w:rsidR="003E2D06" w:rsidRPr="003E2D06" w14:paraId="075EEFAF" w14:textId="77777777" w:rsidTr="00582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3158F" w14:textId="77777777" w:rsidR="003E2D06" w:rsidRPr="003E2D06" w:rsidRDefault="003E2D06" w:rsidP="003E2D06">
            <w:pPr>
              <w:spacing w:after="0" w:line="240" w:lineRule="auto"/>
              <w:rPr>
                <w:rFonts w:ascii="GHEA Grapalat" w:eastAsia="Times New Roman" w:hAnsi="GHEA Grapalat" w:cs="Sylfaen"/>
                <w:sz w:val="20"/>
                <w:szCs w:val="20"/>
                <w:lang w:val="ru-RU"/>
              </w:rPr>
            </w:pPr>
            <w:r w:rsidRPr="003E2D06">
              <w:rPr>
                <w:rFonts w:ascii="GHEA Grapalat" w:eastAsia="Times New Roman" w:hAnsi="GHEA Grapalat" w:cs="Sylfaen"/>
                <w:sz w:val="20"/>
                <w:szCs w:val="20"/>
                <w:lang w:val="ru-RU"/>
              </w:rPr>
              <w:t xml:space="preserve">10. </w:t>
            </w:r>
            <w:r w:rsidRPr="003E2D06">
              <w:rPr>
                <w:rFonts w:ascii="GHEA Grapalat" w:eastAsia="Times New Roman" w:hAnsi="GHEA Grapalat" w:cs="Sylfaen"/>
                <w:sz w:val="20"/>
                <w:szCs w:val="20"/>
              </w:rPr>
              <w:t xml:space="preserve"> Շահառուի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 xml:space="preserve"> ՀԾՀ</w:t>
            </w:r>
            <w:r w:rsidRPr="003E2D06">
              <w:rPr>
                <w:rFonts w:ascii="GHEA Grapalat" w:eastAsia="Times New Roman" w:hAnsi="GHEA Grapalat" w:cs="Sylfaen"/>
                <w:sz w:val="20"/>
                <w:szCs w:val="20"/>
                <w:lang w:val="ru-RU"/>
              </w:rPr>
              <w:t xml:space="preserve"> (</w:t>
            </w:r>
            <w:r w:rsidRPr="003E2D06">
              <w:rPr>
                <w:rFonts w:ascii="GHEA Grapalat" w:eastAsia="Times New Roman" w:hAnsi="GHEA Grapalat" w:cs="Sylfaen"/>
                <w:sz w:val="20"/>
                <w:szCs w:val="20"/>
                <w:lang w:val="hy-AM"/>
              </w:rPr>
              <w:t>չի լրացվում</w:t>
            </w:r>
            <w:r w:rsidRPr="003E2D06">
              <w:rPr>
                <w:rFonts w:ascii="GHEA Grapalat" w:eastAsia="Times New Roman" w:hAnsi="GHEA Grapalat" w:cs="Sylfaen"/>
                <w:sz w:val="20"/>
                <w:szCs w:val="20"/>
                <w:lang w:val="ru-RU"/>
              </w:rPr>
              <w:t>)</w:t>
            </w:r>
          </w:p>
        </w:tc>
      </w:tr>
      <w:tr w:rsidR="003E2D06" w:rsidRPr="003E2D06" w14:paraId="733D6349" w14:textId="77777777" w:rsidTr="00582E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1DD33B" w14:textId="77777777" w:rsidR="003E2D06" w:rsidRPr="003E2D06" w:rsidRDefault="003E2D06" w:rsidP="003E2D06">
            <w:pPr>
              <w:spacing w:after="0" w:line="240" w:lineRule="auto"/>
              <w:rPr>
                <w:rFonts w:ascii="GHEA Grapalat" w:eastAsia="Times New Roman" w:hAnsi="GHEA Grapalat" w:cs="Arial"/>
                <w:sz w:val="20"/>
                <w:szCs w:val="20"/>
                <w:lang w:val="hy-AM"/>
              </w:rPr>
            </w:pPr>
            <w:r w:rsidRPr="003E2D06">
              <w:rPr>
                <w:rFonts w:ascii="GHEA Grapalat" w:eastAsia="Times New Roman" w:hAnsi="GHEA Grapalat" w:cs="Sylfaen"/>
                <w:sz w:val="20"/>
                <w:szCs w:val="20"/>
                <w:lang w:val="hy-AM"/>
              </w:rPr>
              <w:t>11</w:t>
            </w:r>
            <w:r w:rsidRPr="003E2D06">
              <w:rPr>
                <w:rFonts w:ascii="GHEA Grapalat" w:eastAsia="Times New Roman" w:hAnsi="GHEA Grapalat" w:cs="Sylfaen"/>
                <w:sz w:val="20"/>
                <w:szCs w:val="20"/>
              </w:rPr>
              <w:t>. Շահառուի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ՀՎՀՀ</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sz w:val="20"/>
                <w:szCs w:val="20"/>
                <w:lang w:val="hy-AM"/>
              </w:rPr>
              <w:t>00405431</w:t>
            </w:r>
          </w:p>
        </w:tc>
      </w:tr>
      <w:tr w:rsidR="003E2D06" w:rsidRPr="003E2D06" w14:paraId="27D357D7" w14:textId="77777777" w:rsidTr="00582E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6D418" w14:textId="77777777" w:rsidR="003E2D06" w:rsidRPr="003E2D06" w:rsidRDefault="003E2D06" w:rsidP="003E2D06">
            <w:pPr>
              <w:spacing w:after="0" w:line="240" w:lineRule="auto"/>
              <w:rPr>
                <w:rFonts w:ascii="GHEA Grapalat" w:eastAsia="Times New Roman" w:hAnsi="GHEA Grapalat" w:cs="Arial"/>
                <w:sz w:val="20"/>
                <w:szCs w:val="20"/>
                <w:lang w:val="hy-AM"/>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2</w:t>
            </w:r>
            <w:r w:rsidRPr="003E2D06">
              <w:rPr>
                <w:rFonts w:ascii="GHEA Grapalat" w:eastAsia="Times New Roman" w:hAnsi="GHEA Grapalat" w:cs="Sylfaen"/>
                <w:sz w:val="20"/>
                <w:szCs w:val="20"/>
              </w:rPr>
              <w:t>.Շահառուի</w:t>
            </w:r>
            <w:r w:rsidRPr="003E2D06">
              <w:rPr>
                <w:rFonts w:ascii="GHEA Grapalat" w:eastAsia="Times New Roman" w:hAnsi="GHEA Grapalat" w:cs="Sylfaen"/>
                <w:sz w:val="20"/>
                <w:szCs w:val="20"/>
                <w:lang w:val="hy-AM"/>
              </w:rPr>
              <w:t>ն</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lang w:val="hy-AM"/>
              </w:rPr>
              <w:t xml:space="preserve"> սպասարկող Ֆինանսական կազմակերպություն</w:t>
            </w:r>
            <w:r w:rsidRPr="003E2D06">
              <w:rPr>
                <w:rFonts w:ascii="GHEA Grapalat" w:eastAsia="Times New Roman" w:hAnsi="GHEA Grapalat" w:cs="Sylfaen"/>
                <w:sz w:val="20"/>
                <w:szCs w:val="20"/>
              </w:rPr>
              <w:t xml:space="preserve"> (բանկ)</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bCs/>
                <w:lang w:val="hy-AM"/>
              </w:rPr>
              <w:t xml:space="preserve"> Գանձապետարան</w:t>
            </w:r>
          </w:p>
        </w:tc>
      </w:tr>
      <w:tr w:rsidR="003E2D06" w:rsidRPr="003E2D06" w14:paraId="5C4F9EFA" w14:textId="77777777" w:rsidTr="00582E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D92A4" w14:textId="77777777" w:rsidR="003E2D06" w:rsidRPr="003E2D06" w:rsidRDefault="003E2D06" w:rsidP="003E2D06">
            <w:pPr>
              <w:spacing w:after="0" w:line="240" w:lineRule="auto"/>
              <w:rPr>
                <w:rFonts w:ascii="GHEA Grapalat" w:eastAsia="Times New Roman" w:hAnsi="GHEA Grapalat" w:cs="Arial"/>
                <w:sz w:val="20"/>
                <w:szCs w:val="20"/>
                <w:lang w:val="hy-AM"/>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3</w:t>
            </w:r>
            <w:r w:rsidRPr="003E2D06">
              <w:rPr>
                <w:rFonts w:ascii="GHEA Grapalat" w:eastAsia="Times New Roman" w:hAnsi="GHEA Grapalat" w:cs="Sylfaen"/>
                <w:sz w:val="20"/>
                <w:szCs w:val="20"/>
              </w:rPr>
              <w:t>.Շահառուի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հաշվի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համարը</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հշ</w:t>
            </w:r>
            <w:r w:rsidRPr="003E2D06">
              <w:rPr>
                <w:rFonts w:ascii="GHEA Grapalat" w:eastAsia="Times New Roman" w:hAnsi="GHEA Grapalat" w:cs="Arial"/>
                <w:sz w:val="20"/>
                <w:szCs w:val="20"/>
              </w:rPr>
              <w:t>.N)</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bCs/>
                <w:lang w:val="hy-AM"/>
              </w:rPr>
              <w:t>900018001975</w:t>
            </w:r>
          </w:p>
        </w:tc>
      </w:tr>
      <w:tr w:rsidR="003E2D06" w:rsidRPr="003E2D06" w14:paraId="1C759507" w14:textId="77777777" w:rsidTr="00582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92D155"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4</w:t>
            </w:r>
            <w:r w:rsidRPr="003E2D06">
              <w:rPr>
                <w:rFonts w:ascii="GHEA Grapalat" w:eastAsia="Times New Roman" w:hAnsi="GHEA Grapalat" w:cs="Sylfaen"/>
                <w:sz w:val="20"/>
                <w:szCs w:val="20"/>
              </w:rPr>
              <w:t>.Գումարը</w:t>
            </w:r>
            <w:r w:rsidRPr="003E2D06">
              <w:rPr>
                <w:rFonts w:ascii="GHEA Grapalat" w:eastAsia="Times New Roman" w:hAnsi="GHEA Grapalat" w:cs="Arial"/>
                <w:sz w:val="20"/>
                <w:szCs w:val="20"/>
              </w:rPr>
              <w:t xml:space="preserve"> </w:t>
            </w:r>
            <w:r w:rsidRPr="003E2D06">
              <w:rPr>
                <w:rFonts w:ascii="GHEA Grapalat" w:eastAsia="Times New Roman" w:hAnsi="GHEA Grapalat" w:cs="Arial"/>
                <w:sz w:val="20"/>
                <w:szCs w:val="20"/>
                <w:lang w:val="ru-RU"/>
              </w:rPr>
              <w:t>(</w:t>
            </w:r>
            <w:r w:rsidRPr="003E2D06">
              <w:rPr>
                <w:rFonts w:ascii="GHEA Grapalat" w:eastAsia="Times New Roman" w:hAnsi="GHEA Grapalat" w:cs="Sylfaen"/>
                <w:sz w:val="20"/>
                <w:szCs w:val="20"/>
              </w:rPr>
              <w:t>թվերով</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բառերով</w:t>
            </w:r>
            <w:r w:rsidRPr="003E2D06">
              <w:rPr>
                <w:rFonts w:ascii="GHEA Grapalat" w:eastAsia="Times New Roman" w:hAnsi="GHEA Grapalat" w:cs="Sylfaen"/>
                <w:sz w:val="20"/>
                <w:szCs w:val="20"/>
                <w:lang w:val="ru-RU"/>
              </w:rPr>
              <w:t>)</w:t>
            </w:r>
            <w:r w:rsidRPr="003E2D06">
              <w:rPr>
                <w:rFonts w:ascii="GHEA Grapalat" w:eastAsia="Times New Roman" w:hAnsi="GHEA Grapalat" w:cs="Arial"/>
                <w:sz w:val="20"/>
                <w:szCs w:val="20"/>
              </w:rPr>
              <w:t>`</w:t>
            </w:r>
          </w:p>
        </w:tc>
      </w:tr>
      <w:tr w:rsidR="003E2D06" w:rsidRPr="003E2D06" w14:paraId="502F1CD4" w14:textId="77777777" w:rsidTr="00582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E2FDCA"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15. </w:t>
            </w:r>
            <w:r w:rsidRPr="003E2D06">
              <w:rPr>
                <w:rFonts w:ascii="GHEA Grapalat" w:eastAsia="Times New Roman" w:hAnsi="GHEA Grapalat" w:cs="Sylfaen"/>
                <w:sz w:val="20"/>
                <w:szCs w:val="20"/>
                <w:lang w:val="hy-AM"/>
              </w:rPr>
              <w:t xml:space="preserve">Ակցեպտավորված գումարը՝ </w:t>
            </w:r>
            <w:r w:rsidRPr="003E2D06">
              <w:rPr>
                <w:rFonts w:ascii="GHEA Grapalat" w:eastAsia="Times New Roman" w:hAnsi="GHEA Grapalat" w:cs="Sylfaen"/>
                <w:sz w:val="20"/>
                <w:szCs w:val="20"/>
              </w:rPr>
              <w:t xml:space="preserve"> (թվերով</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բառերով)</w:t>
            </w:r>
            <w:r w:rsidRPr="003E2D06">
              <w:rPr>
                <w:rFonts w:ascii="GHEA Grapalat" w:eastAsia="Times New Roman" w:hAnsi="GHEA Grapalat" w:cs="Sylfaen"/>
                <w:sz w:val="20"/>
                <w:szCs w:val="20"/>
                <w:lang w:val="hy-AM"/>
              </w:rPr>
              <w:t xml:space="preserve">  </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նախատեսված է նշված գումարի մասնակի ակցեպտի համար, որը չի կիրառվում</w:t>
            </w:r>
            <w:r w:rsidRPr="003E2D06">
              <w:rPr>
                <w:rFonts w:ascii="GHEA Grapalat" w:eastAsia="Times New Roman" w:hAnsi="GHEA Grapalat" w:cs="Sylfaen"/>
                <w:sz w:val="20"/>
                <w:szCs w:val="20"/>
              </w:rPr>
              <w:t>)</w:t>
            </w:r>
          </w:p>
        </w:tc>
      </w:tr>
      <w:tr w:rsidR="003E2D06" w:rsidRPr="003E2D06" w14:paraId="38FED690" w14:textId="77777777" w:rsidTr="00582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71C0D1"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ru-RU"/>
              </w:rPr>
              <w:t>6</w:t>
            </w:r>
            <w:r w:rsidRPr="003E2D06">
              <w:rPr>
                <w:rFonts w:ascii="GHEA Grapalat" w:eastAsia="Times New Roman" w:hAnsi="GHEA Grapalat" w:cs="Sylfaen"/>
                <w:sz w:val="20"/>
                <w:szCs w:val="20"/>
              </w:rPr>
              <w:t>.Արժույթը</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բառերով</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կոդով</w:t>
            </w:r>
            <w:r w:rsidRPr="003E2D06">
              <w:rPr>
                <w:rFonts w:ascii="GHEA Grapalat" w:eastAsia="Times New Roman" w:hAnsi="GHEA Grapalat" w:cs="Arial"/>
                <w:sz w:val="20"/>
                <w:szCs w:val="20"/>
              </w:rPr>
              <w:t>)`</w:t>
            </w:r>
          </w:p>
        </w:tc>
      </w:tr>
      <w:tr w:rsidR="003E2D06" w:rsidRPr="003E2D06" w14:paraId="1D704EB6" w14:textId="77777777" w:rsidTr="00582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7A147A" w14:textId="77777777" w:rsidR="003E2D06" w:rsidRPr="003E2D06" w:rsidRDefault="003E2D06" w:rsidP="003E2D06">
            <w:pPr>
              <w:spacing w:after="0" w:line="240" w:lineRule="auto"/>
              <w:rPr>
                <w:rFonts w:ascii="GHEA Grapalat" w:eastAsia="Times New Roman" w:hAnsi="GHEA Grapalat" w:cs="Arial"/>
                <w:sz w:val="20"/>
                <w:szCs w:val="20"/>
                <w:lang w:val="hy-AM"/>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7</w:t>
            </w:r>
            <w:r w:rsidRPr="003E2D06">
              <w:rPr>
                <w:rFonts w:ascii="GHEA Grapalat" w:eastAsia="Times New Roman" w:hAnsi="GHEA Grapalat" w:cs="Sylfaen"/>
                <w:sz w:val="20"/>
                <w:szCs w:val="20"/>
              </w:rPr>
              <w:t>.Գործարքի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վճարման</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նպատակը</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Sylfaen"/>
                <w:bCs/>
                <w:i/>
                <w:sz w:val="20"/>
                <w:szCs w:val="20"/>
              </w:rPr>
              <w:t>(որակավորման ապահովմ</w:t>
            </w:r>
            <w:r w:rsidRPr="003E2D06">
              <w:rPr>
                <w:rFonts w:ascii="GHEA Grapalat" w:eastAsia="Times New Roman" w:hAnsi="GHEA Grapalat" w:cs="Sylfaen"/>
                <w:bCs/>
                <w:i/>
                <w:sz w:val="20"/>
                <w:szCs w:val="20"/>
                <w:lang w:val="hy-AM"/>
              </w:rPr>
              <w:t>ան համար</w:t>
            </w:r>
            <w:r w:rsidRPr="003E2D06">
              <w:rPr>
                <w:rFonts w:ascii="GHEA Grapalat" w:eastAsia="Times New Roman" w:hAnsi="GHEA Grapalat" w:cs="Sylfaen"/>
                <w:bCs/>
                <w:i/>
                <w:sz w:val="20"/>
                <w:szCs w:val="20"/>
              </w:rPr>
              <w:t>)</w:t>
            </w:r>
          </w:p>
        </w:tc>
      </w:tr>
      <w:tr w:rsidR="003E2D06" w:rsidRPr="003E2D06" w14:paraId="50AC32EF" w14:textId="77777777" w:rsidTr="00582EDE">
        <w:trPr>
          <w:trHeight w:val="424"/>
        </w:trPr>
        <w:tc>
          <w:tcPr>
            <w:tcW w:w="10980" w:type="dxa"/>
            <w:gridSpan w:val="2"/>
            <w:tcBorders>
              <w:top w:val="single" w:sz="4" w:space="0" w:color="auto"/>
              <w:left w:val="single" w:sz="4" w:space="0" w:color="auto"/>
              <w:right w:val="single" w:sz="4" w:space="0" w:color="000000"/>
            </w:tcBorders>
            <w:noWrap/>
            <w:vAlign w:val="bottom"/>
          </w:tcPr>
          <w:p w14:paraId="78884D0B"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8</w:t>
            </w:r>
            <w:r w:rsidRPr="003E2D06">
              <w:rPr>
                <w:rFonts w:ascii="GHEA Grapalat" w:eastAsia="Times New Roman" w:hAnsi="GHEA Grapalat" w:cs="Sylfaen"/>
                <w:sz w:val="20"/>
                <w:szCs w:val="20"/>
              </w:rPr>
              <w:t xml:space="preserve">. </w:t>
            </w:r>
            <w:r w:rsidRPr="003E2D06">
              <w:rPr>
                <w:rFonts w:ascii="GHEA Grapalat" w:eastAsia="Times New Roman" w:hAnsi="GHEA Grapalat" w:cs="Sylfaen"/>
                <w:sz w:val="20"/>
                <w:szCs w:val="20"/>
                <w:lang w:val="hy-AM"/>
              </w:rPr>
              <w:t xml:space="preserve">Վճարման կատարման հիմքերը՝ </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Փաստաթղթերի</w:t>
            </w:r>
            <w:r w:rsidRPr="003E2D06">
              <w:rPr>
                <w:rFonts w:ascii="GHEA Grapalat" w:eastAsia="Times New Roman" w:hAnsi="GHEA Grapalat" w:cs="Arial"/>
                <w:sz w:val="20"/>
                <w:szCs w:val="20"/>
                <w:lang w:val="hy-AM"/>
              </w:rPr>
              <w:t xml:space="preserve"> անվանումը</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այդ թվում՝ տուժանքի մասին համաձայնագիրը, </w:t>
            </w:r>
            <w:r w:rsidRPr="003E2D06">
              <w:rPr>
                <w:rFonts w:ascii="GHEA Grapalat" w:eastAsia="Times New Roman" w:hAnsi="GHEA Grapalat" w:cs="Sylfaen"/>
                <w:sz w:val="20"/>
                <w:szCs w:val="20"/>
                <w:lang w:val="hy-AM"/>
              </w:rPr>
              <w:t>դրանց</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Sylfaen"/>
                <w:sz w:val="20"/>
                <w:szCs w:val="20"/>
                <w:lang w:val="hy-AM"/>
              </w:rPr>
              <w:t>համարները</w:t>
            </w:r>
            <w:r w:rsidRPr="003E2D06">
              <w:rPr>
                <w:rFonts w:ascii="GHEA Grapalat" w:eastAsia="Times New Roman" w:hAnsi="GHEA Grapalat" w:cs="Arial"/>
                <w:sz w:val="20"/>
                <w:szCs w:val="20"/>
                <w:lang w:val="hy-AM"/>
              </w:rPr>
              <w:t>,</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lang w:val="hy-AM"/>
              </w:rPr>
              <w:t>պ</w:t>
            </w:r>
            <w:r w:rsidRPr="003E2D06">
              <w:rPr>
                <w:rFonts w:ascii="GHEA Grapalat" w:eastAsia="Times New Roman" w:hAnsi="GHEA Grapalat" w:cs="Sylfaen"/>
                <w:sz w:val="20"/>
                <w:szCs w:val="20"/>
              </w:rPr>
              <w:t xml:space="preserve">այմանագրի </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ծածկագիրը</w:t>
            </w:r>
            <w:r w:rsidRPr="003E2D06">
              <w:rPr>
                <w:rFonts w:ascii="GHEA Grapalat" w:eastAsia="Times New Roman" w:hAnsi="GHEA Grapalat" w:cs="Arial"/>
                <w:sz w:val="20"/>
                <w:szCs w:val="20"/>
                <w:lang w:val="hy-AM"/>
              </w:rPr>
              <w:t xml:space="preserve"> որի հիման վրա կատարվում է  գանձումը</w:t>
            </w:r>
            <w:r w:rsidRPr="003E2D06">
              <w:rPr>
                <w:rFonts w:ascii="GHEA Grapalat" w:eastAsia="Times New Roman" w:hAnsi="GHEA Grapalat" w:cs="Arial"/>
                <w:sz w:val="20"/>
                <w:szCs w:val="20"/>
              </w:rPr>
              <w:t>)</w:t>
            </w:r>
            <w:r w:rsidRPr="003E2D06">
              <w:rPr>
                <w:rFonts w:ascii="GHEA Grapalat" w:eastAsia="Times New Roman" w:hAnsi="GHEA Grapalat" w:cs="Sylfaen"/>
                <w:sz w:val="20"/>
                <w:szCs w:val="20"/>
              </w:rPr>
              <w:t>`</w:t>
            </w:r>
          </w:p>
          <w:p w14:paraId="2000904A" w14:textId="77777777" w:rsidR="003E2D06" w:rsidRPr="003E2D06" w:rsidRDefault="003E2D06" w:rsidP="003E2D06">
            <w:pPr>
              <w:spacing w:after="0" w:line="240" w:lineRule="auto"/>
              <w:rPr>
                <w:rFonts w:ascii="GHEA Grapalat" w:eastAsia="Times New Roman" w:hAnsi="GHEA Grapalat" w:cs="Arial"/>
                <w:sz w:val="20"/>
                <w:szCs w:val="20"/>
              </w:rPr>
            </w:pPr>
          </w:p>
        </w:tc>
      </w:tr>
      <w:tr w:rsidR="003E2D06" w:rsidRPr="003E2D06" w14:paraId="7D46D73E" w14:textId="77777777" w:rsidTr="00582EDE">
        <w:trPr>
          <w:trHeight w:val="704"/>
        </w:trPr>
        <w:tc>
          <w:tcPr>
            <w:tcW w:w="10980" w:type="dxa"/>
            <w:gridSpan w:val="2"/>
            <w:tcBorders>
              <w:left w:val="single" w:sz="4" w:space="0" w:color="auto"/>
              <w:bottom w:val="single" w:sz="4" w:space="0" w:color="auto"/>
              <w:right w:val="single" w:sz="4" w:space="0" w:color="000000"/>
            </w:tcBorders>
            <w:noWrap/>
            <w:vAlign w:val="bottom"/>
          </w:tcPr>
          <w:p w14:paraId="792AE2AC" w14:textId="77777777" w:rsidR="003E2D06" w:rsidRPr="003E2D06" w:rsidRDefault="003E2D06" w:rsidP="003E2D06">
            <w:pPr>
              <w:spacing w:after="0" w:line="240" w:lineRule="auto"/>
              <w:rPr>
                <w:rFonts w:ascii="GHEA Grapalat" w:eastAsia="Times New Roman" w:hAnsi="GHEA Grapalat" w:cs="Arial"/>
                <w:sz w:val="20"/>
                <w:szCs w:val="20"/>
                <w:lang w:val="hy-AM"/>
              </w:rPr>
            </w:pPr>
          </w:p>
        </w:tc>
      </w:tr>
      <w:tr w:rsidR="003E2D06" w:rsidRPr="003E2D06" w14:paraId="67E2EF40" w14:textId="77777777" w:rsidTr="00582E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BC61FB" w14:textId="77777777" w:rsidR="003E2D06" w:rsidRPr="003E2D06" w:rsidRDefault="003E2D06" w:rsidP="003E2D06">
            <w:pPr>
              <w:spacing w:after="0" w:line="240" w:lineRule="auto"/>
              <w:rPr>
                <w:rFonts w:ascii="GHEA Grapalat" w:eastAsia="Times New Roman" w:hAnsi="GHEA Grapalat" w:cs="Sylfaen"/>
                <w:sz w:val="20"/>
                <w:szCs w:val="20"/>
                <w:lang w:val="hy-AM"/>
              </w:rPr>
            </w:pPr>
            <w:r w:rsidRPr="003E2D06">
              <w:rPr>
                <w:rFonts w:ascii="GHEA Grapalat" w:eastAsia="Times New Roman" w:hAnsi="GHEA Grapalat" w:cs="Sylfaen"/>
                <w:sz w:val="20"/>
                <w:szCs w:val="20"/>
                <w:lang w:val="hy-AM"/>
              </w:rPr>
              <w:t>19. Վճարման պայմանները՝                                &lt;ակցեպտավորված վճարում&gt;</w:t>
            </w:r>
          </w:p>
          <w:p w14:paraId="5307A8C8" w14:textId="77777777" w:rsidR="003E2D06" w:rsidRPr="003E2D06" w:rsidRDefault="003E2D06" w:rsidP="003E2D06">
            <w:pPr>
              <w:spacing w:after="0" w:line="240" w:lineRule="auto"/>
              <w:rPr>
                <w:rFonts w:ascii="GHEA Grapalat" w:eastAsia="Times New Roman" w:hAnsi="GHEA Grapalat" w:cs="Sylfaen"/>
                <w:sz w:val="20"/>
                <w:szCs w:val="20"/>
                <w:lang w:val="ru-RU"/>
              </w:rPr>
            </w:pPr>
          </w:p>
        </w:tc>
      </w:tr>
      <w:tr w:rsidR="003E2D06" w:rsidRPr="003E2D06" w14:paraId="348E803F" w14:textId="77777777" w:rsidTr="00582E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0147FD"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lang w:val="hy-AM"/>
              </w:rPr>
              <w:t xml:space="preserve">20. Առդիր էջերի քանակը՝    </w:t>
            </w:r>
            <w:r w:rsidRPr="003E2D06">
              <w:rPr>
                <w:rFonts w:ascii="GHEA Grapalat" w:eastAsia="Times New Roman" w:hAnsi="GHEA Grapalat" w:cs="Arial"/>
                <w:sz w:val="20"/>
                <w:szCs w:val="20"/>
              </w:rPr>
              <w:t xml:space="preserve">--- </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Sylfaen"/>
                <w:sz w:val="20"/>
                <w:szCs w:val="20"/>
              </w:rPr>
              <w:t>էջ</w:t>
            </w:r>
          </w:p>
          <w:p w14:paraId="3433714E" w14:textId="77777777" w:rsidR="003E2D06" w:rsidRPr="003E2D06" w:rsidRDefault="003E2D06" w:rsidP="003E2D06">
            <w:pPr>
              <w:spacing w:after="0" w:line="240" w:lineRule="auto"/>
              <w:rPr>
                <w:rFonts w:ascii="GHEA Grapalat" w:eastAsia="Times New Roman" w:hAnsi="GHEA Grapalat" w:cs="Sylfaen"/>
                <w:sz w:val="20"/>
                <w:szCs w:val="20"/>
                <w:lang w:val="hy-AM"/>
              </w:rPr>
            </w:pPr>
          </w:p>
        </w:tc>
      </w:tr>
      <w:tr w:rsidR="003E2D06" w:rsidRPr="003E2D06" w14:paraId="3C1239F4" w14:textId="77777777" w:rsidTr="00582EDE">
        <w:trPr>
          <w:trHeight w:val="2194"/>
        </w:trPr>
        <w:tc>
          <w:tcPr>
            <w:tcW w:w="5616" w:type="dxa"/>
            <w:tcBorders>
              <w:top w:val="nil"/>
              <w:left w:val="single" w:sz="4" w:space="0" w:color="auto"/>
              <w:bottom w:val="single" w:sz="4" w:space="0" w:color="auto"/>
              <w:right w:val="single" w:sz="4" w:space="0" w:color="auto"/>
            </w:tcBorders>
            <w:noWrap/>
            <w:vAlign w:val="bottom"/>
          </w:tcPr>
          <w:p w14:paraId="59DAD298"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Courier New" w:eastAsia="Times New Roman" w:hAnsi="Courier New" w:cs="Courier New"/>
                <w:sz w:val="20"/>
                <w:szCs w:val="20"/>
              </w:rPr>
              <w:t> </w:t>
            </w:r>
            <w:r w:rsidRPr="003E2D06">
              <w:rPr>
                <w:rFonts w:ascii="GHEA Grapalat" w:eastAsia="Times New Roman" w:hAnsi="GHEA Grapalat" w:cs="Arial"/>
                <w:sz w:val="20"/>
                <w:szCs w:val="20"/>
                <w:lang w:val="hy-AM"/>
              </w:rPr>
              <w:t>22</w:t>
            </w:r>
            <w:r w:rsidRPr="003E2D06">
              <w:rPr>
                <w:rFonts w:ascii="GHEA Grapalat" w:eastAsia="Times New Roman" w:hAnsi="GHEA Grapalat" w:cs="Arial"/>
                <w:sz w:val="20"/>
                <w:szCs w:val="20"/>
              </w:rPr>
              <w:t>.</w:t>
            </w:r>
            <w:r w:rsidRPr="003E2D06">
              <w:rPr>
                <w:rFonts w:ascii="GHEA Grapalat" w:eastAsia="Times New Roman" w:hAnsi="GHEA Grapalat" w:cs="Sylfaen"/>
                <w:sz w:val="20"/>
                <w:szCs w:val="20"/>
              </w:rPr>
              <w:t>ա. Շահառուի ստորագրությունները</w:t>
            </w:r>
          </w:p>
          <w:p w14:paraId="3ACDE5AA" w14:textId="77777777" w:rsidR="003E2D06" w:rsidRPr="003E2D06" w:rsidRDefault="003E2D06" w:rsidP="003E2D06">
            <w:pPr>
              <w:spacing w:after="0" w:line="240" w:lineRule="auto"/>
              <w:rPr>
                <w:rFonts w:ascii="GHEA Grapalat" w:eastAsia="Times New Roman" w:hAnsi="GHEA Grapalat" w:cs="Sylfaen"/>
                <w:sz w:val="20"/>
                <w:szCs w:val="20"/>
              </w:rPr>
            </w:pPr>
          </w:p>
          <w:p w14:paraId="07F07970" w14:textId="77777777" w:rsidR="003E2D06" w:rsidRPr="003E2D06" w:rsidRDefault="003E2D06" w:rsidP="003E2D06">
            <w:pPr>
              <w:spacing w:after="0" w:line="240" w:lineRule="auto"/>
              <w:jc w:val="right"/>
              <w:rPr>
                <w:rFonts w:ascii="GHEA Grapalat" w:eastAsia="Times New Roman" w:hAnsi="GHEA Grapalat" w:cs="Tahoma"/>
                <w:color w:val="000000"/>
                <w:sz w:val="20"/>
                <w:szCs w:val="20"/>
              </w:rPr>
            </w:pPr>
            <w:r w:rsidRPr="003E2D06">
              <w:rPr>
                <w:rFonts w:ascii="GHEA Grapalat" w:eastAsia="Times New Roman" w:hAnsi="GHEA Grapalat" w:cs="Tahoma"/>
                <w:color w:val="000000"/>
                <w:sz w:val="20"/>
                <w:szCs w:val="20"/>
              </w:rPr>
              <w:t>/____________________/</w:t>
            </w:r>
          </w:p>
          <w:p w14:paraId="2F6F6686" w14:textId="77777777" w:rsidR="003E2D06" w:rsidRPr="003E2D06" w:rsidRDefault="003E2D06" w:rsidP="003E2D06">
            <w:pPr>
              <w:spacing w:after="0" w:line="240" w:lineRule="auto"/>
              <w:rPr>
                <w:rFonts w:ascii="GHEA Grapalat" w:eastAsia="Times New Roman" w:hAnsi="GHEA Grapalat" w:cs="Tahoma"/>
                <w:color w:val="000000"/>
                <w:sz w:val="20"/>
                <w:szCs w:val="20"/>
              </w:rPr>
            </w:pPr>
          </w:p>
          <w:p w14:paraId="5FBCFC4B" w14:textId="77777777" w:rsidR="003E2D06" w:rsidRPr="003E2D06" w:rsidRDefault="003E2D06" w:rsidP="003E2D06">
            <w:pPr>
              <w:spacing w:after="0" w:line="240" w:lineRule="auto"/>
              <w:rPr>
                <w:rFonts w:ascii="GHEA Grapalat" w:eastAsia="Times New Roman" w:hAnsi="GHEA Grapalat" w:cs="Sylfaen"/>
                <w:sz w:val="20"/>
                <w:szCs w:val="20"/>
              </w:rPr>
            </w:pPr>
          </w:p>
          <w:p w14:paraId="7027AC60" w14:textId="77777777" w:rsidR="003E2D06" w:rsidRPr="003E2D06" w:rsidRDefault="003E2D06" w:rsidP="003E2D06">
            <w:pPr>
              <w:spacing w:after="0" w:line="240" w:lineRule="auto"/>
              <w:jc w:val="right"/>
              <w:rPr>
                <w:rFonts w:ascii="GHEA Grapalat" w:eastAsia="Times New Roman" w:hAnsi="GHEA Grapalat" w:cs="Sylfaen"/>
                <w:sz w:val="20"/>
                <w:szCs w:val="20"/>
              </w:rPr>
            </w:pPr>
            <w:r w:rsidRPr="003E2D06">
              <w:rPr>
                <w:rFonts w:ascii="GHEA Grapalat" w:eastAsia="Times New Roman" w:hAnsi="GHEA Grapalat" w:cs="Tahoma"/>
                <w:color w:val="000000"/>
                <w:sz w:val="20"/>
                <w:szCs w:val="20"/>
              </w:rPr>
              <w:t>/____________________/</w:t>
            </w:r>
          </w:p>
          <w:p w14:paraId="3D0CC4A1" w14:textId="77777777" w:rsidR="003E2D06" w:rsidRPr="003E2D06" w:rsidRDefault="003E2D06" w:rsidP="003E2D06">
            <w:pPr>
              <w:spacing w:after="0" w:line="240" w:lineRule="auto"/>
              <w:rPr>
                <w:rFonts w:ascii="GHEA Grapalat" w:eastAsia="Times New Roman" w:hAnsi="GHEA Grapalat" w:cs="Sylfaen"/>
                <w:sz w:val="20"/>
                <w:szCs w:val="20"/>
              </w:rPr>
            </w:pPr>
          </w:p>
          <w:p w14:paraId="2DE021BE"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lang w:val="hy-AM"/>
              </w:rPr>
              <w:t>22</w:t>
            </w:r>
            <w:r w:rsidRPr="003E2D06">
              <w:rPr>
                <w:rFonts w:ascii="GHEA Grapalat" w:eastAsia="Times New Roman" w:hAnsi="GHEA Grapalat" w:cs="Sylfaen"/>
                <w:sz w:val="20"/>
                <w:szCs w:val="20"/>
              </w:rPr>
              <w:t>.բ.</w:t>
            </w:r>
          </w:p>
          <w:p w14:paraId="0A7B33EB"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                                                                             Կ.Տ.</w:t>
            </w:r>
          </w:p>
          <w:p w14:paraId="33837332" w14:textId="77777777" w:rsidR="003E2D06" w:rsidRPr="003E2D06" w:rsidRDefault="003E2D06" w:rsidP="003E2D06">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4E7212D"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Arial"/>
                <w:sz w:val="20"/>
                <w:szCs w:val="20"/>
                <w:lang w:val="hy-AM"/>
              </w:rPr>
              <w:t>2</w:t>
            </w:r>
            <w:r w:rsidRPr="003E2D06">
              <w:rPr>
                <w:rFonts w:ascii="GHEA Grapalat" w:eastAsia="Times New Roman" w:hAnsi="GHEA Grapalat" w:cs="Arial"/>
                <w:sz w:val="20"/>
                <w:szCs w:val="20"/>
              </w:rPr>
              <w:t>1.</w:t>
            </w:r>
            <w:r w:rsidRPr="003E2D06">
              <w:rPr>
                <w:rFonts w:ascii="GHEA Grapalat" w:eastAsia="Times New Roman" w:hAnsi="GHEA Grapalat" w:cs="Sylfaen"/>
                <w:sz w:val="20"/>
                <w:szCs w:val="20"/>
              </w:rPr>
              <w:t xml:space="preserve">ա. </w:t>
            </w:r>
            <w:r w:rsidRPr="003E2D06">
              <w:rPr>
                <w:rFonts w:ascii="Courier New" w:eastAsia="Times New Roman" w:hAnsi="Courier New" w:cs="Courier New"/>
                <w:sz w:val="20"/>
                <w:szCs w:val="20"/>
              </w:rPr>
              <w:t> </w:t>
            </w:r>
            <w:r w:rsidRPr="003E2D06">
              <w:rPr>
                <w:rFonts w:ascii="GHEA Grapalat" w:eastAsia="Times New Roman" w:hAnsi="GHEA Grapalat" w:cs="Sylfaen"/>
                <w:sz w:val="20"/>
                <w:szCs w:val="20"/>
              </w:rPr>
              <w:t>Վճարողի ստորագրությունները`</w:t>
            </w:r>
          </w:p>
          <w:p w14:paraId="41F09749" w14:textId="77777777" w:rsidR="003E2D06" w:rsidRPr="003E2D06" w:rsidRDefault="003E2D06" w:rsidP="003E2D06">
            <w:pPr>
              <w:spacing w:after="0" w:line="240" w:lineRule="auto"/>
              <w:jc w:val="right"/>
              <w:rPr>
                <w:rFonts w:ascii="GHEA Grapalat" w:eastAsia="Times New Roman" w:hAnsi="GHEA Grapalat" w:cs="Sylfaen"/>
                <w:sz w:val="20"/>
                <w:szCs w:val="20"/>
              </w:rPr>
            </w:pPr>
          </w:p>
          <w:p w14:paraId="45E8A07D"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Tahoma"/>
                <w:color w:val="000000"/>
                <w:sz w:val="20"/>
                <w:szCs w:val="20"/>
              </w:rPr>
              <w:t xml:space="preserve">                                               /____________________/</w:t>
            </w:r>
          </w:p>
          <w:p w14:paraId="0861B481" w14:textId="77777777" w:rsidR="003E2D06" w:rsidRPr="003E2D06" w:rsidRDefault="003E2D06" w:rsidP="003E2D06">
            <w:pPr>
              <w:spacing w:after="0" w:line="240" w:lineRule="auto"/>
              <w:jc w:val="right"/>
              <w:rPr>
                <w:rFonts w:ascii="GHEA Grapalat" w:eastAsia="Times New Roman" w:hAnsi="GHEA Grapalat" w:cs="Tahoma"/>
                <w:color w:val="000000"/>
                <w:sz w:val="20"/>
                <w:szCs w:val="20"/>
              </w:rPr>
            </w:pPr>
          </w:p>
          <w:p w14:paraId="27566B38" w14:textId="77777777" w:rsidR="003E2D06" w:rsidRPr="003E2D06" w:rsidRDefault="003E2D06" w:rsidP="003E2D06">
            <w:pPr>
              <w:spacing w:after="0" w:line="240" w:lineRule="auto"/>
              <w:jc w:val="right"/>
              <w:rPr>
                <w:rFonts w:ascii="GHEA Grapalat" w:eastAsia="Times New Roman" w:hAnsi="GHEA Grapalat" w:cs="Tahoma"/>
                <w:color w:val="000000"/>
                <w:sz w:val="20"/>
                <w:szCs w:val="20"/>
              </w:rPr>
            </w:pPr>
          </w:p>
          <w:p w14:paraId="395BF938" w14:textId="77777777" w:rsidR="003E2D06" w:rsidRPr="003E2D06" w:rsidRDefault="003E2D06" w:rsidP="003E2D06">
            <w:pPr>
              <w:spacing w:after="0" w:line="240" w:lineRule="auto"/>
              <w:jc w:val="right"/>
              <w:rPr>
                <w:rFonts w:ascii="GHEA Grapalat" w:eastAsia="Times New Roman" w:hAnsi="GHEA Grapalat" w:cs="Sylfaen"/>
                <w:sz w:val="20"/>
                <w:szCs w:val="20"/>
              </w:rPr>
            </w:pPr>
            <w:r w:rsidRPr="003E2D06">
              <w:rPr>
                <w:rFonts w:ascii="GHEA Grapalat" w:eastAsia="Times New Roman" w:hAnsi="GHEA Grapalat" w:cs="Tahoma"/>
                <w:color w:val="000000"/>
                <w:sz w:val="20"/>
                <w:szCs w:val="20"/>
              </w:rPr>
              <w:t>/____________________/</w:t>
            </w:r>
          </w:p>
          <w:p w14:paraId="1874A3D3" w14:textId="77777777" w:rsidR="003E2D06" w:rsidRPr="003E2D06" w:rsidRDefault="003E2D06" w:rsidP="003E2D06">
            <w:pPr>
              <w:spacing w:after="0" w:line="240" w:lineRule="auto"/>
              <w:jc w:val="right"/>
              <w:rPr>
                <w:rFonts w:ascii="GHEA Grapalat" w:eastAsia="Times New Roman" w:hAnsi="GHEA Grapalat" w:cs="Sylfaen"/>
                <w:sz w:val="20"/>
                <w:szCs w:val="20"/>
              </w:rPr>
            </w:pPr>
          </w:p>
          <w:p w14:paraId="4DBD9E42" w14:textId="77777777" w:rsidR="003E2D06" w:rsidRPr="003E2D06" w:rsidRDefault="003E2D06" w:rsidP="003E2D06">
            <w:pPr>
              <w:spacing w:after="0" w:line="240" w:lineRule="auto"/>
              <w:jc w:val="right"/>
              <w:rPr>
                <w:rFonts w:ascii="GHEA Grapalat" w:eastAsia="Times New Roman" w:hAnsi="GHEA Grapalat" w:cs="Sylfaen"/>
                <w:sz w:val="20"/>
                <w:szCs w:val="20"/>
              </w:rPr>
            </w:pPr>
            <w:r w:rsidRPr="003E2D06">
              <w:rPr>
                <w:rFonts w:ascii="GHEA Grapalat" w:eastAsia="Times New Roman" w:hAnsi="GHEA Grapalat" w:cs="Sylfaen"/>
                <w:sz w:val="20"/>
                <w:szCs w:val="20"/>
                <w:lang w:val="hy-AM"/>
              </w:rPr>
              <w:t>2</w:t>
            </w:r>
            <w:r w:rsidRPr="003E2D06">
              <w:rPr>
                <w:rFonts w:ascii="GHEA Grapalat" w:eastAsia="Times New Roman" w:hAnsi="GHEA Grapalat" w:cs="Sylfaen"/>
                <w:sz w:val="20"/>
                <w:szCs w:val="20"/>
              </w:rPr>
              <w:t>1.բ.                                                                    Կ.Տ.</w:t>
            </w:r>
          </w:p>
          <w:p w14:paraId="7E6D2430" w14:textId="77777777" w:rsidR="003E2D06" w:rsidRPr="003E2D06" w:rsidRDefault="003E2D06" w:rsidP="003E2D06">
            <w:pPr>
              <w:spacing w:after="0" w:line="240" w:lineRule="auto"/>
              <w:jc w:val="right"/>
              <w:rPr>
                <w:rFonts w:ascii="GHEA Grapalat" w:eastAsia="Times New Roman" w:hAnsi="GHEA Grapalat" w:cs="Sylfaen"/>
                <w:sz w:val="20"/>
                <w:szCs w:val="20"/>
              </w:rPr>
            </w:pPr>
          </w:p>
        </w:tc>
      </w:tr>
      <w:tr w:rsidR="003E2D06" w:rsidRPr="003E2D06" w14:paraId="2D7EB388" w14:textId="77777777" w:rsidTr="00582EDE">
        <w:trPr>
          <w:trHeight w:val="2058"/>
        </w:trPr>
        <w:tc>
          <w:tcPr>
            <w:tcW w:w="5616" w:type="dxa"/>
            <w:tcBorders>
              <w:top w:val="single" w:sz="4" w:space="0" w:color="auto"/>
              <w:left w:val="single" w:sz="4" w:space="0" w:color="auto"/>
              <w:right w:val="single" w:sz="4" w:space="0" w:color="auto"/>
            </w:tcBorders>
            <w:noWrap/>
            <w:vAlign w:val="bottom"/>
          </w:tcPr>
          <w:p w14:paraId="22460A80" w14:textId="77777777" w:rsidR="003E2D06" w:rsidRPr="003E2D06" w:rsidRDefault="003E2D06" w:rsidP="003E2D06">
            <w:pPr>
              <w:spacing w:after="0" w:line="240" w:lineRule="auto"/>
              <w:rPr>
                <w:rFonts w:ascii="GHEA Grapalat" w:eastAsia="Times New Roman" w:hAnsi="GHEA Grapalat" w:cs="Tahoma"/>
                <w:color w:val="000000"/>
                <w:sz w:val="20"/>
                <w:szCs w:val="20"/>
              </w:rPr>
            </w:pPr>
            <w:r w:rsidRPr="003E2D06">
              <w:rPr>
                <w:rFonts w:ascii="GHEA Grapalat" w:eastAsia="Times New Roman" w:hAnsi="GHEA Grapalat" w:cs="Tahoma"/>
                <w:color w:val="000000"/>
                <w:sz w:val="20"/>
                <w:szCs w:val="20"/>
              </w:rPr>
              <w:t>2</w:t>
            </w:r>
            <w:r w:rsidRPr="003E2D06">
              <w:rPr>
                <w:rFonts w:ascii="GHEA Grapalat" w:eastAsia="Times New Roman" w:hAnsi="GHEA Grapalat" w:cs="Tahoma"/>
                <w:color w:val="000000"/>
                <w:sz w:val="20"/>
                <w:szCs w:val="20"/>
                <w:lang w:val="hy-AM"/>
              </w:rPr>
              <w:t>4</w:t>
            </w:r>
            <w:r w:rsidRPr="003E2D06">
              <w:rPr>
                <w:rFonts w:ascii="GHEA Grapalat" w:eastAsia="Times New Roman" w:hAnsi="GHEA Grapalat" w:cs="Tahoma"/>
                <w:color w:val="000000"/>
                <w:sz w:val="20"/>
                <w:szCs w:val="20"/>
              </w:rPr>
              <w:t xml:space="preserve">.ա.   </w:t>
            </w:r>
            <w:r w:rsidRPr="003E2D06">
              <w:rPr>
                <w:rFonts w:ascii="GHEA Grapalat" w:eastAsia="Times New Roman" w:hAnsi="GHEA Grapalat" w:cs="Tahoma"/>
                <w:color w:val="000000"/>
                <w:sz w:val="20"/>
                <w:szCs w:val="20"/>
                <w:lang w:val="hy-AM"/>
              </w:rPr>
              <w:t>Շահառուին  սպասարկող ֆինանսական կազմակերպություն</w:t>
            </w:r>
            <w:r w:rsidRPr="003E2D06">
              <w:rPr>
                <w:rFonts w:ascii="GHEA Grapalat" w:eastAsia="Times New Roman" w:hAnsi="GHEA Grapalat" w:cs="Tahoma"/>
                <w:color w:val="000000"/>
                <w:sz w:val="20"/>
                <w:szCs w:val="20"/>
              </w:rPr>
              <w:t xml:space="preserve"> </w:t>
            </w:r>
          </w:p>
          <w:p w14:paraId="740DA790" w14:textId="77777777" w:rsidR="003E2D06" w:rsidRPr="003E2D06" w:rsidRDefault="003E2D06" w:rsidP="003E2D06">
            <w:pPr>
              <w:spacing w:after="0" w:line="240" w:lineRule="auto"/>
              <w:rPr>
                <w:rFonts w:ascii="GHEA Grapalat" w:eastAsia="Times New Roman" w:hAnsi="GHEA Grapalat" w:cs="Tahoma"/>
                <w:color w:val="000000"/>
                <w:sz w:val="20"/>
                <w:szCs w:val="20"/>
                <w:lang w:val="hy-AM"/>
              </w:rPr>
            </w:pPr>
            <w:r w:rsidRPr="003E2D06">
              <w:rPr>
                <w:rFonts w:ascii="GHEA Grapalat" w:eastAsia="Times New Roman" w:hAnsi="GHEA Grapalat" w:cs="Tahoma"/>
                <w:color w:val="000000"/>
                <w:sz w:val="20"/>
                <w:szCs w:val="20"/>
              </w:rPr>
              <w:t xml:space="preserve">                             </w:t>
            </w:r>
            <w:r w:rsidRPr="003E2D06">
              <w:rPr>
                <w:rFonts w:ascii="GHEA Grapalat" w:eastAsia="Times New Roman" w:hAnsi="GHEA Grapalat" w:cs="Tahoma"/>
                <w:color w:val="000000"/>
                <w:sz w:val="20"/>
                <w:szCs w:val="20"/>
                <w:lang w:val="hy-AM"/>
              </w:rPr>
              <w:t xml:space="preserve">                 </w:t>
            </w:r>
          </w:p>
          <w:p w14:paraId="4AE24210" w14:textId="77777777" w:rsidR="003E2D06" w:rsidRPr="003E2D06" w:rsidRDefault="003E2D06" w:rsidP="003E2D06">
            <w:pPr>
              <w:spacing w:after="0" w:line="240" w:lineRule="auto"/>
              <w:rPr>
                <w:rFonts w:ascii="GHEA Grapalat" w:eastAsia="Times New Roman" w:hAnsi="GHEA Grapalat" w:cs="Tahoma"/>
                <w:color w:val="000000"/>
                <w:sz w:val="20"/>
                <w:szCs w:val="20"/>
              </w:rPr>
            </w:pPr>
            <w:r w:rsidRPr="003E2D06">
              <w:rPr>
                <w:rFonts w:ascii="GHEA Grapalat" w:eastAsia="Times New Roman" w:hAnsi="GHEA Grapalat" w:cs="Tahoma"/>
                <w:color w:val="000000"/>
                <w:sz w:val="20"/>
                <w:szCs w:val="20"/>
                <w:lang w:val="hy-AM"/>
              </w:rPr>
              <w:t xml:space="preserve">                                                 </w:t>
            </w:r>
            <w:r w:rsidRPr="003E2D06">
              <w:rPr>
                <w:rFonts w:ascii="GHEA Grapalat" w:eastAsia="Times New Roman" w:hAnsi="GHEA Grapalat" w:cs="Tahoma"/>
                <w:color w:val="000000"/>
                <w:sz w:val="20"/>
                <w:szCs w:val="20"/>
              </w:rPr>
              <w:t xml:space="preserve">   /____________________/</w:t>
            </w:r>
          </w:p>
          <w:p w14:paraId="650D384D"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  </w:t>
            </w:r>
          </w:p>
          <w:p w14:paraId="4735CFAB"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                                                       /ստորագրություն/</w:t>
            </w:r>
          </w:p>
          <w:p w14:paraId="766CA9F6" w14:textId="77777777" w:rsidR="003E2D06" w:rsidRPr="003E2D06" w:rsidRDefault="003E2D06" w:rsidP="003E2D06">
            <w:pPr>
              <w:spacing w:after="0" w:line="240" w:lineRule="auto"/>
              <w:rPr>
                <w:rFonts w:ascii="GHEA Grapalat" w:eastAsia="Times New Roman" w:hAnsi="GHEA Grapalat" w:cs="Tahoma"/>
                <w:color w:val="000000"/>
                <w:sz w:val="20"/>
                <w:szCs w:val="20"/>
              </w:rPr>
            </w:pPr>
          </w:p>
          <w:p w14:paraId="41C13036" w14:textId="77777777" w:rsidR="003E2D06" w:rsidRPr="003E2D06" w:rsidRDefault="003E2D06" w:rsidP="003E2D06">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14:paraId="2B636C8C" w14:textId="77777777" w:rsidR="003E2D06" w:rsidRPr="003E2D06" w:rsidRDefault="003E2D06" w:rsidP="003E2D06">
            <w:pPr>
              <w:spacing w:after="0" w:line="240" w:lineRule="auto"/>
              <w:rPr>
                <w:rFonts w:ascii="GHEA Grapalat" w:eastAsia="Times New Roman" w:hAnsi="GHEA Grapalat" w:cs="Tahoma"/>
                <w:color w:val="000000"/>
                <w:sz w:val="20"/>
                <w:szCs w:val="20"/>
              </w:rPr>
            </w:pPr>
            <w:r w:rsidRPr="003E2D06">
              <w:rPr>
                <w:rFonts w:ascii="GHEA Grapalat" w:eastAsia="Times New Roman" w:hAnsi="GHEA Grapalat" w:cs="Tahoma"/>
                <w:color w:val="000000"/>
                <w:sz w:val="20"/>
                <w:szCs w:val="20"/>
              </w:rPr>
              <w:t>2</w:t>
            </w:r>
            <w:r w:rsidRPr="003E2D06">
              <w:rPr>
                <w:rFonts w:ascii="GHEA Grapalat" w:eastAsia="Times New Roman" w:hAnsi="GHEA Grapalat" w:cs="Tahoma"/>
                <w:color w:val="000000"/>
                <w:sz w:val="20"/>
                <w:szCs w:val="20"/>
                <w:lang w:val="hy-AM"/>
              </w:rPr>
              <w:t>3</w:t>
            </w:r>
            <w:r w:rsidRPr="003E2D06">
              <w:rPr>
                <w:rFonts w:ascii="GHEA Grapalat" w:eastAsia="Times New Roman" w:hAnsi="GHEA Grapalat" w:cs="Tahoma"/>
                <w:color w:val="000000"/>
                <w:sz w:val="20"/>
                <w:szCs w:val="20"/>
              </w:rPr>
              <w:t xml:space="preserve">.ա.   </w:t>
            </w:r>
            <w:r w:rsidRPr="003E2D06">
              <w:rPr>
                <w:rFonts w:ascii="GHEA Grapalat" w:eastAsia="Times New Roman" w:hAnsi="GHEA Grapalat" w:cs="Tahoma"/>
                <w:color w:val="000000"/>
                <w:sz w:val="20"/>
                <w:szCs w:val="20"/>
                <w:lang w:val="hy-AM"/>
              </w:rPr>
              <w:t>Վճարողին  սպասարկող ֆինանսական կազմակերպություն</w:t>
            </w:r>
            <w:r w:rsidRPr="003E2D06">
              <w:rPr>
                <w:rFonts w:ascii="GHEA Grapalat" w:eastAsia="Times New Roman" w:hAnsi="GHEA Grapalat" w:cs="Tahoma"/>
                <w:color w:val="000000"/>
                <w:sz w:val="20"/>
                <w:szCs w:val="20"/>
              </w:rPr>
              <w:t xml:space="preserve"> </w:t>
            </w:r>
          </w:p>
          <w:p w14:paraId="2048040A" w14:textId="77777777" w:rsidR="003E2D06" w:rsidRPr="003E2D06" w:rsidRDefault="003E2D06" w:rsidP="003E2D06">
            <w:pPr>
              <w:spacing w:after="0" w:line="240" w:lineRule="auto"/>
              <w:jc w:val="right"/>
              <w:rPr>
                <w:rFonts w:ascii="GHEA Grapalat" w:eastAsia="Times New Roman" w:hAnsi="GHEA Grapalat" w:cs="Tahoma"/>
                <w:color w:val="000000"/>
                <w:sz w:val="20"/>
                <w:szCs w:val="20"/>
              </w:rPr>
            </w:pPr>
          </w:p>
          <w:p w14:paraId="05CFAA8F" w14:textId="77777777" w:rsidR="003E2D06" w:rsidRPr="003E2D06" w:rsidRDefault="003E2D06" w:rsidP="003E2D06">
            <w:pPr>
              <w:spacing w:after="0" w:line="240" w:lineRule="auto"/>
              <w:jc w:val="right"/>
              <w:rPr>
                <w:rFonts w:ascii="GHEA Grapalat" w:eastAsia="Times New Roman" w:hAnsi="GHEA Grapalat" w:cs="Tahoma"/>
                <w:color w:val="000000"/>
                <w:sz w:val="20"/>
                <w:szCs w:val="20"/>
              </w:rPr>
            </w:pPr>
          </w:p>
          <w:p w14:paraId="0ACEE8E6" w14:textId="77777777" w:rsidR="003E2D06" w:rsidRPr="003E2D06" w:rsidRDefault="003E2D06" w:rsidP="003E2D06">
            <w:pPr>
              <w:spacing w:after="0" w:line="240" w:lineRule="auto"/>
              <w:jc w:val="right"/>
              <w:rPr>
                <w:rFonts w:ascii="GHEA Grapalat" w:eastAsia="Times New Roman" w:hAnsi="GHEA Grapalat" w:cs="Tahoma"/>
                <w:color w:val="000000"/>
                <w:sz w:val="20"/>
                <w:szCs w:val="20"/>
              </w:rPr>
            </w:pPr>
            <w:r w:rsidRPr="003E2D06">
              <w:rPr>
                <w:rFonts w:ascii="GHEA Grapalat" w:eastAsia="Times New Roman" w:hAnsi="GHEA Grapalat" w:cs="Tahoma"/>
                <w:color w:val="000000"/>
                <w:sz w:val="20"/>
                <w:szCs w:val="20"/>
              </w:rPr>
              <w:t>/____________________/</w:t>
            </w:r>
          </w:p>
          <w:p w14:paraId="3EC974D4" w14:textId="77777777" w:rsidR="003E2D06" w:rsidRPr="003E2D06" w:rsidRDefault="003E2D06" w:rsidP="003E2D06">
            <w:pPr>
              <w:spacing w:after="0" w:line="240" w:lineRule="auto"/>
              <w:jc w:val="center"/>
              <w:rPr>
                <w:rFonts w:ascii="GHEA Grapalat" w:eastAsia="Times New Roman" w:hAnsi="GHEA Grapalat" w:cs="Sylfaen"/>
                <w:sz w:val="20"/>
                <w:szCs w:val="20"/>
              </w:rPr>
            </w:pPr>
            <w:r w:rsidRPr="003E2D06">
              <w:rPr>
                <w:rFonts w:ascii="GHEA Grapalat" w:eastAsia="Times New Roman" w:hAnsi="GHEA Grapalat" w:cs="Tahoma"/>
                <w:color w:val="000000"/>
                <w:sz w:val="20"/>
                <w:szCs w:val="20"/>
              </w:rPr>
              <w:t xml:space="preserve">                                                   </w:t>
            </w:r>
            <w:r w:rsidRPr="003E2D06">
              <w:rPr>
                <w:rFonts w:ascii="GHEA Grapalat" w:eastAsia="Times New Roman" w:hAnsi="GHEA Grapalat" w:cs="Sylfaen"/>
                <w:sz w:val="20"/>
                <w:szCs w:val="20"/>
              </w:rPr>
              <w:t>/ստորագրություն/</w:t>
            </w:r>
          </w:p>
          <w:p w14:paraId="5193C879" w14:textId="77777777" w:rsidR="003E2D06" w:rsidRPr="003E2D06" w:rsidRDefault="003E2D06" w:rsidP="003E2D06">
            <w:pPr>
              <w:spacing w:after="0" w:line="240" w:lineRule="auto"/>
              <w:jc w:val="right"/>
              <w:rPr>
                <w:rFonts w:ascii="GHEA Grapalat" w:eastAsia="Times New Roman" w:hAnsi="GHEA Grapalat" w:cs="Arial"/>
                <w:sz w:val="20"/>
                <w:szCs w:val="20"/>
                <w:lang w:val="hy-AM"/>
              </w:rPr>
            </w:pPr>
          </w:p>
        </w:tc>
      </w:tr>
      <w:tr w:rsidR="003E2D06" w:rsidRPr="003E2D06" w14:paraId="7906AA34" w14:textId="77777777" w:rsidTr="00582EDE">
        <w:trPr>
          <w:trHeight w:val="2194"/>
        </w:trPr>
        <w:tc>
          <w:tcPr>
            <w:tcW w:w="5616" w:type="dxa"/>
            <w:tcBorders>
              <w:top w:val="nil"/>
              <w:left w:val="single" w:sz="4" w:space="0" w:color="auto"/>
              <w:bottom w:val="single" w:sz="4" w:space="0" w:color="auto"/>
              <w:right w:val="single" w:sz="4" w:space="0" w:color="auto"/>
            </w:tcBorders>
            <w:noWrap/>
            <w:vAlign w:val="bottom"/>
          </w:tcPr>
          <w:p w14:paraId="70BA3F9F"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lastRenderedPageBreak/>
              <w:t>24.բ.                                                       Կ.Տ.</w:t>
            </w:r>
          </w:p>
          <w:p w14:paraId="3427A116" w14:textId="77777777" w:rsidR="003E2D06" w:rsidRPr="003E2D06" w:rsidRDefault="003E2D06" w:rsidP="003E2D06">
            <w:pPr>
              <w:spacing w:after="0" w:line="240" w:lineRule="auto"/>
              <w:rPr>
                <w:rFonts w:ascii="GHEA Grapalat" w:eastAsia="Times New Roman" w:hAnsi="GHEA Grapalat" w:cs="Sylfaen"/>
                <w:sz w:val="20"/>
                <w:szCs w:val="20"/>
              </w:rPr>
            </w:pPr>
          </w:p>
          <w:p w14:paraId="6F5B993D" w14:textId="77777777" w:rsidR="003E2D06" w:rsidRPr="003E2D06" w:rsidRDefault="003E2D06" w:rsidP="003E2D06">
            <w:pPr>
              <w:spacing w:after="0" w:line="240" w:lineRule="auto"/>
              <w:rPr>
                <w:rFonts w:ascii="GHEA Grapalat" w:eastAsia="Times New Roman" w:hAnsi="GHEA Grapalat" w:cs="Sylfaen"/>
                <w:sz w:val="20"/>
                <w:szCs w:val="20"/>
              </w:rPr>
            </w:pPr>
          </w:p>
          <w:p w14:paraId="2812A79B"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Tahoma"/>
                <w:color w:val="000000"/>
                <w:sz w:val="20"/>
                <w:szCs w:val="20"/>
              </w:rPr>
              <w:t xml:space="preserve"> </w:t>
            </w:r>
            <w:r w:rsidRPr="003E2D06">
              <w:rPr>
                <w:rFonts w:ascii="GHEA Grapalat" w:eastAsia="Times New Roman" w:hAnsi="GHEA Grapalat" w:cs="Sylfaen"/>
                <w:sz w:val="20"/>
                <w:szCs w:val="20"/>
              </w:rPr>
              <w:t>2</w:t>
            </w:r>
            <w:r w:rsidRPr="003E2D06">
              <w:rPr>
                <w:rFonts w:ascii="GHEA Grapalat" w:eastAsia="Times New Roman" w:hAnsi="GHEA Grapalat" w:cs="Sylfaen"/>
                <w:sz w:val="20"/>
                <w:szCs w:val="20"/>
                <w:lang w:val="hy-AM"/>
              </w:rPr>
              <w:t>4</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գ</w:t>
            </w:r>
            <w:r w:rsidRPr="003E2D06">
              <w:rPr>
                <w:rFonts w:ascii="GHEA Grapalat" w:eastAsia="Times New Roman" w:hAnsi="GHEA Grapalat" w:cs="Tahoma"/>
                <w:color w:val="000000"/>
                <w:sz w:val="20"/>
                <w:szCs w:val="20"/>
              </w:rPr>
              <w:t xml:space="preserve">                                                 "___" </w:t>
            </w:r>
            <w:r w:rsidRPr="003E2D06">
              <w:rPr>
                <w:rFonts w:ascii="GHEA Grapalat" w:eastAsia="Times New Roman" w:hAnsi="GHEA Grapalat" w:cs="Sylfaen"/>
                <w:color w:val="000000"/>
                <w:sz w:val="20"/>
                <w:szCs w:val="20"/>
              </w:rPr>
              <w:t xml:space="preserve">___ </w:t>
            </w:r>
            <w:r w:rsidRPr="003E2D06">
              <w:rPr>
                <w:rFonts w:ascii="GHEA Grapalat" w:eastAsia="Times New Roman" w:hAnsi="GHEA Grapalat" w:cs="Tahoma"/>
                <w:color w:val="000000"/>
                <w:sz w:val="20"/>
                <w:szCs w:val="20"/>
              </w:rPr>
              <w:t xml:space="preserve">20___ </w:t>
            </w:r>
            <w:r w:rsidRPr="003E2D06">
              <w:rPr>
                <w:rFonts w:ascii="GHEA Grapalat" w:eastAsia="Times New Roman" w:hAnsi="GHEA Grapalat" w:cs="Sylfaen"/>
                <w:color w:val="000000"/>
                <w:sz w:val="20"/>
                <w:szCs w:val="20"/>
              </w:rPr>
              <w:t>թ.</w:t>
            </w:r>
            <w:r w:rsidRPr="003E2D06">
              <w:rPr>
                <w:rFonts w:ascii="GHEA Grapalat" w:eastAsia="Times New Roman" w:hAnsi="GHEA Grapalat" w:cs="Sylfaen"/>
                <w:sz w:val="20"/>
                <w:szCs w:val="20"/>
              </w:rPr>
              <w:t xml:space="preserve"> </w:t>
            </w:r>
          </w:p>
          <w:p w14:paraId="6EB4B541" w14:textId="77777777" w:rsidR="003E2D06" w:rsidRPr="003E2D06" w:rsidRDefault="003E2D06" w:rsidP="003E2D06">
            <w:pPr>
              <w:spacing w:after="0" w:line="240" w:lineRule="auto"/>
              <w:rPr>
                <w:rFonts w:ascii="GHEA Grapalat" w:eastAsia="Times New Roman" w:hAnsi="GHEA Grapalat" w:cs="Sylfaen"/>
                <w:sz w:val="20"/>
                <w:szCs w:val="20"/>
              </w:rPr>
            </w:pPr>
          </w:p>
          <w:p w14:paraId="259A778D"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  </w:t>
            </w:r>
          </w:p>
          <w:p w14:paraId="31E9164B" w14:textId="77777777" w:rsidR="003E2D06" w:rsidRPr="003E2D06" w:rsidRDefault="003E2D06" w:rsidP="003E2D06">
            <w:pPr>
              <w:spacing w:after="0" w:line="240" w:lineRule="auto"/>
              <w:rPr>
                <w:rFonts w:ascii="GHEA Grapalat" w:eastAsia="Times New Roman"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6090C51"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23.բ.                                                                 Կ.Տ.    </w:t>
            </w:r>
          </w:p>
          <w:p w14:paraId="342A6DCC" w14:textId="77777777" w:rsidR="003E2D06" w:rsidRPr="003E2D06" w:rsidRDefault="003E2D06" w:rsidP="003E2D06">
            <w:pPr>
              <w:spacing w:after="0" w:line="240" w:lineRule="auto"/>
              <w:rPr>
                <w:rFonts w:ascii="GHEA Grapalat" w:eastAsia="Times New Roman" w:hAnsi="GHEA Grapalat" w:cs="Sylfaen"/>
                <w:sz w:val="20"/>
                <w:szCs w:val="20"/>
              </w:rPr>
            </w:pPr>
          </w:p>
          <w:p w14:paraId="5AC2F3F0"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                     </w:t>
            </w:r>
          </w:p>
          <w:p w14:paraId="04152D4F" w14:textId="77777777" w:rsidR="003E2D06" w:rsidRPr="003E2D06" w:rsidRDefault="003E2D06" w:rsidP="003E2D06">
            <w:pPr>
              <w:spacing w:after="0" w:line="240" w:lineRule="auto"/>
              <w:rPr>
                <w:rFonts w:ascii="GHEA Grapalat" w:eastAsia="Times New Roman" w:hAnsi="GHEA Grapalat" w:cs="Sylfaen"/>
                <w:color w:val="000000"/>
                <w:sz w:val="20"/>
                <w:szCs w:val="20"/>
              </w:rPr>
            </w:pPr>
            <w:r w:rsidRPr="003E2D06">
              <w:rPr>
                <w:rFonts w:ascii="GHEA Grapalat" w:eastAsia="Times New Roman" w:hAnsi="GHEA Grapalat" w:cs="Sylfaen"/>
                <w:sz w:val="20"/>
                <w:szCs w:val="20"/>
              </w:rPr>
              <w:t>23.</w:t>
            </w:r>
            <w:r w:rsidRPr="003E2D06">
              <w:rPr>
                <w:rFonts w:ascii="GHEA Grapalat" w:eastAsia="Times New Roman" w:hAnsi="GHEA Grapalat" w:cs="Sylfaen"/>
                <w:sz w:val="20"/>
                <w:szCs w:val="20"/>
                <w:lang w:val="hy-AM"/>
              </w:rPr>
              <w:t>գ</w:t>
            </w:r>
            <w:r w:rsidRPr="003E2D06">
              <w:rPr>
                <w:rFonts w:ascii="GHEA Grapalat" w:eastAsia="Times New Roman" w:hAnsi="GHEA Grapalat" w:cs="Sylfaen"/>
                <w:sz w:val="20"/>
                <w:szCs w:val="20"/>
              </w:rPr>
              <w:t xml:space="preserve">.Կատարման ամսաթիվը`           </w:t>
            </w:r>
            <w:r w:rsidRPr="003E2D06">
              <w:rPr>
                <w:rFonts w:ascii="GHEA Grapalat" w:eastAsia="Times New Roman" w:hAnsi="GHEA Grapalat" w:cs="Tahoma"/>
                <w:color w:val="000000"/>
                <w:sz w:val="20"/>
                <w:szCs w:val="20"/>
              </w:rPr>
              <w:t xml:space="preserve">"___" </w:t>
            </w:r>
            <w:r w:rsidRPr="003E2D06">
              <w:rPr>
                <w:rFonts w:ascii="GHEA Grapalat" w:eastAsia="Times New Roman" w:hAnsi="GHEA Grapalat" w:cs="Sylfaen"/>
                <w:color w:val="000000"/>
                <w:sz w:val="20"/>
                <w:szCs w:val="20"/>
              </w:rPr>
              <w:t xml:space="preserve">___ </w:t>
            </w:r>
            <w:r w:rsidRPr="003E2D06">
              <w:rPr>
                <w:rFonts w:ascii="GHEA Grapalat" w:eastAsia="Times New Roman" w:hAnsi="GHEA Grapalat" w:cs="Tahoma"/>
                <w:color w:val="000000"/>
                <w:sz w:val="20"/>
                <w:szCs w:val="20"/>
              </w:rPr>
              <w:t>20___</w:t>
            </w:r>
            <w:r w:rsidRPr="003E2D06">
              <w:rPr>
                <w:rFonts w:ascii="GHEA Grapalat" w:eastAsia="Times New Roman" w:hAnsi="GHEA Grapalat" w:cs="Sylfaen"/>
                <w:color w:val="000000"/>
                <w:sz w:val="20"/>
                <w:szCs w:val="20"/>
              </w:rPr>
              <w:t>թ.</w:t>
            </w:r>
          </w:p>
          <w:p w14:paraId="3B77F17D" w14:textId="77777777" w:rsidR="003E2D06" w:rsidRPr="003E2D06" w:rsidRDefault="003E2D06" w:rsidP="003E2D06">
            <w:pPr>
              <w:spacing w:after="0" w:line="240" w:lineRule="auto"/>
              <w:rPr>
                <w:rFonts w:ascii="GHEA Grapalat" w:eastAsia="Times New Roman" w:hAnsi="GHEA Grapalat" w:cs="Sylfaen"/>
                <w:color w:val="000000"/>
                <w:sz w:val="20"/>
                <w:szCs w:val="20"/>
              </w:rPr>
            </w:pPr>
          </w:p>
          <w:p w14:paraId="03780E53" w14:textId="77777777" w:rsidR="003E2D06" w:rsidRPr="003E2D06" w:rsidRDefault="003E2D06" w:rsidP="003E2D06">
            <w:pPr>
              <w:spacing w:after="0" w:line="240" w:lineRule="auto"/>
              <w:rPr>
                <w:rFonts w:ascii="GHEA Grapalat" w:eastAsia="Times New Roman" w:hAnsi="GHEA Grapalat" w:cs="Sylfaen"/>
                <w:sz w:val="20"/>
                <w:szCs w:val="20"/>
              </w:rPr>
            </w:pPr>
          </w:p>
          <w:p w14:paraId="2FCA2553" w14:textId="77777777" w:rsidR="003E2D06" w:rsidRPr="003E2D06" w:rsidRDefault="003E2D06" w:rsidP="003E2D06">
            <w:pPr>
              <w:spacing w:after="0" w:line="240" w:lineRule="auto"/>
              <w:jc w:val="right"/>
              <w:rPr>
                <w:rFonts w:ascii="GHEA Grapalat" w:eastAsia="Times New Roman" w:hAnsi="GHEA Grapalat" w:cs="Arial"/>
                <w:sz w:val="20"/>
                <w:szCs w:val="20"/>
              </w:rPr>
            </w:pPr>
          </w:p>
        </w:tc>
      </w:tr>
    </w:tbl>
    <w:p w14:paraId="0FBC90EB"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50103CF2"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19FEE4E3"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629F8B31"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1DABAF85"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5E793730"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3E2D06">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471D47" w14:textId="77777777" w:rsidR="003E2D06" w:rsidRPr="003E2D06" w:rsidRDefault="003E2D06" w:rsidP="003E2D06">
      <w:pPr>
        <w:spacing w:after="0" w:line="240" w:lineRule="auto"/>
        <w:jc w:val="center"/>
        <w:rPr>
          <w:rFonts w:ascii="GHEA Grapalat" w:eastAsia="Times New Roman" w:hAnsi="GHEA Grapalat" w:cs="Times New Roman"/>
          <w:b/>
          <w:lang w:val="nl-NL"/>
        </w:rPr>
      </w:pPr>
      <w:r w:rsidRPr="003E2D06">
        <w:rPr>
          <w:rFonts w:ascii="GHEA Grapalat" w:eastAsia="Times New Roman" w:hAnsi="GHEA Grapalat" w:cs="Times New Roman"/>
          <w:b/>
          <w:sz w:val="24"/>
          <w:szCs w:val="24"/>
          <w:lang w:val="hy-AM"/>
        </w:rPr>
        <w:br w:type="page"/>
      </w:r>
      <w:r w:rsidRPr="003E2D06">
        <w:rPr>
          <w:rFonts w:ascii="GHEA Grapalat" w:eastAsia="Times New Roman" w:hAnsi="GHEA Grapalat" w:cs="Times New Roman"/>
          <w:b/>
          <w:lang w:val="hy-AM"/>
        </w:rPr>
        <w:lastRenderedPageBreak/>
        <w:t>Վճարման</w:t>
      </w:r>
      <w:r w:rsidRPr="003E2D06">
        <w:rPr>
          <w:rFonts w:ascii="GHEA Grapalat" w:eastAsia="Times New Roman" w:hAnsi="GHEA Grapalat" w:cs="Times New Roman"/>
          <w:b/>
          <w:lang w:val="nl-NL"/>
        </w:rPr>
        <w:t xml:space="preserve"> </w:t>
      </w:r>
      <w:r w:rsidRPr="003E2D06">
        <w:rPr>
          <w:rFonts w:ascii="GHEA Grapalat" w:eastAsia="Times New Roman" w:hAnsi="GHEA Grapalat" w:cs="Times New Roman"/>
          <w:b/>
          <w:lang w:val="hy-AM"/>
        </w:rPr>
        <w:t>պահանջագրի</w:t>
      </w:r>
      <w:r w:rsidRPr="003E2D06">
        <w:rPr>
          <w:rFonts w:ascii="GHEA Grapalat" w:eastAsia="Times New Roman" w:hAnsi="GHEA Grapalat" w:cs="Times New Roman"/>
          <w:b/>
          <w:lang w:val="nl-NL"/>
        </w:rPr>
        <w:t xml:space="preserve"> </w:t>
      </w:r>
      <w:r w:rsidRPr="003E2D06">
        <w:rPr>
          <w:rFonts w:ascii="GHEA Grapalat" w:eastAsia="Times New Roman" w:hAnsi="GHEA Grapalat" w:cs="Times New Roman"/>
          <w:b/>
          <w:lang w:val="hy-AM"/>
        </w:rPr>
        <w:t>պարտադիր</w:t>
      </w:r>
      <w:r w:rsidRPr="003E2D06">
        <w:rPr>
          <w:rFonts w:ascii="GHEA Grapalat" w:eastAsia="Times New Roman" w:hAnsi="GHEA Grapalat" w:cs="Times New Roman"/>
          <w:b/>
          <w:lang w:val="nl-NL"/>
        </w:rPr>
        <w:t xml:space="preserve"> </w:t>
      </w:r>
      <w:r w:rsidRPr="003E2D06">
        <w:rPr>
          <w:rFonts w:ascii="GHEA Grapalat" w:eastAsia="Times New Roman" w:hAnsi="GHEA Grapalat" w:cs="Times New Roman"/>
          <w:b/>
          <w:lang w:val="hy-AM"/>
        </w:rPr>
        <w:t>վավերապայմանները</w:t>
      </w:r>
      <w:r w:rsidRPr="003E2D06">
        <w:rPr>
          <w:rFonts w:ascii="GHEA Grapalat" w:eastAsia="Times New Roman" w:hAnsi="GHEA Grapalat" w:cs="Times New Roman"/>
          <w:b/>
          <w:lang w:val="nl-NL"/>
        </w:rPr>
        <w:t xml:space="preserve"> </w:t>
      </w:r>
      <w:r w:rsidRPr="003E2D06">
        <w:rPr>
          <w:rFonts w:ascii="GHEA Grapalat" w:eastAsia="Times New Roman" w:hAnsi="GHEA Grapalat" w:cs="Times New Roman"/>
          <w:b/>
          <w:lang w:val="hy-AM"/>
        </w:rPr>
        <w:t>և</w:t>
      </w:r>
      <w:r w:rsidRPr="003E2D06">
        <w:rPr>
          <w:rFonts w:ascii="GHEA Grapalat" w:eastAsia="Times New Roman" w:hAnsi="GHEA Grapalat" w:cs="Times New Roman"/>
          <w:b/>
          <w:lang w:val="nl-NL"/>
        </w:rPr>
        <w:t xml:space="preserve"> </w:t>
      </w:r>
      <w:r w:rsidRPr="003E2D06">
        <w:rPr>
          <w:rFonts w:ascii="GHEA Grapalat" w:eastAsia="Times New Roman" w:hAnsi="GHEA Grapalat" w:cs="Times New Roman"/>
          <w:b/>
          <w:lang w:val="hy-AM"/>
        </w:rPr>
        <w:t>լրացման</w:t>
      </w:r>
      <w:r w:rsidRPr="003E2D06">
        <w:rPr>
          <w:rFonts w:ascii="GHEA Grapalat" w:eastAsia="Times New Roman" w:hAnsi="GHEA Grapalat" w:cs="Times New Roman"/>
          <w:b/>
          <w:lang w:val="nl-NL"/>
        </w:rPr>
        <w:t xml:space="preserve"> </w:t>
      </w:r>
      <w:r w:rsidRPr="003E2D06">
        <w:rPr>
          <w:rFonts w:ascii="GHEA Grapalat" w:eastAsia="Times New Roman" w:hAnsi="GHEA Grapalat" w:cs="Times New Roman"/>
          <w:b/>
          <w:lang w:val="hy-AM"/>
        </w:rPr>
        <w:t>ուղեցույցը</w:t>
      </w:r>
    </w:p>
    <w:p w14:paraId="223B1BC4" w14:textId="77777777" w:rsidR="003E2D06" w:rsidRPr="003E2D06" w:rsidRDefault="003E2D06" w:rsidP="003E2D06">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E2D06" w:rsidRPr="003E2D06" w14:paraId="07665E27" w14:textId="77777777" w:rsidTr="00582EDE">
        <w:tc>
          <w:tcPr>
            <w:tcW w:w="720" w:type="dxa"/>
            <w:tcBorders>
              <w:top w:val="single" w:sz="4" w:space="0" w:color="auto"/>
              <w:left w:val="single" w:sz="4" w:space="0" w:color="auto"/>
              <w:bottom w:val="single" w:sz="4" w:space="0" w:color="auto"/>
              <w:right w:val="single" w:sz="4" w:space="0" w:color="auto"/>
            </w:tcBorders>
          </w:tcPr>
          <w:p w14:paraId="50A4E221" w14:textId="77777777" w:rsidR="003E2D06" w:rsidRPr="003E2D06" w:rsidRDefault="003E2D06" w:rsidP="003E2D06">
            <w:pPr>
              <w:spacing w:after="0" w:line="240" w:lineRule="auto"/>
              <w:jc w:val="both"/>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083E11B"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E5FAFD6"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Նշված դաշտի/</w:t>
            </w:r>
          </w:p>
          <w:p w14:paraId="77E97536"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2429BF7" w14:textId="77777777" w:rsidR="003E2D06" w:rsidRPr="003E2D06" w:rsidRDefault="003E2D06" w:rsidP="003E2D06">
            <w:pPr>
              <w:spacing w:after="0" w:line="240" w:lineRule="auto"/>
              <w:jc w:val="center"/>
              <w:rPr>
                <w:rFonts w:ascii="GHEA Grapalat" w:eastAsia="Times New Roman" w:hAnsi="GHEA Grapalat" w:cs="Times New Roman"/>
                <w:b/>
                <w:sz w:val="20"/>
                <w:szCs w:val="20"/>
                <w:lang w:val="hy-AM"/>
              </w:rPr>
            </w:pPr>
            <w:r w:rsidRPr="003E2D06">
              <w:rPr>
                <w:rFonts w:ascii="GHEA Grapalat" w:eastAsia="Times New Roman" w:hAnsi="GHEA Grapalat" w:cs="Times New Roman"/>
                <w:b/>
                <w:sz w:val="20"/>
                <w:szCs w:val="20"/>
              </w:rPr>
              <w:t>Վավերապայմանի լրացման պահանջը</w:t>
            </w:r>
            <w:r w:rsidRPr="003E2D06">
              <w:rPr>
                <w:rFonts w:ascii="GHEA Grapalat" w:eastAsia="Times New Roman" w:hAnsi="GHEA Grapalat" w:cs="Times New Roman"/>
                <w:b/>
                <w:sz w:val="20"/>
                <w:szCs w:val="20"/>
                <w:lang w:val="hy-AM"/>
              </w:rPr>
              <w:t xml:space="preserve"> </w:t>
            </w:r>
          </w:p>
          <w:p w14:paraId="60663C9A"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w:t>
            </w:r>
            <w:r w:rsidRPr="003E2D06">
              <w:rPr>
                <w:rFonts w:ascii="GHEA Grapalat" w:eastAsia="Times New Roman" w:hAnsi="GHEA Grapalat" w:cs="Times New Roman"/>
                <w:b/>
                <w:sz w:val="20"/>
                <w:szCs w:val="20"/>
                <w:lang w:val="hy-AM"/>
              </w:rPr>
              <w:t>գնումների գործընթացի հետ կապված</w:t>
            </w:r>
            <w:r w:rsidRPr="003E2D06">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2FD309" w14:textId="77777777" w:rsidR="003E2D06" w:rsidRPr="003E2D06" w:rsidRDefault="003E2D06" w:rsidP="003E2D06">
            <w:pPr>
              <w:spacing w:after="0" w:line="240" w:lineRule="auto"/>
              <w:ind w:left="-588" w:firstLine="588"/>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Վավերապայմանը</w:t>
            </w:r>
          </w:p>
          <w:p w14:paraId="3EBFDA1C" w14:textId="77777777" w:rsidR="003E2D06" w:rsidRPr="003E2D06" w:rsidRDefault="003E2D06" w:rsidP="003E2D06">
            <w:pPr>
              <w:spacing w:after="0" w:line="240" w:lineRule="auto"/>
              <w:ind w:left="-588" w:firstLine="588"/>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 xml:space="preserve">լրացնող կողմը` </w:t>
            </w:r>
          </w:p>
          <w:p w14:paraId="611F35D8" w14:textId="77777777" w:rsidR="003E2D06" w:rsidRPr="003E2D06" w:rsidRDefault="003E2D06" w:rsidP="003E2D06">
            <w:pPr>
              <w:spacing w:after="0" w:line="240" w:lineRule="auto"/>
              <w:ind w:left="-588" w:firstLine="588"/>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շահառուն կամ վճարողը</w:t>
            </w:r>
          </w:p>
          <w:p w14:paraId="056178DD" w14:textId="77777777" w:rsidR="003E2D06" w:rsidRPr="003E2D06" w:rsidRDefault="003E2D06" w:rsidP="003E2D06">
            <w:pPr>
              <w:spacing w:after="0" w:line="240" w:lineRule="auto"/>
              <w:ind w:left="-588" w:firstLine="588"/>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w:t>
            </w:r>
            <w:r w:rsidRPr="003E2D06">
              <w:rPr>
                <w:rFonts w:ascii="GHEA Grapalat" w:eastAsia="Times New Roman" w:hAnsi="GHEA Grapalat" w:cs="Times New Roman"/>
                <w:b/>
                <w:sz w:val="20"/>
                <w:szCs w:val="20"/>
                <w:lang w:val="hy-AM"/>
              </w:rPr>
              <w:t>գնումների գործընթացի հետ կապված</w:t>
            </w:r>
            <w:r w:rsidRPr="003E2D06">
              <w:rPr>
                <w:rFonts w:ascii="GHEA Grapalat" w:eastAsia="Times New Roman" w:hAnsi="GHEA Grapalat" w:cs="Times New Roman"/>
                <w:b/>
                <w:sz w:val="20"/>
                <w:szCs w:val="20"/>
              </w:rPr>
              <w:t>)</w:t>
            </w:r>
          </w:p>
        </w:tc>
      </w:tr>
      <w:tr w:rsidR="003E2D06" w:rsidRPr="003E2D06" w14:paraId="721914C0" w14:textId="77777777" w:rsidTr="00582EDE">
        <w:tc>
          <w:tcPr>
            <w:tcW w:w="720" w:type="dxa"/>
            <w:tcBorders>
              <w:top w:val="single" w:sz="4" w:space="0" w:color="auto"/>
              <w:left w:val="single" w:sz="4" w:space="0" w:color="auto"/>
              <w:bottom w:val="single" w:sz="4" w:space="0" w:color="auto"/>
              <w:right w:val="single" w:sz="4" w:space="0" w:color="auto"/>
            </w:tcBorders>
          </w:tcPr>
          <w:p w14:paraId="7D36A38E"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2D70ED"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E521521"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E017572"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90363D0"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5</w:t>
            </w:r>
          </w:p>
        </w:tc>
      </w:tr>
      <w:tr w:rsidR="003E2D06" w:rsidRPr="003E2D06" w14:paraId="1AD327E0" w14:textId="77777777" w:rsidTr="00582EDE">
        <w:tc>
          <w:tcPr>
            <w:tcW w:w="720" w:type="dxa"/>
            <w:tcBorders>
              <w:top w:val="single" w:sz="4" w:space="0" w:color="auto"/>
              <w:left w:val="single" w:sz="4" w:space="0" w:color="auto"/>
              <w:bottom w:val="single" w:sz="4" w:space="0" w:color="auto"/>
              <w:right w:val="single" w:sz="4" w:space="0" w:color="auto"/>
            </w:tcBorders>
          </w:tcPr>
          <w:p w14:paraId="473E030F"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1083349"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2A4536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1FA49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9FA8527"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Փաստաթղթի վրա նախապես լրացված է &lt;Վճարման պահանջագիր&gt;</w:t>
            </w:r>
          </w:p>
        </w:tc>
      </w:tr>
      <w:tr w:rsidR="003E2D06" w:rsidRPr="003E2D06" w14:paraId="39318257" w14:textId="77777777" w:rsidTr="00582EDE">
        <w:tc>
          <w:tcPr>
            <w:tcW w:w="720" w:type="dxa"/>
            <w:tcBorders>
              <w:top w:val="single" w:sz="4" w:space="0" w:color="auto"/>
              <w:left w:val="single" w:sz="4" w:space="0" w:color="auto"/>
              <w:bottom w:val="single" w:sz="4" w:space="0" w:color="auto"/>
              <w:right w:val="single" w:sz="4" w:space="0" w:color="auto"/>
            </w:tcBorders>
          </w:tcPr>
          <w:p w14:paraId="31AD75D9" w14:textId="77777777" w:rsidR="003E2D06" w:rsidRPr="003E2D06" w:rsidRDefault="003E2D06" w:rsidP="003E2D06">
            <w:pPr>
              <w:numPr>
                <w:ilvl w:val="0"/>
                <w:numId w:val="17"/>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668EC585" w14:textId="77777777" w:rsidR="003E2D06" w:rsidRPr="003E2D06" w:rsidRDefault="003E2D06" w:rsidP="003E2D06">
            <w:pPr>
              <w:spacing w:after="0" w:line="240" w:lineRule="auto"/>
              <w:jc w:val="both"/>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E3C684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79CB1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170A33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շահառուի կողմից` վճարողի բանկին վճարման պահանջագիրը ներկայացնելիս</w:t>
            </w:r>
          </w:p>
        </w:tc>
      </w:tr>
      <w:tr w:rsidR="003E2D06" w:rsidRPr="003E2D06" w14:paraId="72490F7B" w14:textId="77777777" w:rsidTr="00582EDE">
        <w:tc>
          <w:tcPr>
            <w:tcW w:w="720" w:type="dxa"/>
            <w:tcBorders>
              <w:top w:val="single" w:sz="4" w:space="0" w:color="auto"/>
              <w:left w:val="single" w:sz="4" w:space="0" w:color="auto"/>
              <w:bottom w:val="single" w:sz="4" w:space="0" w:color="auto"/>
              <w:right w:val="single" w:sz="4" w:space="0" w:color="auto"/>
            </w:tcBorders>
          </w:tcPr>
          <w:p w14:paraId="3B6220E4" w14:textId="77777777" w:rsidR="003E2D06" w:rsidRPr="003E2D06" w:rsidRDefault="003E2D06" w:rsidP="003E2D06">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3E94AA23" w14:textId="77777777" w:rsidR="003E2D06" w:rsidRPr="003E2D06" w:rsidRDefault="003E2D06" w:rsidP="003E2D06">
            <w:pPr>
              <w:spacing w:after="0" w:line="240" w:lineRule="auto"/>
              <w:jc w:val="both"/>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84FDC5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C5482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5D6DE9B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CACF53D" w14:textId="77777777" w:rsidR="003E2D06" w:rsidRPr="003E2D06" w:rsidRDefault="003E2D06" w:rsidP="003E2D06">
            <w:pPr>
              <w:spacing w:after="0" w:line="240" w:lineRule="auto"/>
              <w:ind w:left="132" w:hanging="132"/>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լրացվում է շահառուի կողմից` վճարողի բանկին վճարման պահանջագրի ներկայացման օրը</w:t>
            </w:r>
            <w:r w:rsidRPr="003E2D06">
              <w:rPr>
                <w:rFonts w:ascii="GHEA Grapalat" w:eastAsia="Times New Roman" w:hAnsi="GHEA Grapalat" w:cs="Times New Roman"/>
                <w:sz w:val="20"/>
                <w:szCs w:val="20"/>
                <w:lang w:val="hy-AM"/>
              </w:rPr>
              <w:t xml:space="preserve">: </w:t>
            </w:r>
          </w:p>
        </w:tc>
      </w:tr>
      <w:tr w:rsidR="003E2D06" w:rsidRPr="003E2D06" w14:paraId="5CD060DF" w14:textId="77777777" w:rsidTr="00582EDE">
        <w:tc>
          <w:tcPr>
            <w:tcW w:w="720" w:type="dxa"/>
            <w:tcBorders>
              <w:top w:val="single" w:sz="4" w:space="0" w:color="auto"/>
              <w:left w:val="single" w:sz="4" w:space="0" w:color="auto"/>
              <w:bottom w:val="single" w:sz="4" w:space="0" w:color="auto"/>
              <w:right w:val="single" w:sz="4" w:space="0" w:color="auto"/>
            </w:tcBorders>
          </w:tcPr>
          <w:p w14:paraId="77E3D838" w14:textId="77777777" w:rsidR="003E2D06" w:rsidRPr="003E2D06" w:rsidRDefault="003E2D06" w:rsidP="003E2D06">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7AEAC3F7" w14:textId="77777777" w:rsidR="003E2D06" w:rsidRPr="003E2D06" w:rsidRDefault="003E2D06" w:rsidP="003E2D06">
            <w:pPr>
              <w:spacing w:after="0" w:line="240" w:lineRule="auto"/>
              <w:jc w:val="both"/>
              <w:rPr>
                <w:rFonts w:ascii="GHEA Grapalat" w:eastAsia="Times New Roman" w:hAnsi="GHEA Grapalat" w:cs="Times New Roman"/>
                <w:sz w:val="20"/>
                <w:szCs w:val="20"/>
              </w:rPr>
            </w:pPr>
            <w:r w:rsidRPr="003E2D06">
              <w:rPr>
                <w:rFonts w:ascii="GHEA Grapalat" w:eastAsia="Times New Roman" w:hAnsi="GHEA Grapalat" w:cs="Sylfaen"/>
                <w:sz w:val="20"/>
                <w:szCs w:val="20"/>
                <w:lang w:val="hy-AM"/>
              </w:rPr>
              <w:t>Վճարողի անվանումը</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B6CE30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4E469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44F7719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3CD7A0E" w14:textId="77777777" w:rsidR="003E2D06" w:rsidRPr="003E2D06" w:rsidRDefault="003E2D06" w:rsidP="003E2D06">
            <w:pPr>
              <w:spacing w:after="0" w:line="240" w:lineRule="auto"/>
              <w:ind w:left="252" w:hanging="252"/>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վճարողի կողմից</w:t>
            </w:r>
          </w:p>
        </w:tc>
      </w:tr>
      <w:tr w:rsidR="003E2D06" w:rsidRPr="003E2D06" w14:paraId="74874D00" w14:textId="77777777" w:rsidTr="00582EDE">
        <w:tc>
          <w:tcPr>
            <w:tcW w:w="720" w:type="dxa"/>
            <w:tcBorders>
              <w:top w:val="single" w:sz="4" w:space="0" w:color="auto"/>
              <w:left w:val="single" w:sz="4" w:space="0" w:color="auto"/>
              <w:bottom w:val="single" w:sz="4" w:space="0" w:color="auto"/>
              <w:right w:val="single" w:sz="4" w:space="0" w:color="auto"/>
            </w:tcBorders>
          </w:tcPr>
          <w:p w14:paraId="4121398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A8ED2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59F97D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91BBD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FDF4C8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վճարողի կողմից</w:t>
            </w:r>
          </w:p>
        </w:tc>
      </w:tr>
      <w:tr w:rsidR="003E2D06" w:rsidRPr="003E2D06" w14:paraId="5B6E5D59" w14:textId="77777777" w:rsidTr="00582EDE">
        <w:tc>
          <w:tcPr>
            <w:tcW w:w="720" w:type="dxa"/>
            <w:tcBorders>
              <w:top w:val="single" w:sz="4" w:space="0" w:color="auto"/>
              <w:left w:val="single" w:sz="4" w:space="0" w:color="auto"/>
              <w:bottom w:val="single" w:sz="4" w:space="0" w:color="auto"/>
              <w:right w:val="single" w:sz="4" w:space="0" w:color="auto"/>
            </w:tcBorders>
          </w:tcPr>
          <w:p w14:paraId="05A1EC2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FEDE82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4EF819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4BA03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074E9C2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DC937C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վճարողի կողմից</w:t>
            </w:r>
          </w:p>
        </w:tc>
      </w:tr>
      <w:tr w:rsidR="003E2D06" w:rsidRPr="003E2D06" w14:paraId="4D8AE2C2" w14:textId="77777777" w:rsidTr="00582EDE">
        <w:tc>
          <w:tcPr>
            <w:tcW w:w="720" w:type="dxa"/>
            <w:tcBorders>
              <w:top w:val="single" w:sz="4" w:space="0" w:color="auto"/>
              <w:left w:val="single" w:sz="4" w:space="0" w:color="auto"/>
              <w:bottom w:val="single" w:sz="4" w:space="0" w:color="auto"/>
              <w:right w:val="single" w:sz="4" w:space="0" w:color="auto"/>
            </w:tcBorders>
          </w:tcPr>
          <w:p w14:paraId="33FFFE9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ED5D55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C66748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92082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ոչ պարտադիր</w:t>
            </w:r>
          </w:p>
          <w:p w14:paraId="4A4EE22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F460DC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վճարողի կողմից</w:t>
            </w:r>
          </w:p>
        </w:tc>
      </w:tr>
      <w:tr w:rsidR="003E2D06" w:rsidRPr="003E2D06" w14:paraId="0F09A100" w14:textId="77777777" w:rsidTr="00582EDE">
        <w:tc>
          <w:tcPr>
            <w:tcW w:w="720" w:type="dxa"/>
            <w:tcBorders>
              <w:top w:val="single" w:sz="4" w:space="0" w:color="auto"/>
              <w:left w:val="single" w:sz="4" w:space="0" w:color="auto"/>
              <w:bottom w:val="single" w:sz="4" w:space="0" w:color="auto"/>
              <w:right w:val="single" w:sz="4" w:space="0" w:color="auto"/>
            </w:tcBorders>
          </w:tcPr>
          <w:p w14:paraId="6429FC0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9B754D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93DA47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DAB76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ոչ պարտադիր</w:t>
            </w:r>
          </w:p>
          <w:p w14:paraId="4DBACC4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լրացվում է Հայաստանի Հանրապետության նորմատիվ </w:t>
            </w:r>
            <w:r w:rsidRPr="003E2D06">
              <w:rPr>
                <w:rFonts w:ascii="GHEA Grapalat" w:eastAsia="Times New Roman" w:hAnsi="GHEA Grapalat" w:cs="Times New Roma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123B7BD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lastRenderedPageBreak/>
              <w:t>լրացվում է վճարողի կողմից</w:t>
            </w:r>
          </w:p>
        </w:tc>
      </w:tr>
      <w:tr w:rsidR="003E2D06" w:rsidRPr="003E2D06" w14:paraId="634D9583" w14:textId="77777777" w:rsidTr="00582EDE">
        <w:tc>
          <w:tcPr>
            <w:tcW w:w="720" w:type="dxa"/>
            <w:tcBorders>
              <w:top w:val="single" w:sz="4" w:space="0" w:color="auto"/>
              <w:left w:val="single" w:sz="4" w:space="0" w:color="auto"/>
              <w:bottom w:val="single" w:sz="4" w:space="0" w:color="auto"/>
              <w:right w:val="single" w:sz="4" w:space="0" w:color="auto"/>
            </w:tcBorders>
          </w:tcPr>
          <w:p w14:paraId="7F72269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93F1B1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w:t>
            </w:r>
            <w:r w:rsidRPr="003E2D06">
              <w:rPr>
                <w:rFonts w:ascii="GHEA Grapalat" w:eastAsia="Times New Roman" w:hAnsi="GHEA Grapalat" w:cs="Sylfaen"/>
                <w:sz w:val="20"/>
                <w:szCs w:val="20"/>
                <w:lang w:val="hy-AM"/>
              </w:rPr>
              <w:t>ի  անվանումը</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4FE153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81E2F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4BECBF5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4768EB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նախապես լրացվում է շահառուի կողմից` հրավերով</w:t>
            </w:r>
          </w:p>
        </w:tc>
      </w:tr>
      <w:tr w:rsidR="003E2D06" w:rsidRPr="003E2D06" w14:paraId="3C7619AC" w14:textId="77777777" w:rsidTr="00582EDE">
        <w:tc>
          <w:tcPr>
            <w:tcW w:w="720" w:type="dxa"/>
            <w:tcBorders>
              <w:top w:val="single" w:sz="4" w:space="0" w:color="auto"/>
              <w:left w:val="single" w:sz="4" w:space="0" w:color="auto"/>
              <w:bottom w:val="single" w:sz="4" w:space="0" w:color="auto"/>
              <w:right w:val="single" w:sz="4" w:space="0" w:color="auto"/>
            </w:tcBorders>
          </w:tcPr>
          <w:p w14:paraId="326DA1AD"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2E0309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շահառուի Հ</w:t>
            </w:r>
            <w:r w:rsidRPr="003E2D06">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DB4899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0F27F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ոչ պարտադիր</w:t>
            </w:r>
          </w:p>
          <w:p w14:paraId="4A7C2A5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Sylfaen"/>
                <w:sz w:val="20"/>
                <w:szCs w:val="20"/>
              </w:rPr>
              <w:t xml:space="preserve"> (</w:t>
            </w:r>
            <w:r w:rsidRPr="003E2D06">
              <w:rPr>
                <w:rFonts w:ascii="GHEA Grapalat" w:eastAsia="Times New Roman" w:hAnsi="GHEA Grapalat" w:cs="Sylfaen"/>
                <w:sz w:val="20"/>
                <w:szCs w:val="20"/>
                <w:lang w:val="hy-AM"/>
              </w:rPr>
              <w:t>գնումների հետ կապված գործընթացում չի լրացվում</w:t>
            </w:r>
            <w:r w:rsidRPr="003E2D06">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870DA5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Sylfaen"/>
                <w:sz w:val="20"/>
                <w:szCs w:val="20"/>
                <w:lang w:val="ru-RU"/>
              </w:rPr>
              <w:t>(</w:t>
            </w:r>
            <w:r w:rsidRPr="003E2D06">
              <w:rPr>
                <w:rFonts w:ascii="GHEA Grapalat" w:eastAsia="Times New Roman" w:hAnsi="GHEA Grapalat" w:cs="Sylfaen"/>
                <w:sz w:val="20"/>
                <w:szCs w:val="20"/>
                <w:lang w:val="hy-AM"/>
              </w:rPr>
              <w:t>չի լրացվում</w:t>
            </w:r>
            <w:r w:rsidRPr="003E2D06">
              <w:rPr>
                <w:rFonts w:ascii="GHEA Grapalat" w:eastAsia="Times New Roman" w:hAnsi="GHEA Grapalat" w:cs="Sylfaen"/>
                <w:sz w:val="20"/>
                <w:szCs w:val="20"/>
                <w:lang w:val="ru-RU"/>
              </w:rPr>
              <w:t>)</w:t>
            </w:r>
          </w:p>
        </w:tc>
      </w:tr>
      <w:tr w:rsidR="003E2D06" w:rsidRPr="003E2D06" w14:paraId="7A430C20" w14:textId="77777777" w:rsidTr="00582EDE">
        <w:tc>
          <w:tcPr>
            <w:tcW w:w="720" w:type="dxa"/>
            <w:tcBorders>
              <w:top w:val="single" w:sz="4" w:space="0" w:color="auto"/>
              <w:left w:val="single" w:sz="4" w:space="0" w:color="auto"/>
              <w:bottom w:val="single" w:sz="4" w:space="0" w:color="auto"/>
              <w:right w:val="single" w:sz="4" w:space="0" w:color="auto"/>
            </w:tcBorders>
          </w:tcPr>
          <w:p w14:paraId="19C3A6F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1E81BA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079C70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D5774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ոչ պարտադիր</w:t>
            </w:r>
          </w:p>
          <w:p w14:paraId="0A4E4C9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DE111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նախապես լրացվում է շահառուի կողմից` հրավերով</w:t>
            </w:r>
          </w:p>
        </w:tc>
      </w:tr>
      <w:tr w:rsidR="003E2D06" w:rsidRPr="003E2D06" w14:paraId="49A49497" w14:textId="77777777" w:rsidTr="00582EDE">
        <w:tc>
          <w:tcPr>
            <w:tcW w:w="720" w:type="dxa"/>
            <w:tcBorders>
              <w:top w:val="single" w:sz="4" w:space="0" w:color="auto"/>
              <w:left w:val="single" w:sz="4" w:space="0" w:color="auto"/>
              <w:bottom w:val="single" w:sz="4" w:space="0" w:color="auto"/>
              <w:right w:val="single" w:sz="4" w:space="0" w:color="auto"/>
            </w:tcBorders>
          </w:tcPr>
          <w:p w14:paraId="7935273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72EC2C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7F3E72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F76AE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CC1DE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նախապես լրացվում է շահառուի կողմից` հրավերով</w:t>
            </w:r>
          </w:p>
        </w:tc>
      </w:tr>
      <w:tr w:rsidR="003E2D06" w:rsidRPr="003E2D06" w14:paraId="76BC24CD" w14:textId="77777777" w:rsidTr="00582EDE">
        <w:tc>
          <w:tcPr>
            <w:tcW w:w="720" w:type="dxa"/>
            <w:tcBorders>
              <w:top w:val="single" w:sz="4" w:space="0" w:color="auto"/>
              <w:left w:val="single" w:sz="4" w:space="0" w:color="auto"/>
              <w:bottom w:val="single" w:sz="4" w:space="0" w:color="auto"/>
              <w:right w:val="single" w:sz="4" w:space="0" w:color="auto"/>
            </w:tcBorders>
          </w:tcPr>
          <w:p w14:paraId="49E544F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94797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A04EF7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62D62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3CBFA6E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շահառուի այն բանկային (</w:t>
            </w:r>
            <w:r w:rsidRPr="003E2D06">
              <w:rPr>
                <w:rFonts w:ascii="GHEA Grapalat" w:eastAsia="Times New Roman" w:hAnsi="GHEA Grapalat" w:cs="Times New Roman"/>
                <w:sz w:val="20"/>
                <w:szCs w:val="20"/>
                <w:lang w:val="hy-AM"/>
              </w:rPr>
              <w:t>գանձապետական</w:t>
            </w:r>
            <w:r w:rsidRPr="003E2D06">
              <w:rPr>
                <w:rFonts w:ascii="GHEA Grapalat" w:eastAsia="Times New Roman" w:hAnsi="GHEA Grapalat" w:cs="Times New Roma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F7215D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նախապես լրացվում է շահառուի կողմից` հրավերով</w:t>
            </w:r>
          </w:p>
        </w:tc>
      </w:tr>
      <w:tr w:rsidR="003E2D06" w:rsidRPr="003E2D06" w14:paraId="0D27D315" w14:textId="77777777" w:rsidTr="00582EDE">
        <w:tc>
          <w:tcPr>
            <w:tcW w:w="720" w:type="dxa"/>
            <w:tcBorders>
              <w:top w:val="single" w:sz="4" w:space="0" w:color="auto"/>
              <w:left w:val="single" w:sz="4" w:space="0" w:color="auto"/>
              <w:bottom w:val="single" w:sz="4" w:space="0" w:color="auto"/>
              <w:right w:val="single" w:sz="4" w:space="0" w:color="auto"/>
            </w:tcBorders>
          </w:tcPr>
          <w:p w14:paraId="2ADCD4E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4E10C5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8A4598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0C432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7579DDC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F3EF41D"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լրացվում է վճարողի կողմից</w:t>
            </w:r>
            <w:r w:rsidRPr="003E2D06">
              <w:rPr>
                <w:rFonts w:ascii="GHEA Grapalat" w:eastAsia="Times New Roman" w:hAnsi="GHEA Grapalat" w:cs="Times New Roman"/>
                <w:sz w:val="20"/>
                <w:szCs w:val="20"/>
                <w:lang w:val="hy-AM"/>
              </w:rPr>
              <w:t xml:space="preserve"> </w:t>
            </w:r>
          </w:p>
        </w:tc>
      </w:tr>
      <w:tr w:rsidR="003E2D06" w:rsidRPr="00582EDE" w14:paraId="62AAAABD" w14:textId="77777777" w:rsidTr="00582EDE">
        <w:tc>
          <w:tcPr>
            <w:tcW w:w="720" w:type="dxa"/>
            <w:tcBorders>
              <w:top w:val="single" w:sz="4" w:space="0" w:color="auto"/>
              <w:left w:val="single" w:sz="4" w:space="0" w:color="auto"/>
              <w:bottom w:val="single" w:sz="4" w:space="0" w:color="auto"/>
              <w:right w:val="single" w:sz="4" w:space="0" w:color="auto"/>
            </w:tcBorders>
          </w:tcPr>
          <w:p w14:paraId="4BD9783D"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E68B0F"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Sylfaen"/>
                <w:sz w:val="20"/>
                <w:szCs w:val="20"/>
                <w:lang w:val="hy-AM"/>
              </w:rPr>
              <w:t>Ակցեպտավորված գումարը՝  (թվերով</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Sylfaen"/>
                <w:sz w:val="20"/>
                <w:szCs w:val="20"/>
                <w:lang w:val="hy-AM"/>
              </w:rPr>
              <w:t>և</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771A28D"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75EED6"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ոչ պարտադիր</w:t>
            </w:r>
          </w:p>
          <w:p w14:paraId="70586BFE"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33F0D4"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Sylfaen"/>
                <w:sz w:val="20"/>
                <w:szCs w:val="20"/>
                <w:lang w:val="hy-AM"/>
              </w:rPr>
              <w:t>(չի լրացվում եւ չի կիրառվում)</w:t>
            </w:r>
          </w:p>
        </w:tc>
      </w:tr>
      <w:tr w:rsidR="003E2D06" w:rsidRPr="003E2D06" w14:paraId="5548612F" w14:textId="77777777" w:rsidTr="00582EDE">
        <w:tc>
          <w:tcPr>
            <w:tcW w:w="720" w:type="dxa"/>
            <w:tcBorders>
              <w:top w:val="single" w:sz="4" w:space="0" w:color="auto"/>
              <w:left w:val="single" w:sz="4" w:space="0" w:color="auto"/>
              <w:bottom w:val="single" w:sz="4" w:space="0" w:color="auto"/>
              <w:right w:val="single" w:sz="4" w:space="0" w:color="auto"/>
            </w:tcBorders>
          </w:tcPr>
          <w:p w14:paraId="4864F791"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47A468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1F05C2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0BCCA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8B650D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վճարողի կողմից</w:t>
            </w:r>
          </w:p>
        </w:tc>
      </w:tr>
      <w:tr w:rsidR="003E2D06" w:rsidRPr="00582EDE" w14:paraId="5E967B3D" w14:textId="77777777" w:rsidTr="00582EDE">
        <w:tc>
          <w:tcPr>
            <w:tcW w:w="720" w:type="dxa"/>
            <w:tcBorders>
              <w:top w:val="single" w:sz="4" w:space="0" w:color="auto"/>
              <w:left w:val="single" w:sz="4" w:space="0" w:color="auto"/>
              <w:bottom w:val="single" w:sz="4" w:space="0" w:color="auto"/>
              <w:right w:val="single" w:sz="4" w:space="0" w:color="auto"/>
            </w:tcBorders>
          </w:tcPr>
          <w:p w14:paraId="54C5256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A39F99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D29607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666EB4"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 xml:space="preserve">Պարտադիր </w:t>
            </w:r>
            <w:r w:rsidRPr="003E2D06">
              <w:rPr>
                <w:rFonts w:ascii="GHEA Grapalat" w:eastAsia="Times New Roman" w:hAnsi="GHEA Grapalat" w:cs="Times New Roman"/>
                <w:sz w:val="20"/>
                <w:szCs w:val="20"/>
                <w:lang w:val="hy-AM"/>
              </w:rPr>
              <w:t xml:space="preserve">լրացվում է </w:t>
            </w:r>
            <w:r w:rsidRPr="003E2D06">
              <w:rPr>
                <w:rFonts w:ascii="GHEA Grapalat" w:eastAsia="Times New Roman" w:hAnsi="GHEA Grapalat" w:cs="Times New Roman"/>
                <w:sz w:val="20"/>
                <w:szCs w:val="20"/>
              </w:rPr>
              <w:t>«</w:t>
            </w:r>
            <w:r w:rsidRPr="003E2D06">
              <w:rPr>
                <w:rFonts w:ascii="GHEA Grapalat" w:eastAsia="Times New Roman" w:hAnsi="GHEA Grapalat" w:cs="Times New Roman"/>
                <w:sz w:val="20"/>
                <w:szCs w:val="20"/>
                <w:lang w:val="hy-AM"/>
              </w:rPr>
              <w:t>որակավորման ապահովման համար</w:t>
            </w:r>
            <w:r w:rsidRPr="003E2D06">
              <w:rPr>
                <w:rFonts w:ascii="GHEA Grapalat" w:eastAsia="Times New Roman" w:hAnsi="GHEA Grapalat" w:cs="Times New Roman"/>
                <w:sz w:val="20"/>
                <w:szCs w:val="20"/>
              </w:rPr>
              <w:t>»</w:t>
            </w:r>
            <w:r w:rsidRPr="003E2D06">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FB1AF13"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նախապես լրացվում է շահառուի կողմից` հրավերով</w:t>
            </w:r>
          </w:p>
        </w:tc>
      </w:tr>
      <w:tr w:rsidR="003E2D06" w:rsidRPr="003E2D06" w14:paraId="1D96933F" w14:textId="77777777" w:rsidTr="00582EDE">
        <w:tc>
          <w:tcPr>
            <w:tcW w:w="720" w:type="dxa"/>
            <w:tcBorders>
              <w:top w:val="single" w:sz="4" w:space="0" w:color="auto"/>
              <w:left w:val="single" w:sz="4" w:space="0" w:color="auto"/>
              <w:bottom w:val="single" w:sz="4" w:space="0" w:color="auto"/>
              <w:right w:val="single" w:sz="4" w:space="0" w:color="auto"/>
            </w:tcBorders>
          </w:tcPr>
          <w:p w14:paraId="4E02BF6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A76CAD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A5122F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B7AE7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62AD807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3E2D06">
              <w:rPr>
                <w:rFonts w:ascii="GHEA Grapalat" w:eastAsia="Times New Roman" w:hAnsi="GHEA Grapalat" w:cs="Times New Roman"/>
                <w:sz w:val="20"/>
                <w:szCs w:val="20"/>
                <w:lang w:val="hy-AM"/>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sz w:val="20"/>
                <w:szCs w:val="20"/>
              </w:rPr>
              <w:t xml:space="preserve"> գնման ընթացակարգի </w:t>
            </w:r>
            <w:r w:rsidRPr="003E2D06">
              <w:rPr>
                <w:rFonts w:ascii="GHEA Grapalat" w:eastAsia="Times New Roman" w:hAnsi="GHEA Grapalat" w:cs="Times New Roman"/>
                <w:sz w:val="20"/>
                <w:szCs w:val="20"/>
              </w:rPr>
              <w:lastRenderedPageBreak/>
              <w:t>ծածկագիրը</w:t>
            </w:r>
            <w:r w:rsidRPr="003E2D06">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52668FD"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lastRenderedPageBreak/>
              <w:t xml:space="preserve">լրացվում է </w:t>
            </w:r>
            <w:r w:rsidRPr="003E2D06">
              <w:rPr>
                <w:rFonts w:ascii="GHEA Grapalat" w:eastAsia="Times New Roman" w:hAnsi="GHEA Grapalat" w:cs="Times New Roman"/>
                <w:sz w:val="20"/>
                <w:szCs w:val="20"/>
                <w:lang w:val="hy-AM"/>
              </w:rPr>
              <w:t>շահառու</w:t>
            </w:r>
            <w:r w:rsidRPr="003E2D06">
              <w:rPr>
                <w:rFonts w:ascii="GHEA Grapalat" w:eastAsia="Times New Roman" w:hAnsi="GHEA Grapalat" w:cs="Times New Roman"/>
                <w:sz w:val="20"/>
                <w:szCs w:val="20"/>
              </w:rPr>
              <w:t>ի կողմից</w:t>
            </w:r>
          </w:p>
        </w:tc>
      </w:tr>
      <w:tr w:rsidR="003E2D06" w:rsidRPr="00582EDE" w14:paraId="1E7BD6F8" w14:textId="77777777" w:rsidTr="00582EDE">
        <w:tc>
          <w:tcPr>
            <w:tcW w:w="720" w:type="dxa"/>
            <w:tcBorders>
              <w:top w:val="single" w:sz="4" w:space="0" w:color="auto"/>
              <w:left w:val="single" w:sz="4" w:space="0" w:color="auto"/>
              <w:bottom w:val="single" w:sz="4" w:space="0" w:color="auto"/>
              <w:right w:val="single" w:sz="4" w:space="0" w:color="auto"/>
            </w:tcBorders>
          </w:tcPr>
          <w:p w14:paraId="349B897E" w14:textId="77777777" w:rsidR="003E2D06" w:rsidRPr="003E2D06" w:rsidDel="0010680B"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DF663B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05B4AA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4AC759" w14:textId="77777777" w:rsidR="003E2D06" w:rsidRPr="003E2D06" w:rsidRDefault="003E2D06" w:rsidP="003E2D06">
            <w:pPr>
              <w:spacing w:after="0" w:line="240" w:lineRule="auto"/>
              <w:jc w:val="center"/>
              <w:rPr>
                <w:rFonts w:ascii="GHEA Grapalat" w:eastAsia="Times New Roman" w:hAnsi="GHEA Grapalat" w:cs="Sylfaen"/>
                <w:sz w:val="20"/>
                <w:szCs w:val="20"/>
                <w:lang w:val="hy-AM"/>
              </w:rPr>
            </w:pPr>
            <w:r w:rsidRPr="003E2D06">
              <w:rPr>
                <w:rFonts w:ascii="GHEA Grapalat" w:eastAsia="Times New Roman" w:hAnsi="GHEA Grapalat" w:cs="Times New Roman"/>
                <w:sz w:val="20"/>
                <w:szCs w:val="20"/>
              </w:rPr>
              <w:t>պարտադիր</w:t>
            </w:r>
            <w:r w:rsidRPr="003E2D06">
              <w:rPr>
                <w:rFonts w:ascii="GHEA Grapalat" w:eastAsia="Times New Roman" w:hAnsi="GHEA Grapalat" w:cs="Sylfaen"/>
                <w:sz w:val="20"/>
                <w:szCs w:val="20"/>
                <w:lang w:val="hy-AM"/>
              </w:rPr>
              <w:t xml:space="preserve"> </w:t>
            </w:r>
          </w:p>
          <w:p w14:paraId="54CE7866" w14:textId="77777777" w:rsidR="003E2D06" w:rsidRPr="003E2D06" w:rsidRDefault="003E2D06" w:rsidP="003E2D06">
            <w:pPr>
              <w:spacing w:after="0" w:line="240" w:lineRule="auto"/>
              <w:jc w:val="center"/>
              <w:rPr>
                <w:rFonts w:ascii="GHEA Grapalat" w:eastAsia="Times New Roman" w:hAnsi="GHEA Grapalat" w:cs="Sylfaen"/>
                <w:sz w:val="20"/>
                <w:szCs w:val="20"/>
                <w:lang w:val="hy-AM"/>
              </w:rPr>
            </w:pPr>
            <w:r w:rsidRPr="003E2D06">
              <w:rPr>
                <w:rFonts w:ascii="GHEA Grapalat" w:eastAsia="Times New Roman" w:hAnsi="GHEA Grapalat" w:cs="Sylfaen"/>
                <w:sz w:val="20"/>
                <w:szCs w:val="20"/>
                <w:lang w:val="hy-AM"/>
              </w:rPr>
              <w:t xml:space="preserve">լրացվում է &lt;ակցեպտավորված վճարում&gt; բառերը, </w:t>
            </w:r>
          </w:p>
          <w:p w14:paraId="0FEDCBD5"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0B157A3"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 xml:space="preserve">նախապես լրացվում է շահառուի կողմից </w:t>
            </w:r>
          </w:p>
        </w:tc>
      </w:tr>
      <w:tr w:rsidR="003E2D06" w:rsidRPr="003E2D06" w14:paraId="53D8E526" w14:textId="77777777" w:rsidTr="00582EDE">
        <w:tc>
          <w:tcPr>
            <w:tcW w:w="720" w:type="dxa"/>
            <w:tcBorders>
              <w:top w:val="single" w:sz="4" w:space="0" w:color="auto"/>
              <w:left w:val="single" w:sz="4" w:space="0" w:color="auto"/>
              <w:bottom w:val="single" w:sz="4" w:space="0" w:color="auto"/>
              <w:right w:val="single" w:sz="4" w:space="0" w:color="auto"/>
            </w:tcBorders>
          </w:tcPr>
          <w:p w14:paraId="0FF297E7"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8BA280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89F37D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2EFB8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ոչ պարտադիր</w:t>
            </w:r>
          </w:p>
          <w:p w14:paraId="6873D5C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պահանջագրին կից ներկայացված փաստաթղթերի էջերի քանակը, որոնք պետք է տրամադրվեն վճարողին</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rPr>
              <w:t>(</w:t>
            </w:r>
            <w:r w:rsidRPr="003E2D06">
              <w:rPr>
                <w:rFonts w:ascii="GHEA Grapalat" w:eastAsia="Times New Roman" w:hAnsi="GHEA Grapalat" w:cs="Times New Roman"/>
                <w:sz w:val="20"/>
                <w:szCs w:val="20"/>
                <w:lang w:val="hy-AM"/>
              </w:rPr>
              <w:t>վճարողի բանկին</w:t>
            </w:r>
            <w:r w:rsidRPr="003E2D06">
              <w:rPr>
                <w:rFonts w:ascii="GHEA Grapalat" w:eastAsia="Times New Roman" w:hAnsi="GHEA Grapalat" w:cs="Times New Roman"/>
                <w:sz w:val="20"/>
                <w:szCs w:val="20"/>
              </w:rPr>
              <w:t>)</w:t>
            </w:r>
          </w:p>
          <w:p w14:paraId="3EDE64C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Եթ ե լրացվել է &lt;</w:t>
            </w:r>
            <w:r w:rsidRPr="003E2D06">
              <w:rPr>
                <w:rFonts w:ascii="GHEA Grapalat" w:eastAsia="Times New Roman" w:hAnsi="GHEA Grapalat" w:cs="Sylfaen"/>
                <w:sz w:val="20"/>
                <w:szCs w:val="20"/>
                <w:lang w:val="hy-AM"/>
              </w:rPr>
              <w:t>Վճարման կատարման հիմքեր&gt; դաշտը ապա այս տվյալը պարտադիր լրացվում է</w:t>
            </w:r>
            <w:r w:rsidRPr="003E2D06">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4CC11E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շահառուի</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rPr>
              <w:t>կողմից</w:t>
            </w:r>
          </w:p>
        </w:tc>
      </w:tr>
      <w:tr w:rsidR="003E2D06" w:rsidRPr="00582EDE" w14:paraId="5C307F25" w14:textId="77777777" w:rsidTr="00582EDE">
        <w:tc>
          <w:tcPr>
            <w:tcW w:w="720" w:type="dxa"/>
            <w:tcBorders>
              <w:top w:val="single" w:sz="4" w:space="0" w:color="auto"/>
              <w:left w:val="single" w:sz="4" w:space="0" w:color="auto"/>
              <w:bottom w:val="single" w:sz="4" w:space="0" w:color="auto"/>
              <w:right w:val="single" w:sz="4" w:space="0" w:color="auto"/>
            </w:tcBorders>
          </w:tcPr>
          <w:p w14:paraId="42DBCF3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2</w:t>
            </w:r>
            <w:r w:rsidRPr="003E2D06">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5A9B78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AF3104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C5851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699057EA"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այս դաշտը լրացվում</w:t>
            </w:r>
            <w:r w:rsidRPr="003E2D06">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3E2D06">
              <w:rPr>
                <w:rFonts w:ascii="GHEA Grapalat" w:eastAsia="Times New Roman" w:hAnsi="GHEA Grapalat" w:cs="Times New Roman"/>
                <w:sz w:val="20"/>
                <w:szCs w:val="20"/>
              </w:rPr>
              <w:t xml:space="preserve"> եթե </w:t>
            </w:r>
            <w:r w:rsidRPr="003E2D06">
              <w:rPr>
                <w:rFonts w:ascii="GHEA Grapalat" w:eastAsia="Times New Roman" w:hAnsi="GHEA Grapalat" w:cs="Sylfaen"/>
                <w:sz w:val="20"/>
                <w:szCs w:val="20"/>
                <w:lang w:val="hy-AM"/>
              </w:rPr>
              <w:t xml:space="preserve">Վճարման պայմաններ դաշտում </w:t>
            </w:r>
            <w:r w:rsidRPr="003E2D06">
              <w:rPr>
                <w:rFonts w:ascii="GHEA Grapalat" w:eastAsia="Times New Roman" w:hAnsi="GHEA Grapalat" w:cs="Times New Roman"/>
                <w:sz w:val="20"/>
                <w:szCs w:val="20"/>
                <w:lang w:val="hy-AM"/>
              </w:rPr>
              <w:t>նշված է &lt;ակցեպտավորված վճարում&gt; ապա</w:t>
            </w:r>
            <w:r w:rsidRPr="003E2D06">
              <w:rPr>
                <w:rFonts w:ascii="GHEA Grapalat" w:eastAsia="Times New Roman" w:hAnsi="GHEA Grapalat" w:cs="Sylfaen"/>
                <w:sz w:val="20"/>
                <w:szCs w:val="20"/>
                <w:lang w:val="hy-AM"/>
              </w:rPr>
              <w:t xml:space="preserve"> </w:t>
            </w:r>
            <w:r w:rsidRPr="003E2D06">
              <w:rPr>
                <w:rFonts w:ascii="GHEA Grapalat" w:eastAsia="Times New Roman" w:hAnsi="GHEA Grapalat" w:cs="Times New Roman"/>
                <w:sz w:val="20"/>
                <w:szCs w:val="20"/>
              </w:rPr>
              <w:t>վճարող</w:t>
            </w:r>
            <w:r w:rsidRPr="003E2D06">
              <w:rPr>
                <w:rFonts w:ascii="GHEA Grapalat" w:eastAsia="Times New Roman" w:hAnsi="GHEA Grapalat" w:cs="Times New Roman"/>
                <w:sz w:val="20"/>
                <w:szCs w:val="20"/>
                <w:lang w:val="hy-AM"/>
              </w:rPr>
              <w:t xml:space="preserve">ը ստորագրելով՝ </w:t>
            </w:r>
            <w:r w:rsidRPr="003E2D06">
              <w:rPr>
                <w:rFonts w:ascii="GHEA Grapalat" w:eastAsia="Times New Roman" w:hAnsi="GHEA Grapalat" w:cs="Sylfaen"/>
                <w:sz w:val="20"/>
                <w:szCs w:val="20"/>
                <w:lang w:val="hy-AM"/>
              </w:rPr>
              <w:t xml:space="preserve">նախապես </w:t>
            </w:r>
            <w:r w:rsidRPr="003E2D06">
              <w:rPr>
                <w:rFonts w:ascii="GHEA Grapalat" w:eastAsia="Times New Roman" w:hAnsi="GHEA Grapalat" w:cs="Times New Roman"/>
                <w:sz w:val="20"/>
                <w:szCs w:val="20"/>
                <w:lang w:val="hy-AM"/>
              </w:rPr>
              <w:t xml:space="preserve">համաձայնվում  </w:t>
            </w:r>
            <w:r w:rsidRPr="003E2D06">
              <w:rPr>
                <w:rFonts w:ascii="GHEA Grapalat" w:eastAsia="Times New Roman" w:hAnsi="GHEA Grapalat" w:cs="Sylfaen"/>
                <w:sz w:val="20"/>
                <w:szCs w:val="20"/>
                <w:lang w:val="hy-AM"/>
              </w:rPr>
              <w:t xml:space="preserve">  </w:t>
            </w:r>
            <w:r w:rsidRPr="003E2D06">
              <w:rPr>
                <w:rFonts w:ascii="GHEA Grapalat" w:eastAsia="Times New Roman" w:hAnsi="GHEA Grapalat"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189968E"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61AAA9"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 xml:space="preserve">ստորագրվում է վճարողի կողմից կամ </w:t>
            </w:r>
          </w:p>
          <w:p w14:paraId="1BDD16E0"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դրվում է վճարողի էլեկտրոնային ստորագրությունը</w:t>
            </w:r>
          </w:p>
          <w:p w14:paraId="0BC33E0F"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p>
        </w:tc>
      </w:tr>
      <w:tr w:rsidR="003E2D06" w:rsidRPr="00582EDE" w14:paraId="72124AB1" w14:textId="77777777" w:rsidTr="00582EDE">
        <w:tc>
          <w:tcPr>
            <w:tcW w:w="720" w:type="dxa"/>
            <w:tcBorders>
              <w:top w:val="single" w:sz="4" w:space="0" w:color="auto"/>
              <w:left w:val="single" w:sz="4" w:space="0" w:color="auto"/>
              <w:bottom w:val="single" w:sz="4" w:space="0" w:color="auto"/>
              <w:right w:val="single" w:sz="4" w:space="0" w:color="auto"/>
            </w:tcBorders>
            <w:vAlign w:val="center"/>
          </w:tcPr>
          <w:p w14:paraId="4B8A8309" w14:textId="77777777" w:rsidR="003E2D06" w:rsidRPr="003E2D06" w:rsidRDefault="003E2D06" w:rsidP="003E2D06">
            <w:pPr>
              <w:spacing w:after="0" w:line="240" w:lineRule="auto"/>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2</w:t>
            </w:r>
            <w:r w:rsidRPr="003E2D06">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BD1CCE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AADC10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D436D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պարտադիր` </w:t>
            </w:r>
          </w:p>
          <w:p w14:paraId="2647A5A7"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կնիքի առկայության դեպքում</w:t>
            </w:r>
            <w:r w:rsidRPr="003E2D06">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AAB436"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 xml:space="preserve">կնքվում է վճարողի կողմից </w:t>
            </w:r>
          </w:p>
          <w:p w14:paraId="20D04C78"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թղթային եղանակով ներկայացնելիս</w:t>
            </w:r>
          </w:p>
        </w:tc>
      </w:tr>
      <w:tr w:rsidR="003E2D06" w:rsidRPr="003E2D06" w14:paraId="1A24E280" w14:textId="77777777" w:rsidTr="00582EDE">
        <w:tc>
          <w:tcPr>
            <w:tcW w:w="720" w:type="dxa"/>
            <w:tcBorders>
              <w:top w:val="single" w:sz="4" w:space="0" w:color="auto"/>
              <w:left w:val="single" w:sz="4" w:space="0" w:color="auto"/>
              <w:bottom w:val="single" w:sz="4" w:space="0" w:color="auto"/>
              <w:right w:val="single" w:sz="4" w:space="0" w:color="auto"/>
            </w:tcBorders>
          </w:tcPr>
          <w:p w14:paraId="42C863D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22</w:t>
            </w:r>
            <w:r w:rsidRPr="003E2D06">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CABB6A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28A11D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DA0B7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r w:rsidRPr="003E2D06">
              <w:rPr>
                <w:rFonts w:ascii="GHEA Grapalat" w:eastAsia="Times New Roman" w:hAnsi="GHEA Grapalat" w:cs="Times New Roman"/>
                <w:sz w:val="20"/>
                <w:szCs w:val="20"/>
                <w:lang w:val="hy-AM"/>
              </w:rPr>
              <w:t>՝</w:t>
            </w:r>
            <w:r w:rsidRPr="003E2D06">
              <w:rPr>
                <w:rFonts w:ascii="GHEA Grapalat" w:eastAsia="Times New Roman" w:hAnsi="GHEA Grapalat" w:cs="Times New Roman"/>
                <w:sz w:val="20"/>
                <w:szCs w:val="20"/>
              </w:rPr>
              <w:t xml:space="preserve"> </w:t>
            </w:r>
          </w:p>
          <w:p w14:paraId="18F5AE5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42E2A9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ստորագրվում է շահառուի կողմից</w:t>
            </w:r>
          </w:p>
        </w:tc>
      </w:tr>
      <w:tr w:rsidR="003E2D06" w:rsidRPr="003E2D06" w14:paraId="2EBA1C36" w14:textId="77777777" w:rsidTr="00582EDE">
        <w:tc>
          <w:tcPr>
            <w:tcW w:w="720" w:type="dxa"/>
            <w:tcBorders>
              <w:top w:val="single" w:sz="4" w:space="0" w:color="auto"/>
              <w:left w:val="single" w:sz="4" w:space="0" w:color="auto"/>
              <w:bottom w:val="single" w:sz="4" w:space="0" w:color="auto"/>
              <w:right w:val="single" w:sz="4" w:space="0" w:color="auto"/>
            </w:tcBorders>
            <w:vAlign w:val="center"/>
          </w:tcPr>
          <w:p w14:paraId="1411F918" w14:textId="77777777" w:rsidR="003E2D06" w:rsidRPr="003E2D06" w:rsidRDefault="003E2D06" w:rsidP="003E2D06">
            <w:pPr>
              <w:spacing w:after="0" w:line="240" w:lineRule="auto"/>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22</w:t>
            </w:r>
            <w:r w:rsidRPr="003E2D06">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8DCC7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AEA096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7667A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պարտադիր` </w:t>
            </w:r>
          </w:p>
          <w:p w14:paraId="2C74381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198C3AB"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կնքվում է շահառուի կողմից</w:t>
            </w:r>
            <w:r w:rsidRPr="003E2D06">
              <w:rPr>
                <w:rFonts w:ascii="GHEA Grapalat" w:eastAsia="Times New Roman" w:hAnsi="GHEA Grapalat" w:cs="Times New Roman"/>
                <w:sz w:val="20"/>
                <w:szCs w:val="20"/>
                <w:lang w:val="hy-AM"/>
              </w:rPr>
              <w:t xml:space="preserve"> </w:t>
            </w:r>
          </w:p>
          <w:p w14:paraId="5C972D85"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թղթային եղանակով բանկ ներկայացնելիս</w:t>
            </w:r>
          </w:p>
        </w:tc>
      </w:tr>
      <w:tr w:rsidR="003E2D06" w:rsidRPr="003E2D06" w14:paraId="2D59542D" w14:textId="77777777" w:rsidTr="00582EDE">
        <w:tc>
          <w:tcPr>
            <w:tcW w:w="720" w:type="dxa"/>
            <w:tcBorders>
              <w:top w:val="single" w:sz="4" w:space="0" w:color="auto"/>
              <w:left w:val="single" w:sz="4" w:space="0" w:color="auto"/>
              <w:bottom w:val="single" w:sz="4" w:space="0" w:color="auto"/>
              <w:right w:val="single" w:sz="4" w:space="0" w:color="auto"/>
            </w:tcBorders>
          </w:tcPr>
          <w:p w14:paraId="34D9213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2</w:t>
            </w:r>
            <w:r w:rsidRPr="003E2D06">
              <w:rPr>
                <w:rFonts w:ascii="GHEA Grapalat" w:eastAsia="Times New Roman" w:hAnsi="GHEA Grapalat" w:cs="Times New Roman"/>
                <w:sz w:val="20"/>
                <w:szCs w:val="20"/>
                <w:lang w:val="hy-AM"/>
              </w:rPr>
              <w:t>3</w:t>
            </w:r>
            <w:r w:rsidRPr="003E2D06">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8DB9CB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C17BD4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C4E10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4CF97ED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վճարման պահանջագիրը վճարողին սպասարկող ֆինանսական կազմակերպության</w:t>
            </w:r>
            <w:r w:rsidRPr="003E2D06">
              <w:rPr>
                <w:rFonts w:ascii="GHEA Grapalat" w:eastAsia="Times New Roman" w:hAnsi="GHEA Grapalat" w:cs="Times New Roman"/>
                <w:sz w:val="20"/>
                <w:szCs w:val="20"/>
                <w:lang w:val="hy-AM"/>
              </w:rPr>
              <w:t>ը</w:t>
            </w:r>
            <w:r w:rsidRPr="003E2D06">
              <w:rPr>
                <w:rFonts w:ascii="GHEA Grapalat" w:eastAsia="Times New Roman" w:hAnsi="GHEA Grapalat" w:cs="Times New Roman"/>
                <w:sz w:val="20"/>
                <w:szCs w:val="20"/>
              </w:rPr>
              <w:t xml:space="preserve"> թղթային եղանակով </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rPr>
              <w:t>ներկայաց</w:t>
            </w:r>
            <w:r w:rsidRPr="003E2D06">
              <w:rPr>
                <w:rFonts w:ascii="GHEA Grapalat" w:eastAsia="Times New Roman" w:hAnsi="GHEA Grapalat" w:cs="Times New Roman"/>
                <w:sz w:val="20"/>
                <w:szCs w:val="20"/>
                <w:lang w:val="hy-AM"/>
              </w:rPr>
              <w:t>ված լի</w:t>
            </w:r>
            <w:r w:rsidRPr="003E2D06">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A82F76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r>
      <w:tr w:rsidR="003E2D06" w:rsidRPr="003E2D06" w14:paraId="02BD8388" w14:textId="77777777" w:rsidTr="00582EDE">
        <w:tc>
          <w:tcPr>
            <w:tcW w:w="720" w:type="dxa"/>
            <w:tcBorders>
              <w:top w:val="single" w:sz="4" w:space="0" w:color="auto"/>
              <w:left w:val="single" w:sz="4" w:space="0" w:color="auto"/>
              <w:bottom w:val="single" w:sz="4" w:space="0" w:color="auto"/>
              <w:right w:val="single" w:sz="4" w:space="0" w:color="auto"/>
            </w:tcBorders>
            <w:vAlign w:val="center"/>
          </w:tcPr>
          <w:p w14:paraId="56FF1990" w14:textId="77777777" w:rsidR="003E2D06" w:rsidRPr="003E2D06" w:rsidRDefault="003E2D06" w:rsidP="003E2D06">
            <w:pPr>
              <w:spacing w:after="0" w:line="240" w:lineRule="auto"/>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2</w:t>
            </w:r>
            <w:r w:rsidRPr="003E2D06">
              <w:rPr>
                <w:rFonts w:ascii="GHEA Grapalat" w:eastAsia="Times New Roman" w:hAnsi="GHEA Grapalat" w:cs="Times New Roman"/>
                <w:sz w:val="20"/>
                <w:szCs w:val="20"/>
                <w:lang w:val="hy-AM"/>
              </w:rPr>
              <w:t>3</w:t>
            </w:r>
            <w:r w:rsidRPr="003E2D06">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38493A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վճարողին սպասարկող ֆինանսական </w:t>
            </w:r>
            <w:r w:rsidRPr="003E2D06">
              <w:rPr>
                <w:rFonts w:ascii="GHEA Grapalat" w:eastAsia="Times New Roman" w:hAnsi="GHEA Grapalat" w:cs="Times New Roman"/>
                <w:sz w:val="20"/>
                <w:szCs w:val="20"/>
              </w:rPr>
              <w:lastRenderedPageBreak/>
              <w:t xml:space="preserve">կազմակերպության (մասնաճյուղի) </w:t>
            </w:r>
            <w:r w:rsidRPr="003E2D06">
              <w:rPr>
                <w:rFonts w:ascii="GHEA Grapalat" w:eastAsia="Times New Roman" w:hAnsi="GHEA Grapalat" w:cs="Times New Roman"/>
                <w:sz w:val="20"/>
                <w:szCs w:val="20"/>
                <w:lang w:val="hy-AM"/>
              </w:rPr>
              <w:t>դրոշմա</w:t>
            </w:r>
            <w:r w:rsidRPr="003E2D06">
              <w:rPr>
                <w:rFonts w:ascii="GHEA Grapalat" w:eastAsia="Times New Roman" w:hAnsi="GHEA Grapalat" w:cs="Times New Roma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020A46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F4F517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00F42FF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վճարման պահանջագիրը վճարողին սպասարկող </w:t>
            </w:r>
            <w:r w:rsidRPr="003E2D06">
              <w:rPr>
                <w:rFonts w:ascii="GHEA Grapalat" w:eastAsia="Times New Roman" w:hAnsi="GHEA Grapalat" w:cs="Times New Roman"/>
                <w:sz w:val="20"/>
                <w:szCs w:val="20"/>
              </w:rPr>
              <w:lastRenderedPageBreak/>
              <w:t>ֆինանսական կազմակերպության</w:t>
            </w:r>
            <w:r w:rsidRPr="003E2D06">
              <w:rPr>
                <w:rFonts w:ascii="GHEA Grapalat" w:eastAsia="Times New Roman" w:hAnsi="GHEA Grapalat" w:cs="Times New Roman"/>
                <w:sz w:val="20"/>
                <w:szCs w:val="20"/>
                <w:lang w:val="hy-AM"/>
              </w:rPr>
              <w:t>ը</w:t>
            </w:r>
            <w:r w:rsidRPr="003E2D06">
              <w:rPr>
                <w:rFonts w:ascii="GHEA Grapalat" w:eastAsia="Times New Roman" w:hAnsi="GHEA Grapalat" w:cs="Times New Roman"/>
                <w:sz w:val="20"/>
                <w:szCs w:val="20"/>
              </w:rPr>
              <w:t xml:space="preserve"> թղթային եղանակով ներկայաց</w:t>
            </w:r>
            <w:r w:rsidRPr="003E2D06">
              <w:rPr>
                <w:rFonts w:ascii="GHEA Grapalat" w:eastAsia="Times New Roman" w:hAnsi="GHEA Grapalat" w:cs="Times New Roman"/>
                <w:sz w:val="20"/>
                <w:szCs w:val="20"/>
                <w:lang w:val="hy-AM"/>
              </w:rPr>
              <w:t>ված լի</w:t>
            </w:r>
            <w:r w:rsidRPr="003E2D06">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2E127B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r>
      <w:tr w:rsidR="003E2D06" w:rsidRPr="003E2D06" w14:paraId="50D6FDC1" w14:textId="77777777" w:rsidTr="00582EDE">
        <w:tc>
          <w:tcPr>
            <w:tcW w:w="720" w:type="dxa"/>
            <w:tcBorders>
              <w:top w:val="single" w:sz="4" w:space="0" w:color="auto"/>
              <w:left w:val="single" w:sz="4" w:space="0" w:color="auto"/>
              <w:bottom w:val="single" w:sz="4" w:space="0" w:color="auto"/>
              <w:right w:val="single" w:sz="4" w:space="0" w:color="auto"/>
            </w:tcBorders>
          </w:tcPr>
          <w:p w14:paraId="3B6BB489"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2</w:t>
            </w:r>
            <w:r w:rsidRPr="003E2D06">
              <w:rPr>
                <w:rFonts w:ascii="GHEA Grapalat" w:eastAsia="Times New Roman" w:hAnsi="GHEA Grapalat" w:cs="Times New Roman"/>
                <w:sz w:val="20"/>
                <w:szCs w:val="20"/>
                <w:lang w:val="hy-AM"/>
              </w:rPr>
              <w:t>3</w:t>
            </w:r>
            <w:r w:rsidRPr="003E2D06">
              <w:rPr>
                <w:rFonts w:ascii="GHEA Grapalat" w:eastAsia="Times New Roman" w:hAnsi="GHEA Grapalat" w:cs="Times New Roman"/>
                <w:sz w:val="20"/>
                <w:szCs w:val="20"/>
              </w:rPr>
              <w:t>.</w:t>
            </w:r>
            <w:r w:rsidRPr="003E2D06">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DF9CFD7"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3A738A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355EC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178282D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4E1431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r>
      <w:tr w:rsidR="003E2D06" w:rsidRPr="003E2D06" w14:paraId="3AC9884C" w14:textId="77777777" w:rsidTr="00582EDE">
        <w:tc>
          <w:tcPr>
            <w:tcW w:w="720" w:type="dxa"/>
            <w:tcBorders>
              <w:top w:val="single" w:sz="4" w:space="0" w:color="auto"/>
              <w:left w:val="single" w:sz="4" w:space="0" w:color="auto"/>
              <w:bottom w:val="single" w:sz="4" w:space="0" w:color="auto"/>
              <w:right w:val="single" w:sz="4" w:space="0" w:color="auto"/>
            </w:tcBorders>
          </w:tcPr>
          <w:p w14:paraId="62D1A46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2</w:t>
            </w:r>
            <w:r w:rsidRPr="003E2D06">
              <w:rPr>
                <w:rFonts w:ascii="GHEA Grapalat" w:eastAsia="Times New Roman" w:hAnsi="GHEA Grapalat" w:cs="Times New Roman"/>
                <w:sz w:val="20"/>
                <w:szCs w:val="20"/>
                <w:lang w:val="hy-AM"/>
              </w:rPr>
              <w:t>4</w:t>
            </w:r>
            <w:r w:rsidRPr="003E2D06">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F9C4A8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E4BBD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819C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ոչ պարտադիր</w:t>
            </w:r>
          </w:p>
          <w:p w14:paraId="3CD1B0E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 xml:space="preserve">լրացվում է </w:t>
            </w:r>
            <w:r w:rsidRPr="003E2D06">
              <w:rPr>
                <w:rFonts w:ascii="GHEA Grapalat" w:eastAsia="Times New Roman" w:hAnsi="GHEA Grapalat" w:cs="Times New Roman"/>
                <w:sz w:val="20"/>
                <w:szCs w:val="20"/>
              </w:rPr>
              <w:t>վճարման պահանջագիրը շահառուին սպասարկող ֆինանսական կազմակերպության</w:t>
            </w:r>
            <w:r w:rsidRPr="003E2D06">
              <w:rPr>
                <w:rFonts w:ascii="GHEA Grapalat" w:eastAsia="Times New Roman" w:hAnsi="GHEA Grapalat" w:cs="Times New Roman"/>
                <w:sz w:val="20"/>
                <w:szCs w:val="20"/>
                <w:lang w:val="hy-AM"/>
              </w:rPr>
              <w:t xml:space="preserve">ը </w:t>
            </w:r>
            <w:r w:rsidRPr="003E2D06">
              <w:rPr>
                <w:rFonts w:ascii="GHEA Grapalat" w:eastAsia="Times New Roman" w:hAnsi="GHEA Grapalat" w:cs="Times New Roman"/>
                <w:sz w:val="20"/>
                <w:szCs w:val="20"/>
              </w:rPr>
              <w:t xml:space="preserve"> ներկայաց</w:t>
            </w:r>
            <w:r w:rsidRPr="003E2D06">
              <w:rPr>
                <w:rFonts w:ascii="GHEA Grapalat" w:eastAsia="Times New Roman" w:hAnsi="GHEA Grapalat" w:cs="Times New Roman"/>
                <w:sz w:val="20"/>
                <w:szCs w:val="20"/>
                <w:lang w:val="hy-AM"/>
              </w:rPr>
              <w:t>վ</w:t>
            </w:r>
            <w:r w:rsidRPr="003E2D06">
              <w:rPr>
                <w:rFonts w:ascii="GHEA Grapalat" w:eastAsia="Times New Roman" w:hAnsi="GHEA Grapalat" w:cs="Times New Roman"/>
                <w:sz w:val="20"/>
                <w:szCs w:val="20"/>
              </w:rPr>
              <w:t>ելու դեպքում</w:t>
            </w:r>
            <w:r w:rsidRPr="003E2D06">
              <w:rPr>
                <w:rFonts w:ascii="GHEA Grapalat" w:eastAsia="Times New Roman" w:hAnsi="GHEA Grapalat" w:cs="Times New Roman"/>
                <w:sz w:val="20"/>
                <w:szCs w:val="20"/>
                <w:lang w:val="hy-AM"/>
              </w:rPr>
              <w:t xml:space="preserve">, որտեղ </w:t>
            </w:r>
            <w:r w:rsidRPr="003E2D06" w:rsidDel="00DF049B">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rPr>
              <w:t xml:space="preserve">աշխատակցի ստորագրությունը </w:t>
            </w:r>
            <w:r w:rsidRPr="003E2D06">
              <w:rPr>
                <w:rFonts w:ascii="GHEA Grapalat" w:eastAsia="Times New Roman" w:hAnsi="GHEA Grapalat" w:cs="Times New Roman"/>
                <w:sz w:val="20"/>
                <w:szCs w:val="20"/>
                <w:lang w:val="hy-AM"/>
              </w:rPr>
              <w:t xml:space="preserve">դրվում է </w:t>
            </w:r>
            <w:r w:rsidRPr="003E2D06">
              <w:rPr>
                <w:rFonts w:ascii="GHEA Grapalat" w:eastAsia="Times New Roman" w:hAnsi="GHEA Grapalat" w:cs="Times New Roman"/>
                <w:sz w:val="20"/>
                <w:szCs w:val="20"/>
              </w:rPr>
              <w:t>թղթային եղանակով ներկայաց</w:t>
            </w:r>
            <w:r w:rsidRPr="003E2D06">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37B431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r>
      <w:tr w:rsidR="003E2D06" w:rsidRPr="003E2D06" w14:paraId="4127CF64" w14:textId="77777777" w:rsidTr="00582EDE">
        <w:tc>
          <w:tcPr>
            <w:tcW w:w="720" w:type="dxa"/>
            <w:tcBorders>
              <w:top w:val="single" w:sz="4" w:space="0" w:color="auto"/>
              <w:left w:val="single" w:sz="4" w:space="0" w:color="auto"/>
              <w:bottom w:val="single" w:sz="4" w:space="0" w:color="auto"/>
              <w:right w:val="single" w:sz="4" w:space="0" w:color="auto"/>
            </w:tcBorders>
          </w:tcPr>
          <w:p w14:paraId="607E954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2</w:t>
            </w:r>
            <w:r w:rsidRPr="003E2D06">
              <w:rPr>
                <w:rFonts w:ascii="GHEA Grapalat" w:eastAsia="Times New Roman" w:hAnsi="GHEA Grapalat" w:cs="Times New Roman"/>
                <w:sz w:val="20"/>
                <w:szCs w:val="20"/>
                <w:lang w:val="hy-AM"/>
              </w:rPr>
              <w:t>4</w:t>
            </w:r>
            <w:r w:rsidRPr="003E2D06">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3311A6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շահառռւին սպասարկող ֆինանսական կազմակերպության (մասնաճյուղի) </w:t>
            </w:r>
            <w:r w:rsidRPr="003E2D06">
              <w:rPr>
                <w:rFonts w:ascii="GHEA Grapalat" w:eastAsia="Times New Roman" w:hAnsi="GHEA Grapalat" w:cs="Times New Roman"/>
                <w:sz w:val="20"/>
                <w:szCs w:val="20"/>
                <w:lang w:val="hy-AM"/>
              </w:rPr>
              <w:t>դրոշմա</w:t>
            </w:r>
            <w:r w:rsidRPr="003E2D06">
              <w:rPr>
                <w:rFonts w:ascii="GHEA Grapalat" w:eastAsia="Times New Roman" w:hAnsi="GHEA Grapalat" w:cs="Times New Roma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DCE02C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4DA32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 xml:space="preserve">ոչ </w:t>
            </w:r>
            <w:r w:rsidRPr="003E2D06">
              <w:rPr>
                <w:rFonts w:ascii="GHEA Grapalat" w:eastAsia="Times New Roman" w:hAnsi="GHEA Grapalat" w:cs="Times New Roman"/>
                <w:sz w:val="20"/>
                <w:szCs w:val="20"/>
              </w:rPr>
              <w:t>պարտադիր</w:t>
            </w:r>
          </w:p>
          <w:p w14:paraId="7477CEC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 xml:space="preserve">լրացվում է </w:t>
            </w:r>
            <w:r w:rsidRPr="003E2D06">
              <w:rPr>
                <w:rFonts w:ascii="GHEA Grapalat" w:eastAsia="Times New Roman" w:hAnsi="GHEA Grapalat" w:cs="Times New Roman"/>
                <w:sz w:val="20"/>
                <w:szCs w:val="20"/>
              </w:rPr>
              <w:t xml:space="preserve">վճարման պահանջագիրը </w:t>
            </w:r>
            <w:r w:rsidRPr="003E2D06">
              <w:rPr>
                <w:rFonts w:ascii="GHEA Grapalat" w:eastAsia="Times New Roman" w:hAnsi="GHEA Grapalat" w:cs="Times New Roman"/>
                <w:sz w:val="20"/>
                <w:szCs w:val="20"/>
                <w:lang w:val="hy-AM"/>
              </w:rPr>
              <w:t xml:space="preserve">վերջինիս </w:t>
            </w:r>
            <w:r w:rsidRPr="003E2D06">
              <w:rPr>
                <w:rFonts w:ascii="GHEA Grapalat" w:eastAsia="Times New Roman" w:hAnsi="GHEA Grapalat" w:cs="Times New Roman"/>
                <w:sz w:val="20"/>
                <w:szCs w:val="20"/>
              </w:rPr>
              <w:t>ներկայաց</w:t>
            </w:r>
            <w:r w:rsidRPr="003E2D06">
              <w:rPr>
                <w:rFonts w:ascii="GHEA Grapalat" w:eastAsia="Times New Roman" w:hAnsi="GHEA Grapalat" w:cs="Times New Roman"/>
                <w:sz w:val="20"/>
                <w:szCs w:val="20"/>
                <w:lang w:val="hy-AM"/>
              </w:rPr>
              <w:t>վ</w:t>
            </w:r>
            <w:r w:rsidRPr="003E2D06">
              <w:rPr>
                <w:rFonts w:ascii="GHEA Grapalat" w:eastAsia="Times New Roman" w:hAnsi="GHEA Grapalat" w:cs="Times New Roman"/>
                <w:sz w:val="20"/>
                <w:szCs w:val="20"/>
              </w:rPr>
              <w:t>ելու դեպքում</w:t>
            </w:r>
            <w:r w:rsidRPr="003E2D06">
              <w:rPr>
                <w:rFonts w:ascii="GHEA Grapalat" w:eastAsia="Times New Roman" w:hAnsi="GHEA Grapalat" w:cs="Times New Roman"/>
                <w:sz w:val="20"/>
                <w:szCs w:val="20"/>
                <w:lang w:val="hy-AM"/>
              </w:rPr>
              <w:t xml:space="preserve">, որտեղ </w:t>
            </w:r>
            <w:r w:rsidRPr="003E2D06" w:rsidDel="00DF049B">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lang w:val="hy-AM"/>
              </w:rPr>
              <w:t xml:space="preserve"> դրոշմակնիքը</w:t>
            </w:r>
            <w:r w:rsidRPr="003E2D06">
              <w:rPr>
                <w:rFonts w:ascii="GHEA Grapalat" w:eastAsia="Times New Roman" w:hAnsi="GHEA Grapalat" w:cs="Times New Roman"/>
                <w:sz w:val="20"/>
                <w:szCs w:val="20"/>
              </w:rPr>
              <w:t xml:space="preserve"> </w:t>
            </w:r>
            <w:r w:rsidRPr="003E2D06">
              <w:rPr>
                <w:rFonts w:ascii="GHEA Grapalat" w:eastAsia="Times New Roman" w:hAnsi="GHEA Grapalat" w:cs="Times New Roman"/>
                <w:sz w:val="20"/>
                <w:szCs w:val="20"/>
                <w:lang w:val="hy-AM"/>
              </w:rPr>
              <w:t xml:space="preserve">դրվում է </w:t>
            </w:r>
            <w:r w:rsidRPr="003E2D06">
              <w:rPr>
                <w:rFonts w:ascii="GHEA Grapalat" w:eastAsia="Times New Roman" w:hAnsi="GHEA Grapalat" w:cs="Times New Roman"/>
                <w:sz w:val="20"/>
                <w:szCs w:val="20"/>
              </w:rPr>
              <w:t>թղթային եղանակով ներկայաց</w:t>
            </w:r>
            <w:r w:rsidRPr="003E2D06">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438A9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r>
      <w:tr w:rsidR="003E2D06" w:rsidRPr="003E2D06" w14:paraId="31D924B5" w14:textId="77777777" w:rsidTr="00582EDE">
        <w:tc>
          <w:tcPr>
            <w:tcW w:w="720" w:type="dxa"/>
            <w:tcBorders>
              <w:top w:val="single" w:sz="4" w:space="0" w:color="auto"/>
              <w:left w:val="single" w:sz="4" w:space="0" w:color="auto"/>
              <w:bottom w:val="single" w:sz="4" w:space="0" w:color="auto"/>
              <w:right w:val="single" w:sz="4" w:space="0" w:color="auto"/>
            </w:tcBorders>
          </w:tcPr>
          <w:p w14:paraId="2F4C0CB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2</w:t>
            </w:r>
            <w:r w:rsidRPr="003E2D06">
              <w:rPr>
                <w:rFonts w:ascii="GHEA Grapalat" w:eastAsia="Times New Roman" w:hAnsi="GHEA Grapalat" w:cs="Times New Roman"/>
                <w:sz w:val="20"/>
                <w:szCs w:val="20"/>
                <w:lang w:val="hy-AM"/>
              </w:rPr>
              <w:t>4</w:t>
            </w:r>
            <w:r w:rsidRPr="003E2D06">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38FA23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4EEF8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46BAF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 xml:space="preserve">ոչ </w:t>
            </w:r>
            <w:r w:rsidRPr="003E2D06">
              <w:rPr>
                <w:rFonts w:ascii="GHEA Grapalat" w:eastAsia="Times New Roman" w:hAnsi="GHEA Grapalat" w:cs="Times New Roman"/>
                <w:sz w:val="20"/>
                <w:szCs w:val="20"/>
              </w:rPr>
              <w:t>պարտադիր</w:t>
            </w:r>
          </w:p>
          <w:p w14:paraId="4F7FA22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 xml:space="preserve">լրացվում է </w:t>
            </w:r>
            <w:r w:rsidRPr="003E2D06">
              <w:rPr>
                <w:rFonts w:ascii="GHEA Grapalat" w:eastAsia="Times New Roman" w:hAnsi="GHEA Grapalat" w:cs="Times New Roman"/>
                <w:sz w:val="20"/>
                <w:szCs w:val="20"/>
              </w:rPr>
              <w:t xml:space="preserve">վճարման պահանջագիրը </w:t>
            </w:r>
            <w:r w:rsidRPr="003E2D06">
              <w:rPr>
                <w:rFonts w:ascii="GHEA Grapalat" w:eastAsia="Times New Roman" w:hAnsi="GHEA Grapalat" w:cs="Times New Roman"/>
                <w:sz w:val="20"/>
                <w:szCs w:val="20"/>
                <w:lang w:val="hy-AM"/>
              </w:rPr>
              <w:t xml:space="preserve">վերջինիս </w:t>
            </w:r>
            <w:r w:rsidRPr="003E2D06">
              <w:rPr>
                <w:rFonts w:ascii="GHEA Grapalat" w:eastAsia="Times New Roman" w:hAnsi="GHEA Grapalat" w:cs="Times New Roman"/>
                <w:sz w:val="20"/>
                <w:szCs w:val="20"/>
              </w:rPr>
              <w:t>ներկայաց</w:t>
            </w:r>
            <w:r w:rsidRPr="003E2D06">
              <w:rPr>
                <w:rFonts w:ascii="GHEA Grapalat" w:eastAsia="Times New Roman" w:hAnsi="GHEA Grapalat" w:cs="Times New Roman"/>
                <w:sz w:val="20"/>
                <w:szCs w:val="20"/>
                <w:lang w:val="hy-AM"/>
              </w:rPr>
              <w:t>վ</w:t>
            </w:r>
            <w:r w:rsidRPr="003E2D06">
              <w:rPr>
                <w:rFonts w:ascii="GHEA Grapalat" w:eastAsia="Times New Roman" w:hAnsi="GHEA Grapalat" w:cs="Times New Roman"/>
                <w:sz w:val="20"/>
                <w:szCs w:val="20"/>
              </w:rPr>
              <w:t>ելու դեպքում</w:t>
            </w:r>
            <w:r w:rsidRPr="003E2D06">
              <w:rPr>
                <w:rFonts w:ascii="GHEA Grapalat" w:eastAsia="Times New Roman" w:hAnsi="GHEA Grapalat" w:cs="Times New Roman"/>
                <w:sz w:val="20"/>
                <w:szCs w:val="20"/>
                <w:lang w:val="hy-AM"/>
              </w:rPr>
              <w:t xml:space="preserve">,   որտեղ </w:t>
            </w:r>
            <w:r w:rsidRPr="003E2D06" w:rsidDel="00DF049B">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lang w:val="hy-AM"/>
              </w:rPr>
              <w:t xml:space="preserve"> սույն տվյալները</w:t>
            </w:r>
            <w:r w:rsidRPr="003E2D06">
              <w:rPr>
                <w:rFonts w:ascii="GHEA Grapalat" w:eastAsia="Times New Roman" w:hAnsi="GHEA Grapalat" w:cs="Times New Roman"/>
                <w:sz w:val="20"/>
                <w:szCs w:val="20"/>
              </w:rPr>
              <w:t xml:space="preserve"> </w:t>
            </w:r>
            <w:r w:rsidRPr="003E2D06">
              <w:rPr>
                <w:rFonts w:ascii="GHEA Grapalat" w:eastAsia="Times New Roman" w:hAnsi="GHEA Grapalat" w:cs="Times New Roman"/>
                <w:sz w:val="20"/>
                <w:szCs w:val="20"/>
                <w:lang w:val="hy-AM"/>
              </w:rPr>
              <w:t xml:space="preserve">դրվում են </w:t>
            </w:r>
            <w:r w:rsidRPr="003E2D06">
              <w:rPr>
                <w:rFonts w:ascii="GHEA Grapalat" w:eastAsia="Times New Roman" w:hAnsi="GHEA Grapalat" w:cs="Times New Roman"/>
                <w:sz w:val="20"/>
                <w:szCs w:val="20"/>
              </w:rPr>
              <w:t>թղթային եղանակով ներկայաց</w:t>
            </w:r>
            <w:r w:rsidRPr="003E2D06">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7C4E6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r>
    </w:tbl>
    <w:p w14:paraId="7261F251" w14:textId="77777777" w:rsidR="003E2D06" w:rsidRPr="003E2D06" w:rsidRDefault="003E2D06" w:rsidP="003E2D06">
      <w:pPr>
        <w:spacing w:after="0" w:line="360" w:lineRule="auto"/>
        <w:ind w:firstLine="720"/>
        <w:jc w:val="right"/>
        <w:rPr>
          <w:rFonts w:ascii="GHEA Grapalat" w:eastAsia="Times New Roman" w:hAnsi="GHEA Grapalat" w:cs="Sylfaen"/>
          <w:sz w:val="20"/>
          <w:szCs w:val="20"/>
        </w:rPr>
      </w:pPr>
    </w:p>
    <w:p w14:paraId="329A00F7" w14:textId="77777777" w:rsidR="003E2D06" w:rsidRPr="003E2D06" w:rsidRDefault="003E2D06" w:rsidP="003E2D06">
      <w:pPr>
        <w:spacing w:after="0" w:line="360" w:lineRule="auto"/>
        <w:ind w:firstLine="720"/>
        <w:jc w:val="right"/>
        <w:rPr>
          <w:rFonts w:ascii="GHEA Grapalat" w:eastAsia="Times New Roman" w:hAnsi="GHEA Grapalat" w:cs="Sylfaen"/>
          <w:sz w:val="20"/>
          <w:szCs w:val="20"/>
        </w:rPr>
      </w:pPr>
    </w:p>
    <w:p w14:paraId="5923E12A" w14:textId="77777777" w:rsidR="003E2D06" w:rsidRPr="003E2D06" w:rsidRDefault="003E2D06" w:rsidP="003E2D06">
      <w:pPr>
        <w:spacing w:after="0" w:line="360" w:lineRule="auto"/>
        <w:ind w:firstLine="720"/>
        <w:jc w:val="right"/>
        <w:rPr>
          <w:rFonts w:ascii="GHEA Grapalat" w:eastAsia="Times New Roman" w:hAnsi="GHEA Grapalat" w:cs="Sylfaen"/>
          <w:sz w:val="20"/>
          <w:szCs w:val="20"/>
        </w:rPr>
      </w:pPr>
    </w:p>
    <w:p w14:paraId="5081F581" w14:textId="77777777" w:rsidR="003E2D06" w:rsidRPr="003E2D06" w:rsidRDefault="003E2D06" w:rsidP="003E2D06">
      <w:pPr>
        <w:spacing w:after="0" w:line="360" w:lineRule="auto"/>
        <w:ind w:firstLine="720"/>
        <w:jc w:val="right"/>
        <w:rPr>
          <w:rFonts w:ascii="GHEA Grapalat" w:eastAsia="Times New Roman" w:hAnsi="GHEA Grapalat" w:cs="Sylfaen"/>
          <w:sz w:val="20"/>
          <w:szCs w:val="20"/>
        </w:rPr>
      </w:pPr>
    </w:p>
    <w:p w14:paraId="24B42943" w14:textId="77777777" w:rsidR="003E2D06" w:rsidRPr="003E2D06" w:rsidRDefault="003E2D06" w:rsidP="003E2D06">
      <w:pPr>
        <w:spacing w:after="0" w:line="360" w:lineRule="auto"/>
        <w:ind w:firstLine="720"/>
        <w:jc w:val="right"/>
        <w:rPr>
          <w:rFonts w:ascii="GHEA Grapalat" w:eastAsia="Times New Roman" w:hAnsi="GHEA Grapalat" w:cs="Sylfaen"/>
          <w:sz w:val="20"/>
          <w:szCs w:val="20"/>
        </w:rPr>
      </w:pPr>
    </w:p>
    <w:p w14:paraId="2E9FA930" w14:textId="77777777" w:rsidR="003E2D06" w:rsidRPr="003E2D06" w:rsidRDefault="003E2D06" w:rsidP="003E2D06">
      <w:pPr>
        <w:spacing w:after="0" w:line="240" w:lineRule="auto"/>
        <w:rPr>
          <w:rFonts w:ascii="GHEA Grapalat" w:eastAsia="Times New Roman" w:hAnsi="GHEA Grapalat" w:cs="Times New Roman"/>
          <w:sz w:val="24"/>
          <w:szCs w:val="24"/>
        </w:rPr>
      </w:pPr>
    </w:p>
    <w:p w14:paraId="3E2A529B" w14:textId="77777777" w:rsidR="003E2D06" w:rsidRPr="003E2D06" w:rsidRDefault="003E2D06" w:rsidP="003E2D06">
      <w:pPr>
        <w:spacing w:after="0" w:line="240" w:lineRule="auto"/>
        <w:jc w:val="center"/>
        <w:rPr>
          <w:rFonts w:ascii="GHEA Grapalat" w:eastAsia="Times New Roman" w:hAnsi="GHEA Grapalat" w:cs="GHEA Grapalat"/>
          <w:lang w:val="hy-AM"/>
        </w:rPr>
      </w:pPr>
    </w:p>
    <w:p w14:paraId="78AFD8AD" w14:textId="77777777" w:rsidR="003E2D06" w:rsidRPr="00392B25" w:rsidRDefault="003E2D06" w:rsidP="003E2D06">
      <w:pPr>
        <w:spacing w:after="0" w:line="240" w:lineRule="auto"/>
        <w:ind w:firstLine="567"/>
        <w:jc w:val="right"/>
        <w:rPr>
          <w:rFonts w:ascii="GHEA Grapalat" w:eastAsia="Times New Roman" w:hAnsi="GHEA Grapalat" w:cs="Arial"/>
          <w:b/>
          <w:sz w:val="20"/>
          <w:szCs w:val="20"/>
          <w:lang w:val="hy-AM"/>
        </w:rPr>
      </w:pPr>
      <w:r w:rsidRPr="003E2D06">
        <w:rPr>
          <w:rFonts w:ascii="GHEA Grapalat" w:eastAsia="Times New Roman" w:hAnsi="GHEA Grapalat" w:cs="Times New Roman"/>
          <w:b/>
          <w:sz w:val="20"/>
          <w:szCs w:val="20"/>
          <w:lang w:val="hy-AM"/>
        </w:rPr>
        <w:br w:type="page"/>
      </w:r>
      <w:r w:rsidRPr="00392B25">
        <w:rPr>
          <w:rFonts w:ascii="GHEA Grapalat" w:eastAsia="Times New Roman" w:hAnsi="GHEA Grapalat" w:cs="Sylfaen"/>
          <w:b/>
          <w:sz w:val="20"/>
          <w:szCs w:val="20"/>
          <w:lang w:val="hy-AM"/>
        </w:rPr>
        <w:lastRenderedPageBreak/>
        <w:t>Հավելված</w:t>
      </w:r>
      <w:r w:rsidRPr="00392B25">
        <w:rPr>
          <w:rFonts w:ascii="GHEA Grapalat" w:eastAsia="Times New Roman" w:hAnsi="GHEA Grapalat" w:cs="Arial"/>
          <w:b/>
          <w:sz w:val="20"/>
          <w:szCs w:val="20"/>
          <w:lang w:val="hy-AM"/>
        </w:rPr>
        <w:t xml:space="preserve"> 5</w:t>
      </w:r>
    </w:p>
    <w:p w14:paraId="292D54FD" w14:textId="77777777" w:rsidR="00392B25" w:rsidRPr="00392B25" w:rsidRDefault="00392B25" w:rsidP="00392B25">
      <w:pPr>
        <w:spacing w:after="0" w:line="240" w:lineRule="auto"/>
        <w:ind w:firstLine="567"/>
        <w:jc w:val="right"/>
        <w:rPr>
          <w:rFonts w:ascii="GHEA Grapalat" w:eastAsia="Times New Roman" w:hAnsi="GHEA Grapalat" w:cs="Sylfaen"/>
          <w:b/>
          <w:sz w:val="20"/>
          <w:szCs w:val="20"/>
          <w:lang w:val="hy-AM"/>
        </w:rPr>
      </w:pPr>
      <w:r w:rsidRPr="00392B25">
        <w:rPr>
          <w:rFonts w:ascii="GHEA Grapalat" w:eastAsia="Times New Roman" w:hAnsi="GHEA Grapalat" w:cs="Sylfaen"/>
          <w:b/>
          <w:sz w:val="20"/>
          <w:szCs w:val="20"/>
          <w:lang w:val="hy-AM"/>
        </w:rPr>
        <w:t>«ԳՀԱՊՁԲ-15/15-2021-1-ԴԲԳԳԿ»  ծածկագրով</w:t>
      </w:r>
    </w:p>
    <w:p w14:paraId="4B222D4D" w14:textId="77777777" w:rsidR="00392B25" w:rsidRPr="00392B25" w:rsidRDefault="00392B25" w:rsidP="00392B25">
      <w:pPr>
        <w:spacing w:after="0" w:line="240" w:lineRule="auto"/>
        <w:ind w:firstLine="567"/>
        <w:jc w:val="right"/>
        <w:rPr>
          <w:rFonts w:ascii="GHEA Grapalat" w:eastAsia="Times New Roman" w:hAnsi="GHEA Grapalat" w:cs="Sylfaen"/>
          <w:b/>
          <w:sz w:val="20"/>
          <w:szCs w:val="20"/>
          <w:lang w:val="hy-AM"/>
        </w:rPr>
      </w:pPr>
      <w:r w:rsidRPr="00392B25">
        <w:rPr>
          <w:rFonts w:ascii="GHEA Grapalat" w:eastAsia="Times New Roman" w:hAnsi="GHEA Grapalat" w:cs="Sylfaen"/>
          <w:b/>
          <w:sz w:val="20"/>
          <w:szCs w:val="20"/>
          <w:lang w:val="hy-AM"/>
        </w:rPr>
        <w:t>Գնանշման հարցման հրավերի</w:t>
      </w:r>
    </w:p>
    <w:p w14:paraId="07BC436A" w14:textId="77777777" w:rsidR="003E2D06" w:rsidRPr="00392B25" w:rsidRDefault="003E2D06" w:rsidP="003E2D06">
      <w:pPr>
        <w:spacing w:after="0" w:line="240" w:lineRule="auto"/>
        <w:ind w:firstLine="567"/>
        <w:jc w:val="right"/>
        <w:rPr>
          <w:rFonts w:ascii="GHEA Grapalat" w:eastAsia="Times New Roman" w:hAnsi="GHEA Grapalat" w:cs="Sylfaen"/>
          <w:b/>
          <w:sz w:val="20"/>
          <w:szCs w:val="20"/>
          <w:lang w:val="hy-AM"/>
        </w:rPr>
      </w:pPr>
    </w:p>
    <w:p w14:paraId="5C72F5AC" w14:textId="77777777" w:rsidR="003E2D06" w:rsidRPr="00392B25" w:rsidRDefault="003E2D06" w:rsidP="003E2D06">
      <w:pPr>
        <w:shd w:val="clear" w:color="auto" w:fill="FFFFFF"/>
        <w:spacing w:after="0" w:line="240" w:lineRule="auto"/>
        <w:ind w:firstLine="375"/>
        <w:jc w:val="center"/>
        <w:rPr>
          <w:rFonts w:ascii="GHEA Grapalat" w:eastAsia="Times New Roman" w:hAnsi="GHEA Grapalat" w:cs="Times New Roman"/>
          <w:b/>
          <w:bCs/>
          <w:color w:val="000000"/>
          <w:sz w:val="20"/>
          <w:szCs w:val="20"/>
          <w:lang w:val="hy-AM"/>
        </w:rPr>
      </w:pPr>
      <w:r w:rsidRPr="00392B25">
        <w:rPr>
          <w:rFonts w:ascii="GHEA Grapalat" w:eastAsia="Times New Roman" w:hAnsi="GHEA Grapalat" w:cs="Times New Roman"/>
          <w:b/>
          <w:bCs/>
          <w:color w:val="000000"/>
          <w:sz w:val="20"/>
          <w:szCs w:val="20"/>
          <w:lang w:val="hy-AM"/>
        </w:rPr>
        <w:t>ԵՐԱՇԽԻՔ N __________</w:t>
      </w:r>
    </w:p>
    <w:p w14:paraId="4147C238" w14:textId="77777777" w:rsidR="003E2D06" w:rsidRPr="00392B25" w:rsidRDefault="003E2D06" w:rsidP="003E2D06">
      <w:pPr>
        <w:spacing w:after="0" w:line="240" w:lineRule="auto"/>
        <w:jc w:val="center"/>
        <w:rPr>
          <w:rFonts w:ascii="GHEA Grapalat" w:eastAsia="Times New Roman" w:hAnsi="GHEA Grapalat" w:cs="GHEA Grapalat"/>
          <w:b/>
          <w:sz w:val="20"/>
          <w:szCs w:val="20"/>
          <w:lang w:val="hy-AM"/>
        </w:rPr>
      </w:pPr>
      <w:r w:rsidRPr="00392B25">
        <w:rPr>
          <w:rFonts w:ascii="GHEA Grapalat" w:eastAsia="Times New Roman" w:hAnsi="GHEA Grapalat" w:cs="GHEA Grapalat"/>
          <w:b/>
          <w:sz w:val="18"/>
          <w:szCs w:val="18"/>
          <w:lang w:val="hy-AM"/>
        </w:rPr>
        <w:t xml:space="preserve">         (պայմանագրի ապահովում)</w:t>
      </w:r>
    </w:p>
    <w:p w14:paraId="78F2A60C" w14:textId="77777777" w:rsidR="003E2D06" w:rsidRPr="00392B25" w:rsidRDefault="003E2D06" w:rsidP="003E2D06">
      <w:pPr>
        <w:shd w:val="clear" w:color="auto" w:fill="FFFFFF"/>
        <w:spacing w:after="0" w:line="240" w:lineRule="auto"/>
        <w:ind w:firstLine="375"/>
        <w:rPr>
          <w:rFonts w:ascii="Times New Roman" w:eastAsia="Times New Roman" w:hAnsi="Times New Roman" w:cs="Times New Roman"/>
          <w:b/>
          <w:bCs/>
          <w:sz w:val="24"/>
          <w:szCs w:val="24"/>
          <w:lang w:val="hy-AM"/>
        </w:rPr>
      </w:pPr>
    </w:p>
    <w:p w14:paraId="0FD9140C"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sz w:val="20"/>
          <w:szCs w:val="20"/>
          <w:u w:val="single"/>
          <w:lang w:val="hy-AM"/>
        </w:rPr>
      </w:pPr>
      <w:r w:rsidRPr="00392B25">
        <w:rPr>
          <w:rFonts w:ascii="GHEA Grapalat" w:eastAsia="Times New Roman" w:hAnsi="GHEA Grapalat" w:cs="Times New Roman"/>
          <w:sz w:val="20"/>
          <w:szCs w:val="20"/>
          <w:lang w:val="hy-AM"/>
        </w:rPr>
        <w:tab/>
        <w:t xml:space="preserve">1.Սույն երաշխիքը (այսուհետ՝ երաշխիք) հանդիսանում է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p>
    <w:p w14:paraId="15E2C33D" w14:textId="77777777" w:rsidR="003E2D06" w:rsidRPr="00392B25" w:rsidRDefault="003E2D06" w:rsidP="003E2D06">
      <w:pPr>
        <w:shd w:val="clear" w:color="auto" w:fill="FFFFFF"/>
        <w:spacing w:after="0" w:line="240" w:lineRule="auto"/>
        <w:ind w:left="5664" w:firstLine="708"/>
        <w:rPr>
          <w:rFonts w:ascii="Times New Roman" w:eastAsia="Times New Roman" w:hAnsi="Times New Roman" w:cs="Times New Roman"/>
          <w:b/>
          <w:bCs/>
          <w:sz w:val="24"/>
          <w:szCs w:val="24"/>
          <w:lang w:val="hy-AM"/>
        </w:rPr>
      </w:pPr>
      <w:r w:rsidRPr="00392B25">
        <w:rPr>
          <w:rFonts w:ascii="GHEA Grapalat" w:eastAsia="Times New Roman" w:hAnsi="GHEA Grapalat" w:cs="Sylfaen"/>
          <w:sz w:val="24"/>
          <w:szCs w:val="24"/>
          <w:vertAlign w:val="superscript"/>
          <w:lang w:val="hy-AM"/>
        </w:rPr>
        <w:t xml:space="preserve">          պատվիրատուի անվանումը</w:t>
      </w:r>
    </w:p>
    <w:p w14:paraId="3768BB73" w14:textId="77777777" w:rsidR="003E2D06" w:rsidRPr="00392B25" w:rsidRDefault="003E2D06" w:rsidP="003E2D06">
      <w:pPr>
        <w:shd w:val="clear" w:color="auto" w:fill="FFFFFF"/>
        <w:spacing w:after="0" w:line="240" w:lineRule="auto"/>
        <w:rPr>
          <w:rFonts w:ascii="GHEA Grapalat" w:eastAsia="Times New Roman" w:hAnsi="GHEA Grapalat" w:cs="Sylfaen"/>
          <w:sz w:val="24"/>
          <w:szCs w:val="24"/>
          <w:vertAlign w:val="superscript"/>
          <w:lang w:val="hy-AM"/>
        </w:rPr>
      </w:pPr>
      <w:r w:rsidRPr="00392B25">
        <w:rPr>
          <w:rFonts w:ascii="GHEA Grapalat" w:eastAsia="Times New Roman" w:hAnsi="GHEA Grapalat" w:cs="Times New Roman"/>
          <w:sz w:val="20"/>
          <w:szCs w:val="20"/>
          <w:lang w:val="hy-AM"/>
        </w:rPr>
        <w:t xml:space="preserve">(այսուհետ՝ բենեֆիցիար) և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lang w:val="hy-AM"/>
        </w:rPr>
        <w:t xml:space="preserve"> միջև </w:t>
      </w:r>
      <w:r w:rsidRPr="00392B25">
        <w:rPr>
          <w:rFonts w:ascii="Times New Roman" w:eastAsia="Times New Roman" w:hAnsi="Times New Roman" w:cs="Sylfaen"/>
          <w:sz w:val="24"/>
          <w:szCs w:val="24"/>
          <w:vertAlign w:val="superscript"/>
          <w:lang w:val="hy-AM"/>
        </w:rPr>
        <w:t xml:space="preserve">                       </w:t>
      </w:r>
      <w:r w:rsidRPr="00392B25">
        <w:rPr>
          <w:rFonts w:ascii="Times New Roman" w:eastAsia="Times New Roman" w:hAnsi="Times New Roman" w:cs="Sylfaen"/>
          <w:sz w:val="24"/>
          <w:szCs w:val="24"/>
          <w:vertAlign w:val="superscript"/>
          <w:lang w:val="hy-AM"/>
        </w:rPr>
        <w:tab/>
      </w:r>
      <w:r w:rsidRPr="00392B25">
        <w:rPr>
          <w:rFonts w:ascii="Times New Roman" w:eastAsia="Times New Roman" w:hAnsi="Times New Roman" w:cs="Sylfaen"/>
          <w:sz w:val="24"/>
          <w:szCs w:val="24"/>
          <w:vertAlign w:val="superscript"/>
          <w:lang w:val="hy-AM"/>
        </w:rPr>
        <w:tab/>
      </w:r>
      <w:r w:rsidRPr="00392B25">
        <w:rPr>
          <w:rFonts w:ascii="Times New Roman" w:eastAsia="Times New Roman" w:hAnsi="Times New Roman" w:cs="Sylfaen"/>
          <w:sz w:val="24"/>
          <w:szCs w:val="24"/>
          <w:vertAlign w:val="superscript"/>
          <w:lang w:val="hy-AM"/>
        </w:rPr>
        <w:tab/>
      </w:r>
      <w:r w:rsidRPr="00392B25">
        <w:rPr>
          <w:rFonts w:ascii="Times New Roman" w:eastAsia="Times New Roman" w:hAnsi="Times New Roman" w:cs="Sylfaen"/>
          <w:sz w:val="24"/>
          <w:szCs w:val="24"/>
          <w:vertAlign w:val="superscript"/>
          <w:lang w:val="hy-AM"/>
        </w:rPr>
        <w:tab/>
      </w:r>
      <w:r w:rsidRPr="00392B25">
        <w:rPr>
          <w:rFonts w:ascii="Times New Roman" w:eastAsia="Times New Roman" w:hAnsi="Times New Roman" w:cs="Sylfaen"/>
          <w:sz w:val="24"/>
          <w:szCs w:val="24"/>
          <w:vertAlign w:val="superscript"/>
          <w:lang w:val="hy-AM"/>
        </w:rPr>
        <w:tab/>
      </w:r>
      <w:r w:rsidRPr="00392B25">
        <w:rPr>
          <w:rFonts w:ascii="Times New Roman" w:eastAsia="Times New Roman" w:hAnsi="Times New Roman" w:cs="Sylfaen"/>
          <w:sz w:val="24"/>
          <w:szCs w:val="24"/>
          <w:vertAlign w:val="superscript"/>
          <w:lang w:val="hy-AM"/>
        </w:rPr>
        <w:tab/>
      </w:r>
      <w:r w:rsidRPr="00392B25">
        <w:rPr>
          <w:rFonts w:ascii="GHEA Grapalat" w:eastAsia="Times New Roman" w:hAnsi="GHEA Grapalat" w:cs="Sylfaen"/>
          <w:sz w:val="24"/>
          <w:szCs w:val="24"/>
          <w:vertAlign w:val="superscript"/>
          <w:lang w:val="hy-AM"/>
        </w:rPr>
        <w:t xml:space="preserve">ընտրված մասնակցի անվանումը </w:t>
      </w:r>
    </w:p>
    <w:p w14:paraId="47EBFEC6" w14:textId="77777777" w:rsidR="003E2D06" w:rsidRPr="00392B25" w:rsidRDefault="003E2D06" w:rsidP="003E2D06">
      <w:pPr>
        <w:shd w:val="clear" w:color="auto" w:fill="FFFFFF"/>
        <w:spacing w:after="0" w:line="240" w:lineRule="auto"/>
        <w:rPr>
          <w:rFonts w:ascii="GHEA Grapalat" w:eastAsia="Times New Roman" w:hAnsi="GHEA Grapalat" w:cs="Times New Roman"/>
          <w:sz w:val="20"/>
          <w:szCs w:val="20"/>
          <w:lang w:val="hy-AM"/>
        </w:rPr>
      </w:pPr>
      <w:r w:rsidRPr="00392B25">
        <w:rPr>
          <w:rFonts w:ascii="GHEA Grapalat" w:eastAsia="Times New Roman" w:hAnsi="GHEA Grapalat" w:cs="Times New Roman"/>
          <w:sz w:val="20"/>
          <w:szCs w:val="20"/>
          <w:lang w:val="hy-AM"/>
        </w:rPr>
        <w:t xml:space="preserve">կնքվելիք N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lang w:val="hy-AM"/>
        </w:rPr>
        <w:t xml:space="preserve">  պայմանագրից բխող պրինցիպալի </w:t>
      </w:r>
    </w:p>
    <w:p w14:paraId="4399BD28"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sz w:val="20"/>
          <w:szCs w:val="20"/>
          <w:lang w:val="hy-AM"/>
        </w:rPr>
      </w:pP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Sylfaen"/>
          <w:sz w:val="24"/>
          <w:szCs w:val="24"/>
          <w:vertAlign w:val="superscript"/>
          <w:lang w:val="hy-AM"/>
        </w:rPr>
        <w:t>կնքվելիք պայմանագրի համարը</w:t>
      </w:r>
    </w:p>
    <w:p w14:paraId="7BFA8F74" w14:textId="77777777" w:rsidR="003E2D06" w:rsidRPr="00392B25" w:rsidRDefault="003E2D06" w:rsidP="003E2D06">
      <w:pPr>
        <w:shd w:val="clear" w:color="auto" w:fill="FFFFFF"/>
        <w:spacing w:after="0" w:line="240" w:lineRule="auto"/>
        <w:rPr>
          <w:rFonts w:ascii="GHEA Grapalat" w:eastAsia="Times New Roman" w:hAnsi="GHEA Grapalat" w:cs="Times New Roman"/>
          <w:sz w:val="20"/>
          <w:szCs w:val="20"/>
          <w:lang w:val="hy-AM"/>
        </w:rPr>
      </w:pPr>
      <w:r w:rsidRPr="00392B25">
        <w:rPr>
          <w:rFonts w:ascii="GHEA Grapalat" w:eastAsia="Times New Roman" w:hAnsi="GHEA Grapalat" w:cs="Times New Roman"/>
          <w:sz w:val="20"/>
          <w:szCs w:val="20"/>
          <w:lang w:val="hy-AM"/>
        </w:rPr>
        <w:t xml:space="preserve">պարտավորությունների (այսուհետ՝ երաշխավորված պարտավորություններ) կատարման ապահովում: </w:t>
      </w:r>
    </w:p>
    <w:p w14:paraId="565E52DF" w14:textId="77777777" w:rsidR="003E2D06" w:rsidRPr="00392B25" w:rsidRDefault="003E2D06" w:rsidP="003E2D06">
      <w:pPr>
        <w:shd w:val="clear" w:color="auto" w:fill="FFFFFF"/>
        <w:spacing w:after="0" w:line="240" w:lineRule="auto"/>
        <w:ind w:firstLine="708"/>
        <w:rPr>
          <w:rFonts w:ascii="GHEA Grapalat" w:eastAsia="Times New Roman" w:hAnsi="GHEA Grapalat" w:cs="Times New Roman"/>
          <w:sz w:val="20"/>
          <w:szCs w:val="20"/>
          <w:lang w:val="hy-AM"/>
        </w:rPr>
      </w:pPr>
      <w:r w:rsidRPr="00392B25">
        <w:rPr>
          <w:rFonts w:ascii="GHEA Grapalat" w:eastAsia="Times New Roman" w:hAnsi="GHEA Grapalat" w:cs="Times New Roman"/>
          <w:sz w:val="20"/>
          <w:szCs w:val="20"/>
          <w:lang w:val="hy-AM"/>
        </w:rPr>
        <w:t xml:space="preserve">2. Երաշխիքով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lang w:val="hy-AM"/>
        </w:rPr>
        <w:t xml:space="preserve"> (այսուհետ՝ երաշխիք տվող </w:t>
      </w:r>
    </w:p>
    <w:p w14:paraId="7B9E070E"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sz w:val="20"/>
          <w:szCs w:val="20"/>
          <w:lang w:val="hy-AM"/>
        </w:rPr>
      </w:pP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r>
      <w:r w:rsidRPr="00392B25">
        <w:rPr>
          <w:rFonts w:ascii="GHEA Grapalat" w:eastAsia="Times New Roman" w:hAnsi="GHEA Grapalat" w:cs="Times New Roman"/>
          <w:sz w:val="20"/>
          <w:szCs w:val="20"/>
          <w:lang w:val="hy-AM"/>
        </w:rPr>
        <w:tab/>
        <w:t xml:space="preserve">                         </w:t>
      </w:r>
      <w:r w:rsidRPr="00392B25">
        <w:rPr>
          <w:rFonts w:ascii="GHEA Grapalat" w:eastAsia="Times New Roman" w:hAnsi="GHEA Grapalat" w:cs="Sylfaen"/>
          <w:sz w:val="24"/>
          <w:szCs w:val="24"/>
          <w:vertAlign w:val="superscript"/>
          <w:lang w:val="hy-AM"/>
        </w:rPr>
        <w:t>երաշխիքը տվող բանկի անվանումը</w:t>
      </w:r>
    </w:p>
    <w:p w14:paraId="7881A050" w14:textId="77777777" w:rsidR="003E2D06" w:rsidRPr="00392B25" w:rsidRDefault="003E2D06" w:rsidP="003E2D06">
      <w:pPr>
        <w:shd w:val="clear" w:color="auto" w:fill="FFFFFF"/>
        <w:spacing w:after="0" w:line="240" w:lineRule="auto"/>
        <w:rPr>
          <w:rFonts w:ascii="GHEA Grapalat" w:eastAsia="Times New Roman" w:hAnsi="GHEA Grapalat" w:cs="Times New Roman"/>
          <w:sz w:val="20"/>
          <w:szCs w:val="20"/>
          <w:u w:val="single"/>
          <w:lang w:val="hy-AM"/>
        </w:rPr>
      </w:pPr>
      <w:r w:rsidRPr="00392B25">
        <w:rPr>
          <w:rFonts w:ascii="GHEA Grapalat" w:eastAsia="Times New Roman" w:hAnsi="GHEA Grapalat" w:cs="Times New Roman"/>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p>
    <w:p w14:paraId="1FF02390" w14:textId="77777777" w:rsidR="003E2D06" w:rsidRPr="00392B25" w:rsidRDefault="003E2D06" w:rsidP="003E2D06">
      <w:pPr>
        <w:shd w:val="clear" w:color="auto" w:fill="FFFFFF"/>
        <w:spacing w:after="0" w:line="240" w:lineRule="auto"/>
        <w:ind w:left="7080" w:firstLine="708"/>
        <w:rPr>
          <w:rFonts w:ascii="GHEA Grapalat" w:eastAsia="Times New Roman" w:hAnsi="GHEA Grapalat" w:cs="Times New Roman"/>
          <w:sz w:val="20"/>
          <w:szCs w:val="20"/>
          <w:u w:val="single"/>
          <w:lang w:val="hy-AM"/>
        </w:rPr>
      </w:pPr>
      <w:r w:rsidRPr="00392B25">
        <w:rPr>
          <w:rFonts w:ascii="GHEA Grapalat" w:eastAsia="Times New Roman" w:hAnsi="GHEA Grapalat" w:cs="Sylfaen"/>
          <w:sz w:val="24"/>
          <w:szCs w:val="24"/>
          <w:vertAlign w:val="superscript"/>
          <w:lang w:val="hy-AM"/>
        </w:rPr>
        <w:t xml:space="preserve">   գումարը թվերով և տառերով</w:t>
      </w:r>
    </w:p>
    <w:p w14:paraId="5A910096" w14:textId="77777777" w:rsidR="003E2D06" w:rsidRPr="00392B25" w:rsidRDefault="003E2D06" w:rsidP="003E2D06">
      <w:pPr>
        <w:shd w:val="clear" w:color="auto" w:fill="FFFFFF"/>
        <w:spacing w:after="0" w:line="240" w:lineRule="auto"/>
        <w:rPr>
          <w:rFonts w:ascii="GHEA Grapalat" w:eastAsia="Times New Roman" w:hAnsi="GHEA Grapalat" w:cs="Times New Roman"/>
          <w:sz w:val="20"/>
          <w:szCs w:val="20"/>
          <w:lang w:val="hy-AM"/>
        </w:rPr>
      </w:pPr>
      <w:r w:rsidRPr="00392B25">
        <w:rPr>
          <w:rFonts w:ascii="GHEA Grapalat" w:eastAsia="Times New Roman" w:hAnsi="GHEA Grapalat" w:cs="Times New Roman"/>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u w:val="single"/>
          <w:lang w:val="hy-AM"/>
        </w:rPr>
        <w:tab/>
      </w:r>
      <w:r w:rsidRPr="00392B25">
        <w:rPr>
          <w:rFonts w:ascii="GHEA Grapalat" w:eastAsia="Times New Roman" w:hAnsi="GHEA Grapalat" w:cs="Times New Roman"/>
          <w:sz w:val="20"/>
          <w:szCs w:val="20"/>
          <w:lang w:val="hy-AM"/>
        </w:rPr>
        <w:t>հաշվեհամարին փոխանցման միջոցով:</w:t>
      </w:r>
    </w:p>
    <w:p w14:paraId="07D059F4" w14:textId="77777777" w:rsidR="003E2D06" w:rsidRPr="00392B25" w:rsidRDefault="003E2D06" w:rsidP="003E2D06">
      <w:pPr>
        <w:shd w:val="clear" w:color="auto" w:fill="FFFFFF"/>
        <w:spacing w:after="0" w:line="240" w:lineRule="auto"/>
        <w:rPr>
          <w:rFonts w:ascii="GHEA Grapalat" w:eastAsia="Times New Roman" w:hAnsi="GHEA Grapalat" w:cs="Times New Roman"/>
          <w:sz w:val="20"/>
          <w:szCs w:val="20"/>
          <w:lang w:val="hy-AM"/>
        </w:rPr>
      </w:pPr>
      <w:r w:rsidRPr="00392B25">
        <w:rPr>
          <w:rFonts w:ascii="GHEA Grapalat" w:eastAsia="Times New Roman" w:hAnsi="GHEA Grapalat" w:cs="Sylfaen"/>
          <w:sz w:val="24"/>
          <w:szCs w:val="24"/>
          <w:vertAlign w:val="superscript"/>
          <w:lang w:val="hy-AM"/>
        </w:rPr>
        <w:t xml:space="preserve">                                                                                      հաշվեհամարը</w:t>
      </w:r>
    </w:p>
    <w:p w14:paraId="5F17A8DA"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3. Սույն երաշխիքն անհետկանչելի է:</w:t>
      </w:r>
    </w:p>
    <w:p w14:paraId="29B58A6A"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BC878"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 xml:space="preserve">5. Երաշխիքը գործում է բենեֆիցիարի և պրիցիպալի միջև կնքվելիքN </w:t>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p>
    <w:p w14:paraId="719673C4" w14:textId="77777777" w:rsidR="003E2D06" w:rsidRPr="00392B25" w:rsidRDefault="003E2D06" w:rsidP="003E2D06">
      <w:pPr>
        <w:shd w:val="clear" w:color="auto" w:fill="FFFFFF"/>
        <w:spacing w:after="0" w:line="240" w:lineRule="auto"/>
        <w:ind w:left="4956" w:firstLine="708"/>
        <w:rPr>
          <w:rFonts w:ascii="GHEA Grapalat" w:eastAsia="Times New Roman" w:hAnsi="GHEA Grapalat" w:cs="Sylfaen"/>
          <w:sz w:val="24"/>
          <w:szCs w:val="24"/>
          <w:vertAlign w:val="superscript"/>
          <w:lang w:val="hy-AM"/>
        </w:rPr>
      </w:pPr>
      <w:r w:rsidRPr="00392B25">
        <w:rPr>
          <w:rFonts w:ascii="GHEA Grapalat" w:eastAsia="Times New Roman" w:hAnsi="GHEA Grapalat" w:cs="Sylfaen"/>
          <w:sz w:val="24"/>
          <w:szCs w:val="24"/>
          <w:vertAlign w:val="superscript"/>
          <w:lang w:val="hy-AM"/>
        </w:rPr>
        <w:t xml:space="preserve">                                   կնքվելիք պայմանագրի համարը </w:t>
      </w:r>
    </w:p>
    <w:p w14:paraId="33E40DAE" w14:textId="77777777" w:rsidR="003E2D06" w:rsidRPr="00392B25" w:rsidRDefault="003E2D06" w:rsidP="003E2D06">
      <w:pPr>
        <w:tabs>
          <w:tab w:val="left" w:pos="0"/>
        </w:tabs>
        <w:spacing w:after="0" w:line="240" w:lineRule="auto"/>
        <w:mirrorIndents/>
        <w:jc w:val="both"/>
        <w:rPr>
          <w:rFonts w:ascii="GHEA Grapalat" w:eastAsia="Times New Roman" w:hAnsi="GHEA Grapalat" w:cs="Times New Roman"/>
          <w:color w:val="000000"/>
          <w:sz w:val="20"/>
          <w:szCs w:val="20"/>
          <w:u w:val="single"/>
          <w:lang w:val="hy-AM" w:eastAsia="ru-RU"/>
        </w:rPr>
      </w:pPr>
      <w:r w:rsidRPr="00392B25">
        <w:rPr>
          <w:rFonts w:ascii="GHEA Grapalat" w:eastAsia="Times New Roman" w:hAnsi="GHEA Grapalat" w:cs="Times New Roman"/>
          <w:color w:val="000000"/>
          <w:sz w:val="20"/>
          <w:szCs w:val="20"/>
          <w:lang w:val="hy-AM" w:eastAsia="ru-RU"/>
        </w:rPr>
        <w:t xml:space="preserve">պայմանագիրն ուժի մեջ մտնելու օրվանից մինչև </w:t>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Times New Roman"/>
          <w:color w:val="000000"/>
          <w:sz w:val="20"/>
          <w:szCs w:val="20"/>
          <w:u w:val="single"/>
          <w:lang w:val="hy-AM" w:eastAsia="ru-RU"/>
        </w:rPr>
        <w:tab/>
      </w:r>
      <w:r w:rsidRPr="00392B25">
        <w:rPr>
          <w:rFonts w:ascii="GHEA Grapalat" w:eastAsia="Times New Roman" w:hAnsi="GHEA Grapalat" w:cs="Sylfaen"/>
          <w:sz w:val="24"/>
          <w:szCs w:val="24"/>
          <w:vertAlign w:val="superscript"/>
          <w:lang w:val="hy-AM" w:eastAsia="ru-RU"/>
        </w:rPr>
        <w:t>կնքվելիք պայմանագրով նախատեսված ապրանքի մատակարարման վերջնաժամկետը, ներառյալ երաշխիքային ժամկետը</w:t>
      </w:r>
    </w:p>
    <w:p w14:paraId="4EEDA034" w14:textId="77777777" w:rsidR="003E2D06" w:rsidRPr="00392B25" w:rsidRDefault="003E2D06" w:rsidP="003E2D06">
      <w:pPr>
        <w:tabs>
          <w:tab w:val="left" w:pos="0"/>
        </w:tabs>
        <w:spacing w:after="0" w:line="240" w:lineRule="auto"/>
        <w:mirrorIndents/>
        <w:jc w:val="both"/>
        <w:rPr>
          <w:rFonts w:ascii="GHEA Grapalat" w:eastAsia="Times New Roman" w:hAnsi="GHEA Grapalat" w:cs="Times New Roman"/>
          <w:color w:val="000000"/>
          <w:sz w:val="20"/>
          <w:szCs w:val="20"/>
          <w:lang w:val="hy-AM" w:eastAsia="ru-RU"/>
        </w:rPr>
      </w:pPr>
      <w:r w:rsidRPr="00392B25">
        <w:rPr>
          <w:rFonts w:ascii="GHEA Grapalat" w:eastAsia="Times New Roman" w:hAnsi="GHEA Grapalat" w:cs="Times New Roman"/>
          <w:color w:val="000000"/>
          <w:sz w:val="20"/>
          <w:szCs w:val="20"/>
          <w:lang w:val="hy-AM" w:eastAsia="ru-RU"/>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0D27DC7C"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D42429C"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 xml:space="preserve">1) N </w:t>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t xml:space="preserve">     </w:t>
      </w:r>
      <w:r w:rsidRPr="00392B25">
        <w:rPr>
          <w:rFonts w:ascii="GHEA Grapalat" w:eastAsia="Times New Roman" w:hAnsi="GHEA Grapalat" w:cs="Times New Roman"/>
          <w:color w:val="000000"/>
          <w:sz w:val="20"/>
          <w:szCs w:val="20"/>
          <w:lang w:val="hy-AM"/>
        </w:rPr>
        <w:t xml:space="preserve"> պայմանագրի, ներառյալ նաև դրանում կատարված</w:t>
      </w:r>
    </w:p>
    <w:p w14:paraId="0202320B" w14:textId="77777777" w:rsidR="003E2D06" w:rsidRPr="00392B25" w:rsidRDefault="003E2D06" w:rsidP="003E2D06">
      <w:pPr>
        <w:shd w:val="clear" w:color="auto" w:fill="FFFFFF"/>
        <w:spacing w:after="0" w:line="240" w:lineRule="auto"/>
        <w:rPr>
          <w:rFonts w:ascii="GHEA Grapalat" w:eastAsia="Times New Roman" w:hAnsi="GHEA Grapalat" w:cs="Sylfaen"/>
          <w:sz w:val="24"/>
          <w:szCs w:val="24"/>
          <w:vertAlign w:val="superscript"/>
          <w:lang w:val="hy-AM"/>
        </w:rPr>
      </w:pPr>
      <w:r w:rsidRPr="00392B25">
        <w:rPr>
          <w:rFonts w:ascii="GHEA Grapalat" w:eastAsia="Times New Roman" w:hAnsi="GHEA Grapalat" w:cs="Sylfaen"/>
          <w:sz w:val="24"/>
          <w:szCs w:val="24"/>
          <w:vertAlign w:val="superscript"/>
          <w:lang w:val="hy-AM"/>
        </w:rPr>
        <w:t xml:space="preserve">                          կնքվելիք պայմանագրի համարը </w:t>
      </w:r>
    </w:p>
    <w:p w14:paraId="29467B88" w14:textId="77777777" w:rsidR="003E2D06" w:rsidRPr="00392B25" w:rsidRDefault="003E2D06" w:rsidP="003E2D06">
      <w:pPr>
        <w:shd w:val="clear" w:color="auto" w:fill="FFFFFF"/>
        <w:spacing w:after="0" w:line="240" w:lineRule="auto"/>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կատարված փոփոխությունների, լրացուցիչ համաձայնագրերի պատճենները.</w:t>
      </w:r>
    </w:p>
    <w:p w14:paraId="0FFDD858"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 xml:space="preserve">2) բենեֆիցիարի կողմից պայմանագիրը միակողմանի լուծելու մասին </w:t>
      </w:r>
      <w:hyperlink r:id="rId11" w:history="1">
        <w:r w:rsidRPr="00392B25">
          <w:rPr>
            <w:rFonts w:ascii="GHEA Grapalat" w:eastAsia="Times New Roman" w:hAnsi="GHEA Grapalat" w:cs="Times New Roman"/>
            <w:color w:val="0000FF"/>
            <w:sz w:val="20"/>
            <w:szCs w:val="20"/>
            <w:u w:val="single"/>
            <w:lang w:val="hy-AM"/>
          </w:rPr>
          <w:t>www.procurement.am</w:t>
        </w:r>
      </w:hyperlink>
      <w:r w:rsidRPr="00392B25">
        <w:rPr>
          <w:rFonts w:ascii="GHEA Grapalat" w:eastAsia="Times New Roman" w:hAnsi="GHEA Grapalat" w:cs="Times New Roman"/>
          <w:color w:val="000000"/>
          <w:sz w:val="20"/>
          <w:szCs w:val="20"/>
          <w:lang w:val="hy-AM"/>
        </w:rPr>
        <w:t xml:space="preserve"> հասցեով գործող տեղեկագրում հրապարակած ծանուցումը:</w:t>
      </w:r>
    </w:p>
    <w:p w14:paraId="18615A79"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9D897C4"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8. Երաշխիք տվող անձը մերժում է բենեֆիցիարի պահանջը, եթե`</w:t>
      </w:r>
    </w:p>
    <w:p w14:paraId="354322CE"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1) պահանջը կամ կից փաստաթղթերը չեն համապատասխանում սույն երաշխիքի պայմաններին.</w:t>
      </w:r>
    </w:p>
    <w:p w14:paraId="6B9B0230" w14:textId="77777777" w:rsidR="003E2D06" w:rsidRPr="00392B25" w:rsidRDefault="003E2D06" w:rsidP="003E2D06">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2) պահանջը ներկայացվել է երաշխիքով սահմանված ժամկետի ավարտից հետո:</w:t>
      </w:r>
    </w:p>
    <w:p w14:paraId="34AFE4F9"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AEFEFE9"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1D3941D"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CE5E789"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4AF06C27"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lang w:val="hy-AM"/>
        </w:rPr>
        <w:t xml:space="preserve">Գործադիր մարմնի ղեկավար </w:t>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p>
    <w:p w14:paraId="0471F7E7"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23400354"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69CC8002" w14:textId="77777777" w:rsidR="003E2D06" w:rsidRPr="00392B25" w:rsidRDefault="003E2D06" w:rsidP="003E2D06">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r w:rsidRPr="00392B25">
        <w:rPr>
          <w:rFonts w:ascii="GHEA Grapalat" w:eastAsia="Times New Roman" w:hAnsi="GHEA Grapalat" w:cs="Times New Roman"/>
          <w:color w:val="000000"/>
          <w:sz w:val="20"/>
          <w:szCs w:val="20"/>
          <w:u w:val="single"/>
          <w:lang w:val="hy-AM"/>
        </w:rPr>
        <w:tab/>
      </w:r>
    </w:p>
    <w:p w14:paraId="6557CC67" w14:textId="77777777" w:rsidR="003E2D06" w:rsidRPr="003E2D06" w:rsidRDefault="003E2D06" w:rsidP="003E2D06">
      <w:pPr>
        <w:shd w:val="clear" w:color="auto" w:fill="FFFFFF"/>
        <w:spacing w:after="0" w:line="240" w:lineRule="auto"/>
        <w:rPr>
          <w:rFonts w:ascii="GHEA Grapalat" w:eastAsia="Times New Roman" w:hAnsi="GHEA Grapalat" w:cs="Sylfaen"/>
          <w:sz w:val="24"/>
          <w:szCs w:val="24"/>
          <w:vertAlign w:val="superscript"/>
          <w:lang w:val="hy-AM"/>
        </w:rPr>
      </w:pPr>
      <w:r w:rsidRPr="00392B25">
        <w:rPr>
          <w:rFonts w:ascii="GHEA Grapalat" w:eastAsia="Times New Roman" w:hAnsi="GHEA Grapalat" w:cs="Sylfaen"/>
          <w:sz w:val="24"/>
          <w:szCs w:val="24"/>
          <w:vertAlign w:val="superscript"/>
          <w:lang w:val="hy-AM"/>
        </w:rPr>
        <w:t xml:space="preserve">                                                        ամիսը, ամսաթիվը, տարեթիվը</w:t>
      </w:r>
    </w:p>
    <w:p w14:paraId="74497909" w14:textId="77777777" w:rsidR="003E2D06" w:rsidRPr="003E2D06" w:rsidRDefault="003E2D06" w:rsidP="003E2D06">
      <w:pPr>
        <w:spacing w:after="0" w:line="240" w:lineRule="auto"/>
        <w:ind w:firstLine="567"/>
        <w:jc w:val="center"/>
        <w:rPr>
          <w:rFonts w:ascii="GHEA Grapalat" w:eastAsia="Times New Roman" w:hAnsi="GHEA Grapalat" w:cs="Arial"/>
          <w:b/>
          <w:sz w:val="20"/>
          <w:szCs w:val="20"/>
          <w:lang w:val="hy-AM"/>
        </w:rPr>
      </w:pPr>
    </w:p>
    <w:p w14:paraId="41B54482" w14:textId="77777777" w:rsidR="003E2D06" w:rsidRPr="003E2D06" w:rsidRDefault="003E2D06" w:rsidP="003E2D06">
      <w:pPr>
        <w:spacing w:after="0" w:line="240" w:lineRule="auto"/>
        <w:jc w:val="right"/>
        <w:rPr>
          <w:rFonts w:ascii="GHEA Grapalat" w:eastAsia="Times New Roman" w:hAnsi="GHEA Grapalat" w:cs="GHEA Grapalat"/>
          <w:i/>
          <w:sz w:val="18"/>
          <w:szCs w:val="18"/>
          <w:lang w:val="hy-AM"/>
        </w:rPr>
      </w:pPr>
      <w:r w:rsidRPr="003E2D06">
        <w:rPr>
          <w:rFonts w:ascii="GHEA Grapalat" w:eastAsia="Times New Roman" w:hAnsi="GHEA Grapalat" w:cs="Times New Roman"/>
          <w:b/>
          <w:sz w:val="24"/>
          <w:szCs w:val="24"/>
          <w:lang w:val="hy-AM"/>
        </w:rPr>
        <w:br w:type="page"/>
      </w:r>
    </w:p>
    <w:p w14:paraId="6211FAFA" w14:textId="77777777" w:rsidR="003E2D06" w:rsidRPr="003E2D06" w:rsidRDefault="003E2D06" w:rsidP="003E2D06">
      <w:pPr>
        <w:spacing w:after="0" w:line="240" w:lineRule="auto"/>
        <w:ind w:firstLine="567"/>
        <w:jc w:val="right"/>
        <w:rPr>
          <w:rFonts w:ascii="GHEA Grapalat" w:eastAsia="Times New Roman" w:hAnsi="GHEA Grapalat" w:cs="Sylfaen"/>
          <w:b/>
          <w:sz w:val="20"/>
          <w:szCs w:val="20"/>
          <w:lang w:val="hy-AM"/>
        </w:rPr>
      </w:pPr>
      <w:r w:rsidRPr="003E2D06">
        <w:rPr>
          <w:rFonts w:ascii="GHEA Grapalat" w:eastAsia="Times New Roman" w:hAnsi="GHEA Grapalat" w:cs="Sylfaen"/>
          <w:b/>
          <w:sz w:val="20"/>
          <w:szCs w:val="20"/>
          <w:lang w:val="hy-AM"/>
        </w:rPr>
        <w:lastRenderedPageBreak/>
        <w:t>Հավելված 5.1</w:t>
      </w:r>
    </w:p>
    <w:p w14:paraId="66D63B29" w14:textId="77777777" w:rsidR="003E2D06" w:rsidRPr="003E2D06" w:rsidRDefault="003E2D06" w:rsidP="003E2D06">
      <w:pPr>
        <w:spacing w:after="0" w:line="240" w:lineRule="auto"/>
        <w:ind w:firstLine="567"/>
        <w:jc w:val="right"/>
        <w:rPr>
          <w:rFonts w:ascii="GHEA Grapalat" w:eastAsia="Times New Roman" w:hAnsi="GHEA Grapalat" w:cs="Sylfaen"/>
          <w:b/>
          <w:sz w:val="20"/>
          <w:szCs w:val="20"/>
          <w:lang w:val="hy-AM"/>
        </w:rPr>
      </w:pPr>
      <w:bookmarkStart w:id="18" w:name="_Hlk68824353"/>
      <w:r w:rsidRPr="003E2D06">
        <w:rPr>
          <w:rFonts w:ascii="GHEA Grapalat" w:eastAsia="Times New Roman" w:hAnsi="GHEA Grapalat" w:cs="Sylfaen"/>
          <w:b/>
          <w:sz w:val="20"/>
          <w:szCs w:val="20"/>
          <w:lang w:val="hy-AM"/>
        </w:rPr>
        <w:t>«ԳՀԱՊՁԲ-15/15-2021-1-ԴԲԳԳԿ»  ծածկագրով</w:t>
      </w:r>
    </w:p>
    <w:p w14:paraId="43A874C7" w14:textId="77777777" w:rsidR="003E2D06" w:rsidRPr="003E2D06" w:rsidRDefault="003E2D06" w:rsidP="003E2D06">
      <w:pPr>
        <w:spacing w:after="0" w:line="240" w:lineRule="auto"/>
        <w:ind w:firstLine="567"/>
        <w:jc w:val="right"/>
        <w:rPr>
          <w:rFonts w:ascii="GHEA Grapalat" w:eastAsia="Times New Roman" w:hAnsi="GHEA Grapalat" w:cs="Sylfaen"/>
          <w:b/>
          <w:sz w:val="20"/>
          <w:szCs w:val="20"/>
          <w:lang w:val="hy-AM"/>
        </w:rPr>
      </w:pPr>
      <w:r w:rsidRPr="003E2D06">
        <w:rPr>
          <w:rFonts w:ascii="GHEA Grapalat" w:eastAsia="Times New Roman" w:hAnsi="GHEA Grapalat" w:cs="Sylfaen"/>
          <w:b/>
          <w:sz w:val="20"/>
          <w:szCs w:val="20"/>
          <w:lang w:val="hy-AM"/>
        </w:rPr>
        <w:t>Գնանշման հարցման հրավերի</w:t>
      </w:r>
    </w:p>
    <w:bookmarkEnd w:id="18"/>
    <w:p w14:paraId="3094CAD0" w14:textId="77777777" w:rsidR="003E2D06" w:rsidRPr="003E2D06" w:rsidRDefault="003E2D06" w:rsidP="003E2D06">
      <w:pPr>
        <w:spacing w:after="0" w:line="240" w:lineRule="auto"/>
        <w:jc w:val="center"/>
        <w:rPr>
          <w:rFonts w:ascii="GHEA Grapalat" w:eastAsia="Times New Roman" w:hAnsi="GHEA Grapalat" w:cs="GHEA Grapalat"/>
          <w:b/>
          <w:sz w:val="20"/>
          <w:szCs w:val="20"/>
          <w:lang w:val="hy-AM"/>
        </w:rPr>
      </w:pPr>
      <w:r w:rsidRPr="003E2D06">
        <w:rPr>
          <w:rFonts w:ascii="GHEA Grapalat" w:eastAsia="Times New Roman" w:hAnsi="GHEA Grapalat" w:cs="GHEA Grapalat"/>
          <w:b/>
          <w:sz w:val="18"/>
          <w:szCs w:val="18"/>
          <w:lang w:val="hy-AM"/>
        </w:rPr>
        <w:t xml:space="preserve">       </w:t>
      </w:r>
      <w:r w:rsidRPr="003E2D06">
        <w:rPr>
          <w:rFonts w:ascii="GHEA Grapalat" w:eastAsia="Times New Roman" w:hAnsi="GHEA Grapalat" w:cs="GHEA Grapalat"/>
          <w:b/>
          <w:sz w:val="20"/>
          <w:szCs w:val="20"/>
          <w:lang w:val="hy-AM"/>
        </w:rPr>
        <w:t xml:space="preserve">ՏՈւԺԱՆՔԻ ՄԱՍԻՆ ՀԱՄԱՁԱՅՆԱԳԻՐ </w:t>
      </w:r>
    </w:p>
    <w:p w14:paraId="57356334" w14:textId="77777777" w:rsidR="003E2D06" w:rsidRPr="003E2D06" w:rsidRDefault="003E2D06" w:rsidP="003E2D06">
      <w:pPr>
        <w:spacing w:after="0" w:line="240" w:lineRule="auto"/>
        <w:jc w:val="center"/>
        <w:rPr>
          <w:rFonts w:ascii="GHEA Grapalat" w:eastAsia="Times New Roman" w:hAnsi="GHEA Grapalat" w:cs="GHEA Grapalat"/>
          <w:b/>
          <w:sz w:val="20"/>
          <w:szCs w:val="20"/>
          <w:lang w:val="hy-AM"/>
        </w:rPr>
      </w:pPr>
      <w:r w:rsidRPr="003E2D06">
        <w:rPr>
          <w:rFonts w:ascii="GHEA Grapalat" w:eastAsia="Times New Roman" w:hAnsi="GHEA Grapalat" w:cs="GHEA Grapalat"/>
          <w:sz w:val="20"/>
          <w:szCs w:val="20"/>
          <w:lang w:val="hy-AM"/>
        </w:rPr>
        <w:t xml:space="preserve">  </w:t>
      </w:r>
      <w:r w:rsidRPr="003E2D06">
        <w:rPr>
          <w:rFonts w:ascii="GHEA Grapalat" w:eastAsia="Times New Roman" w:hAnsi="GHEA Grapalat" w:cs="GHEA Grapalat"/>
          <w:b/>
          <w:sz w:val="20"/>
          <w:szCs w:val="20"/>
          <w:lang w:val="hy-AM"/>
        </w:rPr>
        <w:t xml:space="preserve"> </w:t>
      </w:r>
      <w:r w:rsidRPr="003E2D06">
        <w:rPr>
          <w:rFonts w:ascii="GHEA Grapalat" w:eastAsia="Times New Roman" w:hAnsi="GHEA Grapalat" w:cs="GHEA Grapalat"/>
          <w:b/>
          <w:sz w:val="18"/>
          <w:szCs w:val="18"/>
          <w:lang w:val="hy-AM"/>
        </w:rPr>
        <w:t xml:space="preserve">         (պայմանագրի ապահովում)</w:t>
      </w:r>
    </w:p>
    <w:p w14:paraId="362BB355" w14:textId="77777777" w:rsidR="003E2D06" w:rsidRPr="003E2D06" w:rsidRDefault="003E2D06" w:rsidP="003E2D06">
      <w:pPr>
        <w:spacing w:after="0" w:line="240" w:lineRule="auto"/>
        <w:rPr>
          <w:rFonts w:ascii="GHEA Grapalat" w:eastAsia="Times New Roman" w:hAnsi="GHEA Grapalat" w:cs="GHEA Grapalat"/>
          <w:b/>
          <w:sz w:val="20"/>
          <w:szCs w:val="20"/>
          <w:lang w:val="hy-AM"/>
        </w:rPr>
      </w:pPr>
    </w:p>
    <w:p w14:paraId="458B9DDE" w14:textId="77777777" w:rsidR="003E2D06" w:rsidRPr="003E2D06" w:rsidRDefault="003E2D06" w:rsidP="003E2D06">
      <w:pPr>
        <w:spacing w:after="0" w:line="240" w:lineRule="auto"/>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lang w:val="hy-AM"/>
        </w:rPr>
        <w:t xml:space="preserve">     ք. Երևան</w:t>
      </w:r>
      <w:r w:rsidRPr="003E2D06">
        <w:rPr>
          <w:rFonts w:ascii="GHEA Grapalat" w:eastAsia="Times New Roman" w:hAnsi="GHEA Grapalat" w:cs="GHEA Grapalat"/>
          <w:sz w:val="20"/>
          <w:szCs w:val="20"/>
          <w:lang w:val="hy-AM"/>
        </w:rPr>
        <w:tab/>
      </w:r>
      <w:r w:rsidRPr="003E2D06">
        <w:rPr>
          <w:rFonts w:ascii="GHEA Grapalat" w:eastAsia="Times New Roman" w:hAnsi="GHEA Grapalat" w:cs="GHEA Grapalat"/>
          <w:sz w:val="20"/>
          <w:szCs w:val="20"/>
          <w:lang w:val="hy-AM"/>
        </w:rPr>
        <w:tab/>
      </w:r>
      <w:r w:rsidRPr="003E2D06">
        <w:rPr>
          <w:rFonts w:ascii="GHEA Grapalat" w:eastAsia="Times New Roman" w:hAnsi="GHEA Grapalat" w:cs="GHEA Grapalat"/>
          <w:sz w:val="20"/>
          <w:szCs w:val="20"/>
          <w:lang w:val="hy-AM"/>
        </w:rPr>
        <w:tab/>
      </w:r>
      <w:r w:rsidRPr="003E2D06">
        <w:rPr>
          <w:rFonts w:ascii="GHEA Grapalat" w:eastAsia="Times New Roman" w:hAnsi="GHEA Grapalat" w:cs="GHEA Grapalat"/>
          <w:sz w:val="20"/>
          <w:szCs w:val="20"/>
          <w:lang w:val="hy-AM"/>
        </w:rPr>
        <w:tab/>
      </w:r>
      <w:r w:rsidRPr="003E2D06">
        <w:rPr>
          <w:rFonts w:ascii="GHEA Grapalat" w:eastAsia="Times New Roman" w:hAnsi="GHEA Grapalat" w:cs="GHEA Grapalat"/>
          <w:sz w:val="20"/>
          <w:szCs w:val="20"/>
          <w:lang w:val="hy-AM"/>
        </w:rPr>
        <w:tab/>
      </w:r>
      <w:r w:rsidRPr="003E2D06">
        <w:rPr>
          <w:rFonts w:ascii="GHEA Grapalat" w:eastAsia="Times New Roman" w:hAnsi="GHEA Grapalat" w:cs="GHEA Grapalat"/>
          <w:sz w:val="20"/>
          <w:szCs w:val="20"/>
          <w:lang w:val="hy-AM"/>
        </w:rPr>
        <w:tab/>
        <w:t xml:space="preserve">            </w:t>
      </w:r>
      <w:r w:rsidRPr="003E2D06">
        <w:rPr>
          <w:rFonts w:ascii="GHEA Grapalat" w:eastAsia="Times New Roman" w:hAnsi="GHEA Grapalat" w:cs="Times New Roman"/>
          <w:sz w:val="20"/>
          <w:szCs w:val="20"/>
          <w:lang w:val="hy-AM"/>
        </w:rPr>
        <w:t>«</w:t>
      </w:r>
      <w:r w:rsidRPr="003E2D06">
        <w:rPr>
          <w:rFonts w:ascii="GHEA Grapalat" w:eastAsia="Times New Roman" w:hAnsi="GHEA Grapalat" w:cs="GHEA Grapalat"/>
          <w:sz w:val="20"/>
          <w:szCs w:val="20"/>
          <w:u w:val="single"/>
          <w:lang w:val="hy-AM"/>
        </w:rPr>
        <w:t xml:space="preserve">         </w:t>
      </w:r>
      <w:r w:rsidRPr="003E2D06">
        <w:rPr>
          <w:rFonts w:ascii="GHEA Grapalat" w:eastAsia="Times New Roman" w:hAnsi="GHEA Grapalat" w:cs="Times New Roman"/>
          <w:sz w:val="20"/>
          <w:szCs w:val="20"/>
          <w:lang w:val="hy-AM"/>
        </w:rPr>
        <w:t>»</w:t>
      </w:r>
      <w:r w:rsidRPr="003E2D06">
        <w:rPr>
          <w:rFonts w:ascii="GHEA Grapalat" w:eastAsia="Times New Roman" w:hAnsi="GHEA Grapalat" w:cs="GHEA Grapalat"/>
          <w:sz w:val="20"/>
          <w:szCs w:val="20"/>
          <w:u w:val="single"/>
          <w:lang w:val="hy-AM"/>
        </w:rPr>
        <w:t xml:space="preserve"> </w:t>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lang w:val="hy-AM"/>
        </w:rPr>
        <w:t xml:space="preserve"> 20   թ.**</w:t>
      </w:r>
    </w:p>
    <w:p w14:paraId="18342D42" w14:textId="77777777" w:rsidR="003E2D06" w:rsidRPr="003E2D06" w:rsidRDefault="003E2D06" w:rsidP="003E2D06">
      <w:pPr>
        <w:spacing w:after="0" w:line="240" w:lineRule="auto"/>
        <w:rPr>
          <w:rFonts w:ascii="GHEA Grapalat" w:eastAsia="Times New Roman" w:hAnsi="GHEA Grapalat" w:cs="GHEA Grapalat"/>
          <w:sz w:val="20"/>
          <w:szCs w:val="20"/>
          <w:lang w:val="hy-AM"/>
        </w:rPr>
      </w:pPr>
    </w:p>
    <w:p w14:paraId="24B90E20" w14:textId="77777777" w:rsidR="003E2D06" w:rsidRPr="003E2D06" w:rsidRDefault="003E2D06" w:rsidP="003E2D06">
      <w:pPr>
        <w:spacing w:after="0" w:line="240" w:lineRule="auto"/>
        <w:jc w:val="both"/>
        <w:rPr>
          <w:rFonts w:ascii="GHEA Grapalat" w:eastAsia="Times New Roman" w:hAnsi="GHEA Grapalat" w:cs="GHEA Grapalat"/>
          <w:sz w:val="20"/>
          <w:szCs w:val="20"/>
          <w:u w:val="single"/>
          <w:vertAlign w:val="subscript"/>
          <w:lang w:val="hy-AM"/>
        </w:rPr>
      </w:pPr>
      <w:r w:rsidRPr="003E2D06">
        <w:rPr>
          <w:rFonts w:ascii="GHEA Grapalat" w:eastAsia="Times New Roman" w:hAnsi="GHEA Grapalat" w:cs="GHEA Grapalat"/>
          <w:sz w:val="20"/>
          <w:szCs w:val="20"/>
          <w:u w:val="single"/>
          <w:vertAlign w:val="subscript"/>
          <w:lang w:val="hy-AM"/>
        </w:rPr>
        <w:tab/>
      </w:r>
      <w:r w:rsidRPr="003E2D06">
        <w:rPr>
          <w:rFonts w:ascii="GHEA Grapalat" w:eastAsia="Times New Roman" w:hAnsi="GHEA Grapalat" w:cs="GHEA Grapalat"/>
          <w:sz w:val="20"/>
          <w:szCs w:val="20"/>
          <w:u w:val="single"/>
          <w:vertAlign w:val="subscript"/>
          <w:lang w:val="hy-AM"/>
        </w:rPr>
        <w:tab/>
      </w:r>
      <w:r w:rsidRPr="003E2D06">
        <w:rPr>
          <w:rFonts w:ascii="GHEA Grapalat" w:eastAsia="Times New Roman" w:hAnsi="GHEA Grapalat" w:cs="GHEA Grapalat"/>
          <w:sz w:val="20"/>
          <w:szCs w:val="20"/>
          <w:u w:val="single"/>
          <w:vertAlign w:val="subscript"/>
          <w:lang w:val="hy-AM"/>
        </w:rPr>
        <w:tab/>
      </w:r>
      <w:r w:rsidRPr="003E2D06">
        <w:rPr>
          <w:rFonts w:ascii="GHEA Grapalat" w:eastAsia="Times New Roman" w:hAnsi="GHEA Grapalat" w:cs="GHEA Grapalat"/>
          <w:sz w:val="20"/>
          <w:szCs w:val="20"/>
          <w:vertAlign w:val="subscript"/>
          <w:lang w:val="hy-AM"/>
        </w:rPr>
        <w:t xml:space="preserve">, </w:t>
      </w:r>
      <w:r w:rsidRPr="003E2D06">
        <w:rPr>
          <w:rFonts w:ascii="GHEA Grapalat" w:eastAsia="Times New Roman" w:hAnsi="GHEA Grapalat" w:cs="GHEA Grapalat"/>
          <w:sz w:val="20"/>
          <w:szCs w:val="20"/>
          <w:lang w:val="hy-AM"/>
        </w:rPr>
        <w:t xml:space="preserve">ի դեմս Ընկերության տնօրեն </w:t>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p>
    <w:p w14:paraId="6A5FB099" w14:textId="77777777" w:rsidR="003E2D06" w:rsidRPr="003E2D06" w:rsidRDefault="003E2D06" w:rsidP="003E2D06">
      <w:pPr>
        <w:spacing w:after="0" w:line="240" w:lineRule="auto"/>
        <w:jc w:val="both"/>
        <w:rPr>
          <w:rFonts w:ascii="GHEA Grapalat" w:eastAsia="Times New Roman" w:hAnsi="GHEA Grapalat" w:cs="GHEA Grapalat"/>
          <w:sz w:val="20"/>
          <w:szCs w:val="20"/>
          <w:lang w:val="hy-AM"/>
        </w:rPr>
      </w:pPr>
      <w:r w:rsidRPr="003E2D06">
        <w:rPr>
          <w:rFonts w:ascii="GHEA Grapalat" w:eastAsia="Times New Roman" w:hAnsi="GHEA Grapalat" w:cs="Times New Roman"/>
          <w:sz w:val="20"/>
          <w:szCs w:val="20"/>
          <w:vertAlign w:val="superscript"/>
          <w:lang w:val="hy-AM"/>
        </w:rPr>
        <w:t xml:space="preserve">       Ընկերության անվանումը</w:t>
      </w:r>
      <w:r w:rsidRPr="003E2D06">
        <w:rPr>
          <w:rFonts w:ascii="GHEA Grapalat" w:eastAsia="Times New Roman" w:hAnsi="GHEA Grapalat" w:cs="GHEA Grapalat"/>
          <w:sz w:val="20"/>
          <w:szCs w:val="20"/>
          <w:vertAlign w:val="subscript"/>
          <w:lang w:val="hy-AM"/>
        </w:rPr>
        <w:tab/>
      </w:r>
      <w:r w:rsidRPr="003E2D06">
        <w:rPr>
          <w:rFonts w:ascii="GHEA Grapalat" w:eastAsia="Times New Roman" w:hAnsi="GHEA Grapalat" w:cs="GHEA Grapalat"/>
          <w:sz w:val="20"/>
          <w:szCs w:val="20"/>
          <w:vertAlign w:val="subscript"/>
          <w:lang w:val="hy-AM"/>
        </w:rPr>
        <w:tab/>
      </w:r>
      <w:r w:rsidRPr="003E2D06">
        <w:rPr>
          <w:rFonts w:ascii="GHEA Grapalat" w:eastAsia="Times New Roman" w:hAnsi="GHEA Grapalat" w:cs="GHEA Grapalat"/>
          <w:sz w:val="20"/>
          <w:szCs w:val="20"/>
          <w:vertAlign w:val="subscript"/>
          <w:lang w:val="hy-AM"/>
        </w:rPr>
        <w:tab/>
      </w:r>
      <w:r w:rsidRPr="003E2D06">
        <w:rPr>
          <w:rFonts w:ascii="GHEA Grapalat" w:eastAsia="Times New Roman" w:hAnsi="GHEA Grapalat" w:cs="GHEA Grapalat"/>
          <w:sz w:val="20"/>
          <w:szCs w:val="20"/>
          <w:vertAlign w:val="subscript"/>
          <w:lang w:val="hy-AM"/>
        </w:rPr>
        <w:tab/>
      </w:r>
      <w:r w:rsidRPr="003E2D06">
        <w:rPr>
          <w:rFonts w:ascii="GHEA Grapalat" w:eastAsia="Times New Roman" w:hAnsi="GHEA Grapalat" w:cs="GHEA Grapalat"/>
          <w:sz w:val="20"/>
          <w:szCs w:val="20"/>
          <w:vertAlign w:val="subscript"/>
          <w:lang w:val="hy-AM"/>
        </w:rPr>
        <w:tab/>
        <w:t xml:space="preserve">    </w:t>
      </w:r>
      <w:r w:rsidRPr="003E2D06">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3E2D06">
        <w:rPr>
          <w:rFonts w:ascii="GHEA Grapalat" w:eastAsia="Times New Roman" w:hAnsi="GHEA Grapalat" w:cs="GHEA Grapalat"/>
          <w:sz w:val="20"/>
          <w:szCs w:val="20"/>
          <w:vertAlign w:val="subscript"/>
          <w:lang w:val="hy-AM"/>
        </w:rPr>
        <w:t xml:space="preserve">, </w:t>
      </w:r>
      <w:r w:rsidRPr="003E2D06">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406C8A7" w14:textId="77777777" w:rsidR="003E2D06" w:rsidRPr="003E2D06" w:rsidRDefault="003E2D06" w:rsidP="003E2D06">
      <w:pPr>
        <w:spacing w:after="0" w:line="240" w:lineRule="auto"/>
        <w:ind w:firstLine="708"/>
        <w:jc w:val="both"/>
        <w:rPr>
          <w:rFonts w:ascii="GHEA Grapalat" w:eastAsia="Times New Roman" w:hAnsi="GHEA Grapalat" w:cs="GHEA Grapalat"/>
          <w:sz w:val="20"/>
          <w:szCs w:val="20"/>
          <w:lang w:val="hy-AM"/>
        </w:rPr>
      </w:pPr>
    </w:p>
    <w:p w14:paraId="434C9E29" w14:textId="77777777" w:rsidR="003E2D06" w:rsidRPr="003E2D06" w:rsidRDefault="003E2D06" w:rsidP="003E2D06">
      <w:pPr>
        <w:spacing w:after="0" w:line="240" w:lineRule="auto"/>
        <w:ind w:left="360"/>
        <w:jc w:val="center"/>
        <w:rPr>
          <w:rFonts w:ascii="GHEA Grapalat" w:eastAsia="Times New Roman" w:hAnsi="GHEA Grapalat" w:cs="GHEA Grapalat"/>
          <w:b/>
          <w:bCs/>
          <w:sz w:val="20"/>
          <w:szCs w:val="20"/>
          <w:lang w:val="pt-BR"/>
        </w:rPr>
      </w:pPr>
      <w:r w:rsidRPr="003E2D06">
        <w:rPr>
          <w:rFonts w:ascii="GHEA Grapalat" w:eastAsia="Times New Roman" w:hAnsi="GHEA Grapalat" w:cs="GHEA Grapalat"/>
          <w:b/>
          <w:sz w:val="20"/>
          <w:szCs w:val="20"/>
          <w:lang w:val="hy-AM"/>
        </w:rPr>
        <w:t>1. Համաձայնության առարկան</w:t>
      </w:r>
    </w:p>
    <w:p w14:paraId="6D5C6F85" w14:textId="77777777" w:rsidR="003E2D06" w:rsidRPr="003E2D06" w:rsidRDefault="003E2D06" w:rsidP="003E2D06">
      <w:pPr>
        <w:spacing w:after="0" w:line="240" w:lineRule="auto"/>
        <w:jc w:val="both"/>
        <w:rPr>
          <w:rFonts w:ascii="GHEA Grapalat" w:eastAsia="Times New Roman" w:hAnsi="GHEA Grapalat" w:cs="GHEA Grapalat"/>
          <w:b/>
          <w:bCs/>
          <w:sz w:val="20"/>
          <w:szCs w:val="20"/>
          <w:lang w:val="pt-BR"/>
        </w:rPr>
      </w:pPr>
      <w:r w:rsidRPr="003E2D06">
        <w:rPr>
          <w:rFonts w:ascii="GHEA Grapalat" w:eastAsia="Times New Roman" w:hAnsi="GHEA Grapalat" w:cs="GHEA Grapalat"/>
          <w:sz w:val="20"/>
          <w:szCs w:val="20"/>
          <w:lang w:val="pt-BR"/>
        </w:rPr>
        <w:tab/>
      </w:r>
      <w:r w:rsidRPr="003E2D06">
        <w:rPr>
          <w:rFonts w:ascii="GHEA Grapalat" w:eastAsia="Times New Roman" w:hAnsi="GHEA Grapalat" w:cs="GHEA Grapalat"/>
          <w:sz w:val="20"/>
          <w:szCs w:val="20"/>
          <w:lang w:val="pt-BR"/>
        </w:rPr>
        <w:tab/>
        <w:t xml:space="preserve">                               </w:t>
      </w:r>
    </w:p>
    <w:p w14:paraId="0E2F3F59" w14:textId="77777777" w:rsidR="003E2D06" w:rsidRPr="003E2D06" w:rsidRDefault="003E2D06" w:rsidP="003E2D06">
      <w:pPr>
        <w:spacing w:after="0" w:line="240" w:lineRule="auto"/>
        <w:ind w:left="426"/>
        <w:jc w:val="both"/>
        <w:rPr>
          <w:rFonts w:ascii="GHEA Grapalat" w:eastAsia="Times New Roman" w:hAnsi="GHEA Grapalat" w:cs="GHEA Grapalat"/>
          <w:sz w:val="20"/>
          <w:szCs w:val="20"/>
          <w:lang w:val="pt-BR"/>
        </w:rPr>
      </w:pPr>
      <w:r w:rsidRPr="003E2D06">
        <w:rPr>
          <w:rFonts w:ascii="GHEA Grapalat" w:eastAsia="Times New Roman" w:hAnsi="GHEA Grapalat" w:cs="GHEA Grapalat"/>
          <w:sz w:val="20"/>
          <w:szCs w:val="20"/>
          <w:lang w:val="pt-BR"/>
        </w:rPr>
        <w:t xml:space="preserve">1.1 </w:t>
      </w:r>
      <w:r w:rsidRPr="003E2D06">
        <w:rPr>
          <w:rFonts w:ascii="GHEA Grapalat" w:eastAsia="Times New Roman" w:hAnsi="GHEA Grapalat" w:cs="GHEA Grapalat"/>
          <w:b/>
          <w:sz w:val="20"/>
          <w:szCs w:val="20"/>
          <w:lang w:val="hy-AM"/>
        </w:rPr>
        <w:t>ՀՀ ԱՆ «Դատաբժշկական Գիտագործնական Կենտրոն» ՊՈԱԿ-ի</w:t>
      </w:r>
      <w:r w:rsidRPr="003E2D06">
        <w:rPr>
          <w:rFonts w:ascii="GHEA Grapalat" w:eastAsia="Times New Roman" w:hAnsi="GHEA Grapalat" w:cs="GHEA Grapalat"/>
          <w:sz w:val="20"/>
          <w:szCs w:val="20"/>
          <w:lang w:val="hy-AM"/>
        </w:rPr>
        <w:t xml:space="preserve"> </w:t>
      </w:r>
      <w:r w:rsidRPr="003E2D06">
        <w:rPr>
          <w:rFonts w:ascii="GHEA Grapalat" w:eastAsia="Times New Roman" w:hAnsi="GHEA Grapalat" w:cs="GHEA Grapalat"/>
          <w:sz w:val="20"/>
          <w:szCs w:val="20"/>
          <w:lang w:val="pt-BR"/>
        </w:rPr>
        <w:t>(այսուհետ` Պատվիրատու) կողմից կազմակերպված`</w:t>
      </w:r>
      <w:r w:rsidRPr="003E2D06">
        <w:rPr>
          <w:rFonts w:ascii="GHEA Grapalat" w:eastAsia="Times New Roman" w:hAnsi="GHEA Grapalat" w:cs="GHEA Grapalat"/>
          <w:sz w:val="20"/>
          <w:szCs w:val="20"/>
          <w:lang w:val="hy-AM"/>
        </w:rPr>
        <w:t xml:space="preserve"> </w:t>
      </w:r>
      <w:r w:rsidRPr="003E2D06">
        <w:rPr>
          <w:rFonts w:ascii="GHEA Grapalat" w:eastAsia="Times New Roman" w:hAnsi="GHEA Grapalat" w:cs="Times New Roman"/>
          <w:sz w:val="20"/>
          <w:szCs w:val="20"/>
          <w:lang w:val="hy-AM"/>
        </w:rPr>
        <w:t>«</w:t>
      </w:r>
      <w:r w:rsidRPr="003E2D06">
        <w:rPr>
          <w:rFonts w:ascii="GHEA Grapalat" w:eastAsia="Times New Roman" w:hAnsi="GHEA Grapalat" w:cs="Sylfaen"/>
          <w:b/>
          <w:sz w:val="20"/>
          <w:szCs w:val="20"/>
          <w:lang w:val="hy-AM"/>
        </w:rPr>
        <w:t>ԳՀԱՊՁԲ-15/15-2020-1-ԴԲԳԳԿ</w:t>
      </w:r>
      <w:r w:rsidRPr="003E2D06">
        <w:rPr>
          <w:rFonts w:ascii="GHEA Grapalat" w:eastAsia="Times New Roman" w:hAnsi="GHEA Grapalat" w:cs="Times New Roman"/>
          <w:sz w:val="20"/>
          <w:szCs w:val="20"/>
          <w:lang w:val="hy-AM"/>
        </w:rPr>
        <w:t>»</w:t>
      </w:r>
      <w:r w:rsidRPr="003E2D06">
        <w:rPr>
          <w:rFonts w:ascii="GHEA Grapalat" w:eastAsia="Times New Roman" w:hAnsi="GHEA Grapalat" w:cs="GHEA Grapalat"/>
          <w:sz w:val="20"/>
          <w:szCs w:val="20"/>
          <w:lang w:val="pt-BR"/>
        </w:rPr>
        <w:t xml:space="preserve"> ծածկագրով գնման ընթացակարգին:</w:t>
      </w:r>
    </w:p>
    <w:p w14:paraId="459E00E3" w14:textId="77777777" w:rsidR="003E2D06" w:rsidRPr="003E2D06" w:rsidRDefault="003E2D06" w:rsidP="003E2D06">
      <w:pPr>
        <w:spacing w:after="0" w:line="240" w:lineRule="auto"/>
        <w:ind w:left="426"/>
        <w:jc w:val="both"/>
        <w:rPr>
          <w:rFonts w:ascii="GHEA Grapalat" w:eastAsia="Times New Roman" w:hAnsi="GHEA Grapalat" w:cs="GHEA Grapalat"/>
          <w:color w:val="5B9BD5"/>
          <w:sz w:val="20"/>
          <w:szCs w:val="20"/>
          <w:lang w:val="hy-AM"/>
        </w:rPr>
      </w:pPr>
      <w:r w:rsidRPr="003E2D06">
        <w:rPr>
          <w:rFonts w:ascii="GHEA Grapalat" w:eastAsia="Times New Roman"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994F036" w14:textId="77777777" w:rsidR="003E2D06" w:rsidRPr="003E2D06" w:rsidRDefault="003E2D06" w:rsidP="003E2D06">
      <w:pPr>
        <w:spacing w:after="0" w:line="240" w:lineRule="auto"/>
        <w:ind w:firstLine="426"/>
        <w:jc w:val="both"/>
        <w:rPr>
          <w:rFonts w:ascii="GHEA Grapalat" w:eastAsia="Times New Roman" w:hAnsi="GHEA Grapalat" w:cs="GHEA Grapalat"/>
          <w:color w:val="000000"/>
          <w:sz w:val="20"/>
          <w:szCs w:val="20"/>
          <w:lang w:val="pt-BR"/>
        </w:rPr>
      </w:pPr>
      <w:r w:rsidRPr="003E2D06">
        <w:rPr>
          <w:rFonts w:ascii="GHEA Grapalat" w:eastAsia="Times New Roman" w:hAnsi="GHEA Grapalat" w:cs="GHEA Grapalat"/>
          <w:color w:val="000000"/>
          <w:sz w:val="20"/>
          <w:szCs w:val="20"/>
          <w:lang w:val="pt-BR"/>
        </w:rPr>
        <w:t>1.3 Ընկերությունը</w:t>
      </w:r>
      <w:r w:rsidRPr="003E2D06">
        <w:rPr>
          <w:rFonts w:ascii="GHEA Grapalat" w:eastAsia="Times New Roman" w:hAnsi="GHEA Grapalat" w:cs="GHEA Grapalat"/>
          <w:color w:val="000000"/>
          <w:sz w:val="20"/>
          <w:szCs w:val="20"/>
          <w:lang w:val="hy-AM"/>
        </w:rPr>
        <w:t xml:space="preserve"> սույն </w:t>
      </w:r>
      <w:r w:rsidRPr="003E2D06">
        <w:rPr>
          <w:rFonts w:ascii="GHEA Grapalat" w:eastAsia="Times New Roman" w:hAnsi="GHEA Grapalat" w:cs="GHEA Grapalat"/>
          <w:color w:val="000000"/>
          <w:sz w:val="20"/>
          <w:szCs w:val="20"/>
          <w:lang w:val="pt-BR"/>
        </w:rPr>
        <w:t>տուժանքի համաձայնագ</w:t>
      </w:r>
      <w:r w:rsidRPr="003E2D06">
        <w:rPr>
          <w:rFonts w:ascii="GHEA Grapalat" w:eastAsia="Times New Roman" w:hAnsi="GHEA Grapalat" w:cs="GHEA Grapalat"/>
          <w:color w:val="000000"/>
          <w:sz w:val="20"/>
          <w:szCs w:val="20"/>
          <w:lang w:val="hy-AM"/>
        </w:rPr>
        <w:t>ր</w:t>
      </w:r>
      <w:r w:rsidRPr="003E2D06">
        <w:rPr>
          <w:rFonts w:ascii="GHEA Grapalat" w:eastAsia="Times New Roman" w:hAnsi="GHEA Grapalat" w:cs="GHEA Grapalat"/>
          <w:color w:val="000000"/>
          <w:sz w:val="20"/>
          <w:szCs w:val="20"/>
          <w:lang w:val="pt-BR"/>
        </w:rPr>
        <w:t>ի</w:t>
      </w:r>
      <w:r w:rsidRPr="003E2D06">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1D02919" w14:textId="77777777" w:rsidR="003E2D06" w:rsidRPr="003E2D06" w:rsidRDefault="003E2D06" w:rsidP="003E2D06">
      <w:pPr>
        <w:spacing w:after="0" w:line="240" w:lineRule="auto"/>
        <w:ind w:firstLine="426"/>
        <w:jc w:val="both"/>
        <w:rPr>
          <w:rFonts w:ascii="GHEA Grapalat" w:eastAsia="Times New Roman" w:hAnsi="GHEA Grapalat" w:cs="GHEA Grapalat"/>
          <w:color w:val="000000"/>
          <w:sz w:val="20"/>
          <w:szCs w:val="20"/>
          <w:lang w:val="hy-AM"/>
        </w:rPr>
      </w:pPr>
      <w:r w:rsidRPr="003E2D06">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C589FB" w14:textId="77777777" w:rsidR="003E2D06" w:rsidRPr="003E2D06" w:rsidRDefault="003E2D06" w:rsidP="003E2D06">
      <w:pPr>
        <w:spacing w:after="0" w:line="240" w:lineRule="auto"/>
        <w:ind w:firstLine="426"/>
        <w:jc w:val="both"/>
        <w:rPr>
          <w:rFonts w:ascii="GHEA Grapalat" w:eastAsia="Times New Roman" w:hAnsi="GHEA Grapalat" w:cs="GHEA Grapalat"/>
          <w:color w:val="000000"/>
          <w:sz w:val="20"/>
          <w:szCs w:val="20"/>
          <w:lang w:val="hy-AM"/>
        </w:rPr>
      </w:pPr>
      <w:r w:rsidRPr="003E2D06">
        <w:rPr>
          <w:rFonts w:ascii="GHEA Grapalat" w:eastAsia="Times New Roman"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3E2D06">
        <w:rPr>
          <w:rFonts w:ascii="GHEA Grapalat" w:eastAsia="Times New Roman" w:hAnsi="GHEA Grapalat" w:cs="GHEA Grapalat"/>
          <w:color w:val="000000"/>
          <w:sz w:val="20"/>
          <w:szCs w:val="20"/>
          <w:lang w:val="pt-BR"/>
        </w:rPr>
        <w:t>Ընկերության</w:t>
      </w:r>
      <w:r w:rsidRPr="003E2D06">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14:paraId="5A4B6395" w14:textId="77777777" w:rsidR="003E2D06" w:rsidRPr="003E2D06" w:rsidRDefault="003E2D06" w:rsidP="003E2D06">
      <w:pPr>
        <w:spacing w:after="0" w:line="240" w:lineRule="auto"/>
        <w:ind w:firstLine="426"/>
        <w:jc w:val="both"/>
        <w:rPr>
          <w:rFonts w:ascii="GHEA Grapalat" w:eastAsia="Times New Roman" w:hAnsi="GHEA Grapalat" w:cs="GHEA Grapalat"/>
          <w:color w:val="000000"/>
          <w:sz w:val="20"/>
          <w:szCs w:val="20"/>
          <w:lang w:val="hy-AM"/>
        </w:rPr>
      </w:pPr>
      <w:r w:rsidRPr="003E2D06">
        <w:rPr>
          <w:rFonts w:ascii="GHEA Grapalat" w:eastAsia="Times New Roman" w:hAnsi="GHEA Grapalat" w:cs="GHEA Grapalat"/>
          <w:color w:val="000000"/>
          <w:sz w:val="20"/>
          <w:szCs w:val="20"/>
          <w:lang w:val="hy-AM"/>
        </w:rPr>
        <w:t xml:space="preserve">գ)  </w:t>
      </w:r>
      <w:r w:rsidRPr="003E2D06">
        <w:rPr>
          <w:rFonts w:ascii="GHEA Grapalat" w:eastAsia="Times New Roman" w:hAnsi="GHEA Grapalat" w:cs="GHEA Grapalat"/>
          <w:color w:val="000000"/>
          <w:sz w:val="20"/>
          <w:szCs w:val="20"/>
          <w:lang w:val="pt-BR"/>
        </w:rPr>
        <w:t>Ընկերությունը</w:t>
      </w:r>
      <w:r w:rsidRPr="003E2D06">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9383F92" w14:textId="77777777" w:rsidR="003E2D06" w:rsidRPr="003E2D06" w:rsidRDefault="003E2D06" w:rsidP="003E2D06">
      <w:pPr>
        <w:spacing w:after="0" w:line="240" w:lineRule="auto"/>
        <w:ind w:left="426"/>
        <w:jc w:val="both"/>
        <w:rPr>
          <w:rFonts w:ascii="GHEA Grapalat" w:eastAsia="Times New Roman" w:hAnsi="GHEA Grapalat" w:cs="GHEA Grapalat"/>
          <w:color w:val="000000"/>
          <w:sz w:val="20"/>
          <w:szCs w:val="20"/>
          <w:lang w:val="hy-AM"/>
        </w:rPr>
      </w:pPr>
      <w:r w:rsidRPr="003E2D06">
        <w:rPr>
          <w:rFonts w:ascii="GHEA Grapalat" w:eastAsia="Times New Roman" w:hAnsi="GHEA Grapalat" w:cs="GHEA Grapalat"/>
          <w:color w:val="000000"/>
          <w:sz w:val="20"/>
          <w:szCs w:val="20"/>
          <w:lang w:val="hy-AM"/>
        </w:rPr>
        <w:t xml:space="preserve">դ) </w:t>
      </w:r>
      <w:r w:rsidRPr="003E2D06">
        <w:rPr>
          <w:rFonts w:ascii="GHEA Grapalat" w:eastAsia="Times New Roman" w:hAnsi="GHEA Grapalat" w:cs="GHEA Grapalat"/>
          <w:color w:val="000000"/>
          <w:sz w:val="20"/>
          <w:szCs w:val="20"/>
          <w:lang w:val="pt-BR"/>
        </w:rPr>
        <w:t>Ընկերությունը</w:t>
      </w:r>
      <w:r w:rsidRPr="003E2D06">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14:paraId="1DEB81DB" w14:textId="77777777" w:rsidR="003E2D06" w:rsidRPr="003E2D06" w:rsidRDefault="003E2D06" w:rsidP="003E2D06">
      <w:pPr>
        <w:spacing w:after="0" w:line="240" w:lineRule="auto"/>
        <w:ind w:firstLine="426"/>
        <w:jc w:val="both"/>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EE182C7" w14:textId="77777777" w:rsidR="003E2D06" w:rsidRPr="003E2D06" w:rsidRDefault="003E2D06" w:rsidP="003E2D06">
      <w:pPr>
        <w:numPr>
          <w:ilvl w:val="1"/>
          <w:numId w:val="25"/>
        </w:numPr>
        <w:spacing w:after="0" w:line="240" w:lineRule="auto"/>
        <w:ind w:firstLine="426"/>
        <w:jc w:val="both"/>
        <w:rPr>
          <w:rFonts w:ascii="GHEA Grapalat" w:eastAsia="Times New Roman" w:hAnsi="GHEA Grapalat" w:cs="GHEA Grapalat"/>
          <w:sz w:val="20"/>
          <w:szCs w:val="20"/>
          <w:lang w:val="pt-BR"/>
        </w:rPr>
      </w:pPr>
      <w:r w:rsidRPr="003E2D06">
        <w:rPr>
          <w:rFonts w:ascii="GHEA Grapalat" w:eastAsia="Times New Roman"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3E2D06">
        <w:rPr>
          <w:rFonts w:ascii="GHEA Grapalat" w:eastAsia="Times New Roman" w:hAnsi="GHEA Grapalat" w:cs="GHEA Grapalat"/>
          <w:sz w:val="20"/>
          <w:szCs w:val="20"/>
          <w:lang w:val="hy-AM"/>
        </w:rPr>
        <w:t xml:space="preserve">Պահանջագիրը բնօրինակներով </w:t>
      </w:r>
      <w:r w:rsidRPr="003E2D06">
        <w:rPr>
          <w:rFonts w:ascii="GHEA Grapalat" w:eastAsia="Times New Roman" w:hAnsi="GHEA Grapalat" w:cs="GHEA Grapalat"/>
          <w:sz w:val="20"/>
          <w:szCs w:val="20"/>
          <w:lang w:val="pt-BR"/>
        </w:rPr>
        <w:t xml:space="preserve">ներկայացնում է </w:t>
      </w:r>
      <w:r w:rsidRPr="003E2D06">
        <w:rPr>
          <w:rFonts w:ascii="GHEA Grapalat" w:eastAsia="Times New Roman" w:hAnsi="GHEA Grapalat" w:cs="GHEA Grapalat"/>
          <w:sz w:val="20"/>
          <w:szCs w:val="20"/>
          <w:lang w:val="hy-AM"/>
        </w:rPr>
        <w:t>Վճարող Բանկին</w:t>
      </w:r>
      <w:r w:rsidRPr="003E2D06">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3E2D06">
        <w:rPr>
          <w:rFonts w:ascii="GHEA Grapalat" w:eastAsia="Times New Roman" w:hAnsi="GHEA Grapalat" w:cs="GHEA Grapalat"/>
          <w:sz w:val="20"/>
          <w:szCs w:val="20"/>
          <w:lang w:val="hy-AM"/>
        </w:rPr>
        <w:t>Պահանջագիրը</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էլեկտրոնային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թվային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ստորագրությամբ</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հաստատված</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լինելու</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դեպքում</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դրանք</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Վճարող</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Բանկին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են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ներկայացվում</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էլեկտրոնային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կրիչներով</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ինչպես</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նաև</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դրանցից</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արտատպված</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թղթային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տարբերակներով</w:t>
      </w:r>
      <w:r w:rsidRPr="003E2D06">
        <w:rPr>
          <w:rFonts w:ascii="GHEA Grapalat" w:eastAsia="Times New Roman" w:hAnsi="GHEA Grapalat" w:cs="GHEA Grapalat"/>
          <w:sz w:val="20"/>
          <w:szCs w:val="20"/>
          <w:lang w:val="pt-BR"/>
        </w:rPr>
        <w:t>:</w:t>
      </w:r>
    </w:p>
    <w:p w14:paraId="5C62EC6D" w14:textId="77777777" w:rsidR="003E2D06" w:rsidRPr="003E2D06" w:rsidRDefault="003E2D06" w:rsidP="003E2D06">
      <w:pPr>
        <w:numPr>
          <w:ilvl w:val="1"/>
          <w:numId w:val="25"/>
        </w:numPr>
        <w:spacing w:after="0" w:line="240" w:lineRule="auto"/>
        <w:ind w:firstLine="426"/>
        <w:jc w:val="both"/>
        <w:rPr>
          <w:rFonts w:ascii="GHEA Grapalat" w:eastAsia="Times New Roman" w:hAnsi="GHEA Grapalat" w:cs="GHEA Grapalat"/>
          <w:color w:val="000000"/>
          <w:sz w:val="20"/>
          <w:szCs w:val="20"/>
          <w:lang w:val="hy-AM"/>
        </w:rPr>
      </w:pPr>
      <w:r w:rsidRPr="003E2D06">
        <w:rPr>
          <w:rFonts w:ascii="GHEA Grapalat" w:eastAsia="Times New Roman" w:hAnsi="GHEA Grapalat" w:cs="GHEA Grapalat"/>
          <w:color w:val="000000"/>
          <w:sz w:val="20"/>
          <w:szCs w:val="20"/>
          <w:lang w:val="hy-AM"/>
        </w:rPr>
        <w:t xml:space="preserve"> Պատվիրատուն Վճարող բանկին կարող է ներկայացնել այլ լրացուցիչ փաստաթղթեր:</w:t>
      </w:r>
    </w:p>
    <w:p w14:paraId="5A14ED3C" w14:textId="77777777" w:rsidR="003E2D06" w:rsidRPr="003E2D06" w:rsidRDefault="003E2D06" w:rsidP="003E2D06">
      <w:pPr>
        <w:numPr>
          <w:ilvl w:val="1"/>
          <w:numId w:val="25"/>
        </w:numPr>
        <w:spacing w:after="0" w:line="240" w:lineRule="auto"/>
        <w:ind w:firstLine="426"/>
        <w:jc w:val="both"/>
        <w:rPr>
          <w:rFonts w:ascii="GHEA Grapalat" w:eastAsia="Times New Roman" w:hAnsi="GHEA Grapalat" w:cs="GHEA Grapalat"/>
          <w:sz w:val="20"/>
          <w:szCs w:val="20"/>
          <w:lang w:val="pt-BR"/>
        </w:rPr>
      </w:pPr>
      <w:r w:rsidRPr="003E2D06">
        <w:rPr>
          <w:rFonts w:ascii="GHEA Grapalat" w:eastAsia="Times New Roman" w:hAnsi="GHEA Grapalat" w:cs="GHEA Grapalat"/>
          <w:sz w:val="20"/>
          <w:szCs w:val="20"/>
          <w:lang w:val="hy-AM"/>
        </w:rPr>
        <w:t>Վճարող Բանկի կողմից Պ</w:t>
      </w:r>
      <w:r w:rsidRPr="003E2D06">
        <w:rPr>
          <w:rFonts w:ascii="GHEA Grapalat" w:eastAsia="Times New Roman" w:hAnsi="GHEA Grapalat" w:cs="GHEA Grapalat"/>
          <w:sz w:val="20"/>
          <w:szCs w:val="20"/>
          <w:lang w:val="pt-BR"/>
        </w:rPr>
        <w:t xml:space="preserve">ահանջագրում նշված գումարի վճարման հետևանքով </w:t>
      </w:r>
      <w:r w:rsidRPr="003E2D06">
        <w:rPr>
          <w:rFonts w:ascii="GHEA Grapalat" w:eastAsia="Times New Roman" w:hAnsi="GHEA Grapalat" w:cs="GHEA Grapalat"/>
          <w:sz w:val="20"/>
          <w:szCs w:val="20"/>
          <w:lang w:val="hy-AM"/>
        </w:rPr>
        <w:t xml:space="preserve">Ընկերության </w:t>
      </w:r>
      <w:r w:rsidRPr="003E2D06">
        <w:rPr>
          <w:rFonts w:ascii="GHEA Grapalat" w:eastAsia="Times New Roman" w:hAnsi="GHEA Grapalat" w:cs="GHEA Grapalat"/>
          <w:sz w:val="20"/>
          <w:szCs w:val="20"/>
          <w:lang w:val="pt-BR"/>
        </w:rPr>
        <w:t xml:space="preserve">առաջացած ռիսկերի (Ընկերության կրած վնասների) </w:t>
      </w:r>
      <w:r w:rsidRPr="003E2D06">
        <w:rPr>
          <w:rFonts w:ascii="GHEA Grapalat" w:eastAsia="Times New Roman" w:hAnsi="GHEA Grapalat" w:cs="GHEA Grapalat"/>
          <w:sz w:val="20"/>
          <w:szCs w:val="20"/>
          <w:lang w:val="hy-AM"/>
        </w:rPr>
        <w:t xml:space="preserve">և բացասական հետևանքների </w:t>
      </w:r>
      <w:r w:rsidRPr="003E2D06">
        <w:rPr>
          <w:rFonts w:ascii="GHEA Grapalat" w:eastAsia="Times New Roman" w:hAnsi="GHEA Grapalat" w:cs="GHEA Grapalat"/>
          <w:sz w:val="20"/>
          <w:szCs w:val="20"/>
          <w:lang w:val="pt-BR"/>
        </w:rPr>
        <w:t>համար Բանկը</w:t>
      </w:r>
      <w:r w:rsidRPr="003E2D06">
        <w:rPr>
          <w:rFonts w:ascii="GHEA Grapalat" w:eastAsia="Times New Roman" w:hAnsi="GHEA Grapalat" w:cs="GHEA Grapalat"/>
          <w:sz w:val="20"/>
          <w:szCs w:val="20"/>
          <w:lang w:val="hy-AM"/>
        </w:rPr>
        <w:t xml:space="preserve"> որևէ</w:t>
      </w:r>
      <w:r w:rsidRPr="003E2D06">
        <w:rPr>
          <w:rFonts w:ascii="GHEA Grapalat" w:eastAsia="Times New Roman" w:hAnsi="GHEA Grapalat" w:cs="GHEA Grapalat"/>
          <w:sz w:val="20"/>
          <w:szCs w:val="20"/>
          <w:lang w:val="pt-BR"/>
        </w:rPr>
        <w:t xml:space="preserve"> պատասխանատվություն չի կրում</w:t>
      </w:r>
      <w:r w:rsidRPr="003E2D06">
        <w:rPr>
          <w:rFonts w:ascii="GHEA Grapalat" w:eastAsia="Times New Roman" w:hAnsi="GHEA Grapalat" w:cs="GHEA Grapalat"/>
          <w:sz w:val="20"/>
          <w:szCs w:val="20"/>
          <w:lang w:val="hy-AM"/>
        </w:rPr>
        <w:t>:</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14:paraId="6FDDF641" w14:textId="77777777" w:rsidR="003E2D06" w:rsidRPr="003E2D06" w:rsidRDefault="003E2D06" w:rsidP="003E2D06">
      <w:pPr>
        <w:numPr>
          <w:ilvl w:val="1"/>
          <w:numId w:val="25"/>
        </w:numPr>
        <w:spacing w:after="0" w:line="240" w:lineRule="auto"/>
        <w:ind w:firstLine="426"/>
        <w:jc w:val="both"/>
        <w:rPr>
          <w:rFonts w:ascii="GHEA Grapalat" w:eastAsia="Times New Roman" w:hAnsi="GHEA Grapalat" w:cs="GHEA Grapalat"/>
          <w:sz w:val="20"/>
          <w:szCs w:val="20"/>
          <w:lang w:val="pt-BR"/>
        </w:rPr>
      </w:pPr>
      <w:r w:rsidRPr="003E2D06">
        <w:rPr>
          <w:rFonts w:ascii="GHEA Grapalat" w:eastAsia="Times New Roman" w:hAnsi="GHEA Grapalat" w:cs="GHEA Grapalat"/>
          <w:sz w:val="20"/>
          <w:szCs w:val="20"/>
          <w:lang w:val="hy-AM"/>
        </w:rPr>
        <w:t>Այն դեպքում</w:t>
      </w:r>
      <w:r w:rsidRPr="003E2D06">
        <w:rPr>
          <w:rFonts w:ascii="GHEA Grapalat" w:eastAsia="Times New Roman" w:hAnsi="GHEA Grapalat" w:cs="GHEA Grapalat"/>
          <w:sz w:val="20"/>
          <w:szCs w:val="20"/>
          <w:lang w:val="pt-BR"/>
        </w:rPr>
        <w:t>,</w:t>
      </w:r>
      <w:r w:rsidRPr="003E2D06">
        <w:rPr>
          <w:rFonts w:ascii="GHEA Grapalat" w:eastAsia="Times New Roman" w:hAnsi="GHEA Grapalat" w:cs="GHEA Grapalat"/>
          <w:sz w:val="20"/>
          <w:szCs w:val="20"/>
          <w:lang w:val="hy-AM"/>
        </w:rPr>
        <w:t xml:space="preserve"> երբ Ընկերության հաշվի միջոցները չեն բավարարում</w:t>
      </w:r>
      <w:r w:rsidRPr="003E2D06">
        <w:rPr>
          <w:rFonts w:ascii="GHEA Grapalat" w:eastAsia="Times New Roman" w:hAnsi="GHEA Grapalat" w:cs="GHEA Grapalat"/>
          <w:sz w:val="20"/>
          <w:szCs w:val="20"/>
        </w:rPr>
        <w:t>՝</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Վճարող</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բանկը</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վճարման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պահանջագիրը</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ստանալուց</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հետո՝</w:t>
      </w:r>
      <w:r w:rsidRPr="003E2D06">
        <w:rPr>
          <w:rFonts w:ascii="GHEA Grapalat" w:eastAsia="Times New Roman" w:hAnsi="GHEA Grapalat" w:cs="GHEA Grapalat"/>
          <w:sz w:val="20"/>
          <w:szCs w:val="20"/>
          <w:lang w:val="pt-BR"/>
        </w:rPr>
        <w:t xml:space="preserve"> 2 (</w:t>
      </w:r>
      <w:r w:rsidRPr="003E2D06">
        <w:rPr>
          <w:rFonts w:ascii="GHEA Grapalat" w:eastAsia="Times New Roman" w:hAnsi="GHEA Grapalat" w:cs="GHEA Grapalat"/>
          <w:sz w:val="20"/>
          <w:szCs w:val="20"/>
        </w:rPr>
        <w:t>երկու</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աշխատանքային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օրվա</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ընթացքում</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պետք</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է</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տեղեկացնի</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Պատվիրատուին՝</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գրավոր</w:t>
      </w:r>
      <w:r w:rsidRPr="003E2D06">
        <w:rPr>
          <w:rFonts w:ascii="GHEA Grapalat" w:eastAsia="Times New Roman" w:hAnsi="GHEA Grapalat" w:cs="GHEA Grapalat"/>
          <w:sz w:val="20"/>
          <w:szCs w:val="20"/>
          <w:lang w:val="pt-BR"/>
        </w:rPr>
        <w:t xml:space="preserve"> </w:t>
      </w:r>
      <w:r w:rsidRPr="003E2D06">
        <w:rPr>
          <w:rFonts w:ascii="GHEA Grapalat" w:eastAsia="Times New Roman" w:hAnsi="GHEA Grapalat" w:cs="GHEA Grapalat"/>
          <w:sz w:val="20"/>
          <w:szCs w:val="20"/>
        </w:rPr>
        <w:t>ձևով</w:t>
      </w:r>
      <w:r w:rsidRPr="003E2D06">
        <w:rPr>
          <w:rFonts w:ascii="GHEA Grapalat" w:eastAsia="Times New Roman" w:hAnsi="GHEA Grapalat" w:cs="GHEA Grapalat"/>
          <w:sz w:val="20"/>
          <w:szCs w:val="20"/>
          <w:lang w:val="pt-BR"/>
        </w:rPr>
        <w:t>:</w:t>
      </w:r>
    </w:p>
    <w:p w14:paraId="313D0530" w14:textId="77777777" w:rsidR="003E2D06" w:rsidRPr="003E2D06" w:rsidRDefault="003E2D06" w:rsidP="003E2D06">
      <w:pPr>
        <w:numPr>
          <w:ilvl w:val="1"/>
          <w:numId w:val="25"/>
        </w:numPr>
        <w:spacing w:after="0" w:line="240" w:lineRule="auto"/>
        <w:ind w:firstLine="426"/>
        <w:jc w:val="both"/>
        <w:rPr>
          <w:rFonts w:ascii="GHEA Grapalat" w:eastAsia="Times New Roman" w:hAnsi="GHEA Grapalat" w:cs="GHEA Grapalat"/>
          <w:sz w:val="20"/>
          <w:szCs w:val="20"/>
          <w:lang w:val="pt-BR"/>
        </w:rPr>
      </w:pPr>
      <w:r w:rsidRPr="003E2D06">
        <w:rPr>
          <w:rFonts w:ascii="GHEA Grapalat" w:eastAsia="Times New Roman" w:hAnsi="GHEA Grapalat" w:cs="GHEA Grapalat"/>
          <w:sz w:val="20"/>
          <w:szCs w:val="20"/>
          <w:lang w:val="pt-BR"/>
        </w:rPr>
        <w:t xml:space="preserve"> Սույն համաձայնագիրը և կից </w:t>
      </w:r>
      <w:r w:rsidRPr="003E2D06">
        <w:rPr>
          <w:rFonts w:ascii="GHEA Grapalat" w:eastAsia="Times New Roman" w:hAnsi="GHEA Grapalat" w:cs="GHEA Grapalat"/>
          <w:sz w:val="20"/>
          <w:szCs w:val="20"/>
          <w:lang w:val="hy-AM"/>
        </w:rPr>
        <w:t>Պ</w:t>
      </w:r>
      <w:r w:rsidRPr="003E2D06">
        <w:rPr>
          <w:rFonts w:ascii="GHEA Grapalat" w:eastAsia="Times New Roman"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CFCD9BB" w14:textId="77777777" w:rsidR="003E2D06" w:rsidRPr="003E2D06" w:rsidRDefault="003E2D06" w:rsidP="003E2D06">
      <w:pPr>
        <w:spacing w:after="0" w:line="240" w:lineRule="auto"/>
        <w:jc w:val="both"/>
        <w:rPr>
          <w:rFonts w:ascii="GHEA Grapalat" w:eastAsia="Times New Roman" w:hAnsi="GHEA Grapalat" w:cs="GHEA Grapalat"/>
          <w:sz w:val="20"/>
          <w:szCs w:val="20"/>
          <w:lang w:val="hy-AM"/>
        </w:rPr>
      </w:pPr>
    </w:p>
    <w:p w14:paraId="5B39A5DC" w14:textId="77777777" w:rsidR="003E2D06" w:rsidRPr="003E2D06" w:rsidRDefault="003E2D06" w:rsidP="003E2D06">
      <w:pPr>
        <w:spacing w:after="0" w:line="240" w:lineRule="auto"/>
        <w:ind w:left="360"/>
        <w:jc w:val="center"/>
        <w:rPr>
          <w:rFonts w:ascii="GHEA Grapalat" w:eastAsia="Times New Roman" w:hAnsi="GHEA Grapalat" w:cs="GHEA Grapalat"/>
          <w:b/>
          <w:bCs/>
          <w:sz w:val="20"/>
          <w:szCs w:val="20"/>
          <w:lang w:val="hy-AM"/>
        </w:rPr>
      </w:pPr>
      <w:r w:rsidRPr="003E2D06">
        <w:rPr>
          <w:rFonts w:ascii="GHEA Grapalat" w:eastAsia="Times New Roman" w:hAnsi="GHEA Grapalat" w:cs="GHEA Grapalat"/>
          <w:b/>
          <w:bCs/>
          <w:sz w:val="20"/>
          <w:szCs w:val="20"/>
          <w:lang w:val="hy-AM"/>
        </w:rPr>
        <w:t>2. Այլ պայմաններ</w:t>
      </w:r>
    </w:p>
    <w:p w14:paraId="4D9CDB56" w14:textId="77777777" w:rsidR="003E2D06" w:rsidRPr="009354F0" w:rsidRDefault="003E2D06" w:rsidP="003E2D06">
      <w:pPr>
        <w:spacing w:after="0" w:line="240" w:lineRule="auto"/>
        <w:ind w:firstLine="567"/>
        <w:jc w:val="both"/>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9354F0">
        <w:rPr>
          <w:rFonts w:ascii="GHEA Grapalat" w:eastAsia="Times New Roman" w:hAnsi="GHEA Grapalat" w:cs="GHEA Grapalat"/>
          <w:sz w:val="20"/>
          <w:szCs w:val="20"/>
          <w:lang w:val="hy-AM"/>
        </w:rPr>
        <w:t xml:space="preserve">Ընկերության կողմից կնքվելիք պայմանագրով ստանձնվող </w:t>
      </w:r>
      <w:r w:rsidRPr="009354F0">
        <w:rPr>
          <w:rFonts w:ascii="GHEA Grapalat" w:eastAsia="Times New Roman"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15975A19" w14:textId="77777777" w:rsidR="003E2D06" w:rsidRPr="003E2D06" w:rsidRDefault="003E2D06" w:rsidP="003E2D06">
      <w:pPr>
        <w:spacing w:after="0" w:line="240" w:lineRule="auto"/>
        <w:ind w:firstLine="567"/>
        <w:jc w:val="both"/>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A681B1D" w14:textId="77777777" w:rsidR="003E2D06" w:rsidRPr="003E2D06" w:rsidRDefault="003E2D06" w:rsidP="003E2D06">
      <w:pPr>
        <w:spacing w:after="0" w:line="240" w:lineRule="auto"/>
        <w:ind w:firstLine="567"/>
        <w:jc w:val="both"/>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6E523EB" w14:textId="77777777" w:rsidR="003E2D06" w:rsidRPr="003E2D06" w:rsidDel="00A13215" w:rsidRDefault="003E2D06" w:rsidP="003E2D06">
      <w:pPr>
        <w:spacing w:after="0" w:line="240" w:lineRule="auto"/>
        <w:ind w:firstLine="567"/>
        <w:jc w:val="both"/>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F9FB5EE" w14:textId="77777777" w:rsidR="003E2D06" w:rsidRPr="003E2D06" w:rsidRDefault="003E2D06" w:rsidP="003E2D06">
      <w:pPr>
        <w:spacing w:after="0" w:line="240" w:lineRule="auto"/>
        <w:ind w:firstLine="567"/>
        <w:jc w:val="both"/>
        <w:rPr>
          <w:rFonts w:ascii="GHEA Grapalat" w:eastAsia="Times New Roman" w:hAnsi="GHEA Grapalat" w:cs="GHEA Grapalat"/>
          <w:sz w:val="20"/>
          <w:szCs w:val="20"/>
          <w:lang w:val="hy-AM"/>
        </w:rPr>
      </w:pPr>
      <w:r w:rsidRPr="003E2D06">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D1330D7" w14:textId="77777777" w:rsidR="003E2D06" w:rsidRPr="003E2D06" w:rsidRDefault="003E2D06" w:rsidP="003E2D06">
      <w:pPr>
        <w:spacing w:after="0" w:line="240" w:lineRule="auto"/>
        <w:ind w:firstLine="567"/>
        <w:jc w:val="both"/>
        <w:rPr>
          <w:rFonts w:ascii="GHEA Grapalat" w:eastAsia="Times New Roman" w:hAnsi="GHEA Grapalat" w:cs="GHEA Grapalat"/>
          <w:sz w:val="20"/>
          <w:szCs w:val="20"/>
          <w:lang w:val="hy-AM"/>
        </w:rPr>
      </w:pPr>
    </w:p>
    <w:p w14:paraId="6445AFF3" w14:textId="77777777" w:rsidR="003E2D06" w:rsidRPr="003E2D06" w:rsidRDefault="003E2D06" w:rsidP="003E2D06">
      <w:pPr>
        <w:spacing w:after="0" w:line="240" w:lineRule="auto"/>
        <w:ind w:firstLine="567"/>
        <w:jc w:val="center"/>
        <w:rPr>
          <w:rFonts w:ascii="GHEA Grapalat" w:eastAsia="Times New Roman" w:hAnsi="GHEA Grapalat" w:cs="GHEA Grapalat"/>
          <w:sz w:val="20"/>
          <w:szCs w:val="20"/>
          <w:lang w:val="hy-AM"/>
        </w:rPr>
      </w:pPr>
      <w:r w:rsidRPr="003E2D06">
        <w:rPr>
          <w:rFonts w:ascii="GHEA Grapalat" w:eastAsia="Times New Roman" w:hAnsi="GHEA Grapalat" w:cs="GHEA Grapalat"/>
          <w:b/>
          <w:sz w:val="20"/>
          <w:szCs w:val="20"/>
          <w:lang w:val="hy-AM"/>
        </w:rPr>
        <w:t>3. Ընկերության հասցեն, բանկային վավերապայմանները`</w:t>
      </w:r>
    </w:p>
    <w:p w14:paraId="607BE341" w14:textId="77777777" w:rsidR="003E2D06" w:rsidRPr="003E2D06" w:rsidRDefault="003E2D06" w:rsidP="003E2D06">
      <w:pPr>
        <w:spacing w:after="0" w:line="240" w:lineRule="auto"/>
        <w:jc w:val="both"/>
        <w:rPr>
          <w:rFonts w:ascii="GHEA Grapalat" w:eastAsia="Times New Roman" w:hAnsi="GHEA Grapalat" w:cs="GHEA Grapalat"/>
          <w:sz w:val="20"/>
          <w:szCs w:val="20"/>
          <w:u w:val="single"/>
          <w:lang w:val="hy-AM"/>
        </w:rPr>
      </w:pP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r w:rsidRPr="003E2D06">
        <w:rPr>
          <w:rFonts w:ascii="GHEA Grapalat" w:eastAsia="Times New Roman" w:hAnsi="GHEA Grapalat" w:cs="GHEA Grapalat"/>
          <w:sz w:val="20"/>
          <w:szCs w:val="20"/>
          <w:u w:val="single"/>
          <w:lang w:val="hy-AM"/>
        </w:rPr>
        <w:tab/>
      </w:r>
    </w:p>
    <w:p w14:paraId="0BCA169F" w14:textId="77777777" w:rsidR="003E2D06" w:rsidRPr="003E2D06" w:rsidRDefault="003E2D06" w:rsidP="003E2D06">
      <w:pPr>
        <w:spacing w:after="0" w:line="240" w:lineRule="auto"/>
        <w:jc w:val="both"/>
        <w:rPr>
          <w:rFonts w:ascii="GHEA Grapalat" w:eastAsia="Times New Roman" w:hAnsi="GHEA Grapalat" w:cs="Times New Roman"/>
          <w:sz w:val="20"/>
          <w:szCs w:val="20"/>
          <w:vertAlign w:val="superscript"/>
          <w:lang w:val="hy-AM"/>
        </w:rPr>
      </w:pPr>
      <w:r w:rsidRPr="003E2D06">
        <w:rPr>
          <w:rFonts w:ascii="GHEA Grapalat" w:eastAsia="Times New Roman" w:hAnsi="GHEA Grapalat" w:cs="Times New Roman"/>
          <w:sz w:val="20"/>
          <w:szCs w:val="20"/>
          <w:vertAlign w:val="superscript"/>
          <w:lang w:val="hy-AM"/>
        </w:rPr>
        <w:t xml:space="preserve">                               ընկերության անվանումը</w:t>
      </w:r>
    </w:p>
    <w:p w14:paraId="62D29BB7" w14:textId="77777777" w:rsidR="003E2D06" w:rsidRPr="003E2D06" w:rsidRDefault="003E2D06" w:rsidP="003E2D06">
      <w:pPr>
        <w:spacing w:after="0" w:line="240" w:lineRule="auto"/>
        <w:jc w:val="both"/>
        <w:rPr>
          <w:rFonts w:ascii="GHEA Grapalat" w:eastAsia="Times New Roman" w:hAnsi="GHEA Grapalat" w:cs="Times New Roman"/>
          <w:sz w:val="20"/>
          <w:szCs w:val="20"/>
          <w:u w:val="single"/>
          <w:vertAlign w:val="superscript"/>
          <w:lang w:val="hy-AM"/>
        </w:rPr>
      </w:pPr>
      <w:r w:rsidRPr="003E2D06">
        <w:rPr>
          <w:rFonts w:ascii="GHEA Grapalat" w:eastAsia="Times New Roman" w:hAnsi="GHEA Grapalat" w:cs="Times New Roman"/>
          <w:sz w:val="20"/>
          <w:szCs w:val="20"/>
          <w:vertAlign w:val="superscript"/>
          <w:lang w:val="hy-AM"/>
        </w:rPr>
        <w:t xml:space="preserve"> </w:t>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p>
    <w:p w14:paraId="44ACA009" w14:textId="77777777" w:rsidR="003E2D06" w:rsidRPr="003E2D06" w:rsidRDefault="003E2D06" w:rsidP="003E2D06">
      <w:pPr>
        <w:spacing w:after="0" w:line="240" w:lineRule="auto"/>
        <w:jc w:val="both"/>
        <w:rPr>
          <w:rFonts w:ascii="GHEA Grapalat" w:eastAsia="Times New Roman" w:hAnsi="GHEA Grapalat" w:cs="Times New Roman"/>
          <w:sz w:val="20"/>
          <w:szCs w:val="20"/>
          <w:vertAlign w:val="superscript"/>
          <w:lang w:val="hy-AM"/>
        </w:rPr>
      </w:pPr>
      <w:r w:rsidRPr="003E2D06">
        <w:rPr>
          <w:rFonts w:ascii="GHEA Grapalat" w:eastAsia="Times New Roman" w:hAnsi="GHEA Grapalat" w:cs="Times New Roman"/>
          <w:sz w:val="20"/>
          <w:szCs w:val="20"/>
          <w:vertAlign w:val="superscript"/>
          <w:lang w:val="hy-AM"/>
        </w:rPr>
        <w:t xml:space="preserve">                              ընկերության հասցեն</w:t>
      </w:r>
    </w:p>
    <w:p w14:paraId="2D8449F8" w14:textId="77777777" w:rsidR="003E2D06" w:rsidRPr="003E2D06" w:rsidRDefault="003E2D06" w:rsidP="003E2D06">
      <w:pPr>
        <w:spacing w:after="0" w:line="240" w:lineRule="auto"/>
        <w:jc w:val="both"/>
        <w:rPr>
          <w:rFonts w:ascii="GHEA Grapalat" w:eastAsia="Times New Roman" w:hAnsi="GHEA Grapalat" w:cs="Times New Roman"/>
          <w:sz w:val="20"/>
          <w:szCs w:val="20"/>
          <w:u w:val="single"/>
          <w:vertAlign w:val="superscript"/>
          <w:lang w:val="hy-AM"/>
        </w:rPr>
      </w:pP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p>
    <w:p w14:paraId="47167A9F" w14:textId="77777777" w:rsidR="003E2D06" w:rsidRPr="003E2D06" w:rsidRDefault="003E2D06" w:rsidP="003E2D06">
      <w:pPr>
        <w:spacing w:after="0" w:line="240" w:lineRule="auto"/>
        <w:jc w:val="both"/>
        <w:rPr>
          <w:rFonts w:ascii="GHEA Grapalat" w:eastAsia="Times New Roman" w:hAnsi="GHEA Grapalat" w:cs="Times New Roman"/>
          <w:sz w:val="20"/>
          <w:szCs w:val="20"/>
          <w:vertAlign w:val="superscript"/>
          <w:lang w:val="hy-AM"/>
        </w:rPr>
      </w:pPr>
      <w:r w:rsidRPr="003E2D06">
        <w:rPr>
          <w:rFonts w:ascii="GHEA Grapalat" w:eastAsia="Times New Roman" w:hAnsi="GHEA Grapalat" w:cs="Times New Roman"/>
          <w:sz w:val="20"/>
          <w:szCs w:val="20"/>
          <w:vertAlign w:val="superscript"/>
          <w:lang w:val="hy-AM"/>
        </w:rPr>
        <w:t xml:space="preserve">              ընկերությանը սպասարկող բանկի անվանումը</w:t>
      </w:r>
    </w:p>
    <w:p w14:paraId="446B0333" w14:textId="77777777" w:rsidR="003E2D06" w:rsidRPr="003E2D06" w:rsidRDefault="003E2D06" w:rsidP="003E2D06">
      <w:pPr>
        <w:spacing w:after="0" w:line="240" w:lineRule="auto"/>
        <w:jc w:val="both"/>
        <w:rPr>
          <w:rFonts w:ascii="GHEA Grapalat" w:eastAsia="Times New Roman" w:hAnsi="GHEA Grapalat" w:cs="Times New Roman"/>
          <w:sz w:val="20"/>
          <w:szCs w:val="20"/>
          <w:vertAlign w:val="superscript"/>
          <w:lang w:val="hy-AM"/>
        </w:rPr>
      </w:pP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p>
    <w:p w14:paraId="58668269" w14:textId="77777777" w:rsidR="003E2D06" w:rsidRPr="003E2D06" w:rsidRDefault="003E2D06" w:rsidP="003E2D06">
      <w:pPr>
        <w:spacing w:after="0" w:line="240" w:lineRule="auto"/>
        <w:jc w:val="both"/>
        <w:rPr>
          <w:rFonts w:ascii="GHEA Grapalat" w:eastAsia="Times New Roman" w:hAnsi="GHEA Grapalat" w:cs="Times New Roman"/>
          <w:sz w:val="20"/>
          <w:szCs w:val="20"/>
          <w:vertAlign w:val="superscript"/>
          <w:lang w:val="hy-AM"/>
        </w:rPr>
      </w:pPr>
      <w:r w:rsidRPr="003E2D06">
        <w:rPr>
          <w:rFonts w:ascii="GHEA Grapalat" w:eastAsia="Times New Roman" w:hAnsi="GHEA Grapalat" w:cs="Times New Roman"/>
          <w:sz w:val="20"/>
          <w:szCs w:val="20"/>
          <w:vertAlign w:val="superscript"/>
          <w:lang w:val="hy-AM"/>
        </w:rPr>
        <w:t xml:space="preserve">                   ընկերության բանկային հաշվեհամարը</w:t>
      </w:r>
    </w:p>
    <w:p w14:paraId="6FA5C98A" w14:textId="77777777" w:rsidR="003E2D06" w:rsidRPr="003E2D06" w:rsidRDefault="003E2D06" w:rsidP="003E2D06">
      <w:pPr>
        <w:spacing w:after="0" w:line="240" w:lineRule="auto"/>
        <w:jc w:val="both"/>
        <w:rPr>
          <w:rFonts w:ascii="GHEA Grapalat" w:eastAsia="Times New Roman" w:hAnsi="GHEA Grapalat" w:cs="Times New Roman"/>
          <w:sz w:val="20"/>
          <w:szCs w:val="20"/>
          <w:vertAlign w:val="superscript"/>
          <w:lang w:val="hy-AM"/>
        </w:rPr>
      </w:pP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p>
    <w:p w14:paraId="46319357" w14:textId="77777777" w:rsidR="003E2D06" w:rsidRPr="003E2D06" w:rsidRDefault="003E2D06" w:rsidP="003E2D06">
      <w:pPr>
        <w:spacing w:after="0" w:line="240" w:lineRule="auto"/>
        <w:jc w:val="both"/>
        <w:rPr>
          <w:rFonts w:ascii="GHEA Grapalat" w:eastAsia="Times New Roman" w:hAnsi="GHEA Grapalat" w:cs="Times New Roman"/>
          <w:sz w:val="20"/>
          <w:szCs w:val="20"/>
          <w:vertAlign w:val="superscript"/>
          <w:lang w:val="hy-AM"/>
        </w:rPr>
      </w:pPr>
      <w:r w:rsidRPr="003E2D06">
        <w:rPr>
          <w:rFonts w:ascii="GHEA Grapalat" w:eastAsia="Times New Roman" w:hAnsi="GHEA Grapalat" w:cs="Times New Roman"/>
          <w:sz w:val="20"/>
          <w:szCs w:val="20"/>
          <w:vertAlign w:val="superscript"/>
          <w:lang w:val="hy-AM"/>
        </w:rPr>
        <w:t xml:space="preserve">            ընկերության հարկ վճարողի հաշվառման համարը</w:t>
      </w:r>
    </w:p>
    <w:p w14:paraId="76EE5322" w14:textId="77777777" w:rsidR="003E2D06" w:rsidRPr="003E2D06" w:rsidRDefault="003E2D06" w:rsidP="003E2D06">
      <w:pPr>
        <w:spacing w:after="0" w:line="240" w:lineRule="auto"/>
        <w:jc w:val="both"/>
        <w:rPr>
          <w:rFonts w:ascii="GHEA Grapalat" w:eastAsia="Times New Roman" w:hAnsi="GHEA Grapalat" w:cs="Times New Roman"/>
          <w:sz w:val="20"/>
          <w:szCs w:val="20"/>
          <w:u w:val="single"/>
          <w:vertAlign w:val="superscript"/>
          <w:lang w:val="hy-AM"/>
        </w:rPr>
      </w:pP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r w:rsidRPr="003E2D06">
        <w:rPr>
          <w:rFonts w:ascii="GHEA Grapalat" w:eastAsia="Times New Roman" w:hAnsi="GHEA Grapalat" w:cs="Times New Roman"/>
          <w:sz w:val="20"/>
          <w:szCs w:val="20"/>
          <w:u w:val="single"/>
          <w:vertAlign w:val="superscript"/>
          <w:lang w:val="hy-AM"/>
        </w:rPr>
        <w:tab/>
      </w:r>
    </w:p>
    <w:p w14:paraId="2FF83A16" w14:textId="77777777" w:rsidR="003E2D06" w:rsidRPr="003E2D06" w:rsidRDefault="003E2D06" w:rsidP="003E2D06">
      <w:pPr>
        <w:spacing w:after="0" w:line="240" w:lineRule="auto"/>
        <w:jc w:val="both"/>
        <w:rPr>
          <w:rFonts w:ascii="GHEA Grapalat" w:eastAsia="Times New Roman" w:hAnsi="GHEA Grapalat" w:cs="Times New Roman"/>
          <w:sz w:val="20"/>
          <w:szCs w:val="20"/>
          <w:vertAlign w:val="superscript"/>
          <w:lang w:val="hy-AM"/>
        </w:rPr>
      </w:pPr>
      <w:r w:rsidRPr="003E2D06">
        <w:rPr>
          <w:rFonts w:ascii="GHEA Grapalat" w:eastAsia="Times New Roman" w:hAnsi="GHEA Grapalat" w:cs="Times New Roman"/>
          <w:sz w:val="20"/>
          <w:szCs w:val="20"/>
          <w:vertAlign w:val="superscript"/>
          <w:lang w:val="hy-AM"/>
        </w:rPr>
        <w:t xml:space="preserve">       ընկերության տնօրենի անունը, ազգանունը և ստորագրությունը</w:t>
      </w:r>
    </w:p>
    <w:p w14:paraId="60D925D9" w14:textId="77777777" w:rsidR="003E2D06" w:rsidRPr="003E2D06" w:rsidRDefault="003E2D06" w:rsidP="003E2D06">
      <w:pPr>
        <w:spacing w:after="0" w:line="240" w:lineRule="auto"/>
        <w:jc w:val="both"/>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Կ.Տ</w:t>
      </w:r>
    </w:p>
    <w:p w14:paraId="058DD718" w14:textId="77777777" w:rsidR="003E2D06" w:rsidRPr="003E2D06" w:rsidRDefault="003E2D06" w:rsidP="003E2D06">
      <w:pPr>
        <w:spacing w:after="0" w:line="240" w:lineRule="auto"/>
        <w:jc w:val="both"/>
        <w:rPr>
          <w:rFonts w:ascii="GHEA Grapalat" w:eastAsia="Times New Roman" w:hAnsi="GHEA Grapalat" w:cs="Times New Roman"/>
          <w:sz w:val="20"/>
          <w:szCs w:val="20"/>
          <w:lang w:val="hy-AM"/>
        </w:rPr>
      </w:pPr>
    </w:p>
    <w:p w14:paraId="2D815E5B" w14:textId="77777777" w:rsidR="003E2D06" w:rsidRPr="003E2D06" w:rsidRDefault="003E2D06" w:rsidP="003E2D06">
      <w:pPr>
        <w:spacing w:after="0" w:line="240" w:lineRule="auto"/>
        <w:jc w:val="both"/>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Օր/ամիս/տարի</w:t>
      </w:r>
    </w:p>
    <w:p w14:paraId="570D8A18" w14:textId="77777777" w:rsidR="003E2D06" w:rsidRPr="003E2D06" w:rsidRDefault="003E2D06" w:rsidP="003E2D06">
      <w:pPr>
        <w:spacing w:after="0" w:line="240" w:lineRule="auto"/>
        <w:jc w:val="center"/>
        <w:rPr>
          <w:rFonts w:ascii="GHEA Grapalat" w:eastAsia="Times New Roman" w:hAnsi="GHEA Grapalat" w:cs="GHEA Grapalat"/>
          <w:sz w:val="20"/>
          <w:szCs w:val="20"/>
          <w:lang w:val="hy-AM"/>
        </w:rPr>
      </w:pPr>
    </w:p>
    <w:p w14:paraId="3D77AE09"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20"/>
          <w:szCs w:val="20"/>
          <w:lang w:val="hy-AM"/>
        </w:rPr>
      </w:pPr>
      <w:r w:rsidRPr="003E2D06">
        <w:rPr>
          <w:rFonts w:ascii="GHEA Grapalat" w:eastAsia="Times New Roman" w:hAnsi="GHEA Grapalat" w:cs="Sylfaen"/>
          <w:i/>
          <w:sz w:val="20"/>
          <w:szCs w:val="20"/>
          <w:lang w:val="hy-AM"/>
        </w:rPr>
        <w:t xml:space="preserve">* </w:t>
      </w:r>
      <w:r w:rsidRPr="003E2D06">
        <w:rPr>
          <w:rFonts w:ascii="GHEA Grapalat" w:eastAsia="Times New Roman" w:hAnsi="GHEA Grapalat" w:cs="Times New Roman"/>
          <w:i/>
          <w:sz w:val="20"/>
          <w:szCs w:val="20"/>
          <w:lang w:val="hy-AM"/>
        </w:rPr>
        <w:t>լրացվում է հանձնաժողովի քարտուղարի կողմից` մինչև հրավերը տեղեկագրում հրապարակելը:</w:t>
      </w:r>
    </w:p>
    <w:p w14:paraId="335C57A7"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14:paraId="789B66F9"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14:paraId="7CCA5F55" w14:textId="77777777" w:rsidR="003E2D06" w:rsidRPr="003E2D06" w:rsidRDefault="003E2D06" w:rsidP="003E2D06">
      <w:pPr>
        <w:spacing w:after="0" w:line="240" w:lineRule="auto"/>
        <w:ind w:firstLine="567"/>
        <w:jc w:val="right"/>
        <w:rPr>
          <w:rFonts w:ascii="GHEA Grapalat" w:eastAsia="Times New Roman" w:hAnsi="GHEA Grapalat" w:cs="Times New Roman"/>
          <w:b/>
          <w:sz w:val="20"/>
          <w:szCs w:val="20"/>
          <w:lang w:val="hy-AM"/>
        </w:rPr>
      </w:pPr>
      <w:r w:rsidRPr="003E2D06">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E2D06" w:rsidRPr="003E2D06" w14:paraId="6F11CEAB" w14:textId="77777777" w:rsidTr="00582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B829E6" w14:textId="77777777" w:rsidR="003E2D06" w:rsidRPr="003E2D06" w:rsidRDefault="003E2D06" w:rsidP="003E2D06">
            <w:pPr>
              <w:spacing w:after="0" w:line="240" w:lineRule="auto"/>
              <w:rPr>
                <w:rFonts w:ascii="GHEA Grapalat" w:eastAsia="Times New Roman" w:hAnsi="GHEA Grapalat" w:cs="Sylfaen"/>
                <w:b/>
                <w:bCs/>
                <w:sz w:val="20"/>
                <w:szCs w:val="20"/>
                <w:lang w:val="hy-AM"/>
              </w:rPr>
            </w:pPr>
            <w:r w:rsidRPr="003E2D06">
              <w:rPr>
                <w:rFonts w:ascii="GHEA Grapalat" w:eastAsia="Times New Roman" w:hAnsi="GHEA Grapalat" w:cs="Sylfaen"/>
                <w:sz w:val="20"/>
                <w:szCs w:val="20"/>
              </w:rPr>
              <w:lastRenderedPageBreak/>
              <w:t xml:space="preserve">1.                                                              </w:t>
            </w:r>
            <w:r w:rsidRPr="003E2D06">
              <w:rPr>
                <w:rFonts w:ascii="GHEA Grapalat" w:eastAsia="Times New Roman" w:hAnsi="GHEA Grapalat" w:cs="Sylfaen"/>
                <w:b/>
                <w:bCs/>
                <w:sz w:val="20"/>
                <w:szCs w:val="20"/>
              </w:rPr>
              <w:t>ՎՃԱՐՄԱՆ</w:t>
            </w:r>
            <w:r w:rsidRPr="003E2D06">
              <w:rPr>
                <w:rFonts w:ascii="GHEA Grapalat" w:eastAsia="Times New Roman" w:hAnsi="GHEA Grapalat" w:cs="Arial"/>
                <w:b/>
                <w:bCs/>
                <w:sz w:val="20"/>
                <w:szCs w:val="20"/>
              </w:rPr>
              <w:t xml:space="preserve"> </w:t>
            </w:r>
            <w:r w:rsidRPr="003E2D06">
              <w:rPr>
                <w:rFonts w:ascii="GHEA Grapalat" w:eastAsia="Times New Roman" w:hAnsi="GHEA Grapalat" w:cs="Sylfaen"/>
                <w:b/>
                <w:bCs/>
                <w:sz w:val="20"/>
                <w:szCs w:val="20"/>
              </w:rPr>
              <w:t xml:space="preserve">ՊԱՀԱՆՋԱԳԻՐ* </w:t>
            </w:r>
          </w:p>
          <w:p w14:paraId="062C5DA9" w14:textId="77777777" w:rsidR="003E2D06" w:rsidRPr="003E2D06" w:rsidRDefault="003E2D06" w:rsidP="003E2D06">
            <w:pPr>
              <w:spacing w:after="0" w:line="240" w:lineRule="auto"/>
              <w:jc w:val="center"/>
              <w:rPr>
                <w:rFonts w:ascii="GHEA Grapalat" w:eastAsia="Times New Roman" w:hAnsi="GHEA Grapalat" w:cs="Arial"/>
                <w:bCs/>
                <w:i/>
                <w:sz w:val="20"/>
                <w:szCs w:val="20"/>
              </w:rPr>
            </w:pPr>
          </w:p>
        </w:tc>
      </w:tr>
      <w:tr w:rsidR="003E2D06" w:rsidRPr="003E2D06" w14:paraId="3F42C7DD" w14:textId="77777777" w:rsidTr="00582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3271C1" w14:textId="77777777" w:rsidR="003E2D06" w:rsidRPr="003E2D06" w:rsidRDefault="003E2D06" w:rsidP="003E2D06">
            <w:pPr>
              <w:spacing w:after="0" w:line="240" w:lineRule="auto"/>
              <w:rPr>
                <w:rFonts w:ascii="GHEA Grapalat" w:eastAsia="Times New Roman" w:hAnsi="GHEA Grapalat" w:cs="Sylfaen"/>
                <w:sz w:val="20"/>
                <w:szCs w:val="20"/>
                <w:lang w:val="hy-AM"/>
              </w:rPr>
            </w:pPr>
            <w:r w:rsidRPr="003E2D06">
              <w:rPr>
                <w:rFonts w:ascii="GHEA Grapalat" w:eastAsia="Times New Roman" w:hAnsi="GHEA Grapalat" w:cs="Sylfaen"/>
                <w:sz w:val="20"/>
                <w:szCs w:val="20"/>
                <w:lang w:val="hy-AM"/>
              </w:rPr>
              <w:t>2</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 xml:space="preserve"> Թիվ </w:t>
            </w:r>
          </w:p>
        </w:tc>
      </w:tr>
      <w:tr w:rsidR="003E2D06" w:rsidRPr="003E2D06" w14:paraId="3E611AA2" w14:textId="77777777" w:rsidTr="00582E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FA3F73"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lang w:val="hy-AM"/>
              </w:rPr>
              <w:t>3</w:t>
            </w:r>
            <w:r w:rsidRPr="003E2D06">
              <w:rPr>
                <w:rFonts w:ascii="GHEA Grapalat" w:eastAsia="Times New Roman" w:hAnsi="GHEA Grapalat" w:cs="Sylfaen"/>
                <w:sz w:val="20"/>
                <w:szCs w:val="20"/>
              </w:rPr>
              <w:t>.                                                         Ներկայացման</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ամսաթիվը</w:t>
            </w:r>
            <w:r w:rsidRPr="003E2D06">
              <w:rPr>
                <w:rFonts w:ascii="GHEA Grapalat" w:eastAsia="Times New Roman" w:hAnsi="GHEA Grapalat" w:cs="Arial"/>
                <w:sz w:val="20"/>
                <w:szCs w:val="20"/>
              </w:rPr>
              <w:t xml:space="preserve">` </w:t>
            </w:r>
            <w:r w:rsidRPr="003E2D06">
              <w:rPr>
                <w:rFonts w:ascii="GHEA Grapalat" w:eastAsia="Times New Roman" w:hAnsi="GHEA Grapalat" w:cs="Tahoma"/>
                <w:color w:val="000000"/>
                <w:sz w:val="20"/>
                <w:szCs w:val="20"/>
              </w:rPr>
              <w:t xml:space="preserve">"___" </w:t>
            </w:r>
            <w:r w:rsidRPr="003E2D06">
              <w:rPr>
                <w:rFonts w:ascii="GHEA Grapalat" w:eastAsia="Times New Roman" w:hAnsi="GHEA Grapalat" w:cs="Sylfaen"/>
                <w:color w:val="000000"/>
                <w:sz w:val="20"/>
                <w:szCs w:val="20"/>
              </w:rPr>
              <w:t xml:space="preserve">___ </w:t>
            </w:r>
            <w:r w:rsidRPr="003E2D06">
              <w:rPr>
                <w:rFonts w:ascii="GHEA Grapalat" w:eastAsia="Times New Roman" w:hAnsi="GHEA Grapalat" w:cs="Tahoma"/>
                <w:color w:val="000000"/>
                <w:sz w:val="20"/>
                <w:szCs w:val="20"/>
              </w:rPr>
              <w:t>20___</w:t>
            </w:r>
            <w:r w:rsidRPr="003E2D06">
              <w:rPr>
                <w:rFonts w:ascii="GHEA Grapalat" w:eastAsia="Times New Roman" w:hAnsi="GHEA Grapalat" w:cs="Sylfaen"/>
                <w:color w:val="000000"/>
                <w:sz w:val="20"/>
                <w:szCs w:val="20"/>
              </w:rPr>
              <w:t>թ.</w:t>
            </w:r>
          </w:p>
        </w:tc>
      </w:tr>
      <w:tr w:rsidR="003E2D06" w:rsidRPr="003E2D06" w14:paraId="0C49112A" w14:textId="77777777" w:rsidTr="00582E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479C6F"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4</w:t>
            </w:r>
            <w:r w:rsidRPr="003E2D06">
              <w:rPr>
                <w:rFonts w:ascii="GHEA Grapalat" w:eastAsia="Times New Roman" w:hAnsi="GHEA Grapalat" w:cs="Sylfaen"/>
                <w:sz w:val="20"/>
                <w:szCs w:val="20"/>
              </w:rPr>
              <w:t xml:space="preserve">. </w:t>
            </w:r>
            <w:r w:rsidRPr="003E2D06">
              <w:rPr>
                <w:rFonts w:ascii="GHEA Grapalat" w:eastAsia="Times New Roman" w:hAnsi="GHEA Grapalat" w:cs="Sylfaen"/>
                <w:sz w:val="20"/>
                <w:szCs w:val="20"/>
                <w:lang w:val="hy-AM"/>
              </w:rPr>
              <w:t>Վճարողի անվանումը</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 xml:space="preserve"> կամ անուն ազգանուն </w:t>
            </w:r>
            <w:r w:rsidRPr="003E2D06">
              <w:rPr>
                <w:rFonts w:ascii="GHEA Grapalat" w:eastAsia="Times New Roman" w:hAnsi="GHEA Grapalat" w:cs="Sylfaen"/>
                <w:sz w:val="20"/>
                <w:szCs w:val="20"/>
              </w:rPr>
              <w:t xml:space="preserve">(Ընկերություն </w:t>
            </w:r>
            <w:r w:rsidRPr="003E2D06">
              <w:rPr>
                <w:rFonts w:ascii="GHEA Grapalat" w:eastAsia="Times New Roman" w:hAnsi="GHEA Grapalat" w:cs="Arial"/>
                <w:sz w:val="20"/>
                <w:szCs w:val="20"/>
              </w:rPr>
              <w:t>`</w:t>
            </w:r>
          </w:p>
        </w:tc>
      </w:tr>
      <w:tr w:rsidR="003E2D06" w:rsidRPr="003E2D06" w14:paraId="08D11B6C" w14:textId="77777777" w:rsidTr="00582E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242CA1"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5</w:t>
            </w:r>
            <w:r w:rsidRPr="003E2D06">
              <w:rPr>
                <w:rFonts w:ascii="GHEA Grapalat" w:eastAsia="Times New Roman" w:hAnsi="GHEA Grapalat" w:cs="Sylfaen"/>
                <w:sz w:val="20"/>
                <w:szCs w:val="20"/>
              </w:rPr>
              <w:t>. Վճարողի</w:t>
            </w:r>
            <w:r w:rsidRPr="003E2D06">
              <w:rPr>
                <w:rFonts w:ascii="GHEA Grapalat" w:eastAsia="Times New Roman" w:hAnsi="GHEA Grapalat" w:cs="Sylfaen"/>
                <w:sz w:val="20"/>
                <w:szCs w:val="20"/>
                <w:lang w:val="hy-AM"/>
              </w:rPr>
              <w:t xml:space="preserve">ն սպասարկող Ֆինանսական կազմակերպություն </w:t>
            </w:r>
            <w:r w:rsidRPr="003E2D06">
              <w:rPr>
                <w:rFonts w:ascii="GHEA Grapalat" w:eastAsia="Times New Roman" w:hAnsi="GHEA Grapalat" w:cs="Sylfaen"/>
                <w:sz w:val="20"/>
                <w:szCs w:val="20"/>
              </w:rPr>
              <w:t>(</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բանկ)</w:t>
            </w:r>
            <w:r w:rsidRPr="003E2D06">
              <w:rPr>
                <w:rFonts w:ascii="GHEA Grapalat" w:eastAsia="Times New Roman" w:hAnsi="GHEA Grapalat" w:cs="Arial"/>
                <w:sz w:val="20"/>
                <w:szCs w:val="20"/>
              </w:rPr>
              <w:t>`</w:t>
            </w:r>
          </w:p>
        </w:tc>
      </w:tr>
      <w:tr w:rsidR="003E2D06" w:rsidRPr="003E2D06" w14:paraId="2E94B8B5" w14:textId="77777777" w:rsidTr="00582E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5A62C"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6</w:t>
            </w:r>
            <w:r w:rsidRPr="003E2D06">
              <w:rPr>
                <w:rFonts w:ascii="GHEA Grapalat" w:eastAsia="Times New Roman" w:hAnsi="GHEA Grapalat" w:cs="Sylfaen"/>
                <w:sz w:val="20"/>
                <w:szCs w:val="20"/>
              </w:rPr>
              <w:t>. Վճարողի</w:t>
            </w:r>
            <w:r w:rsidRPr="003E2D06">
              <w:rPr>
                <w:rFonts w:ascii="GHEA Grapalat" w:eastAsia="Times New Roman" w:hAnsi="GHEA Grapalat" w:cs="Sylfaen"/>
                <w:sz w:val="20"/>
                <w:szCs w:val="20"/>
                <w:lang w:val="hy-AM"/>
              </w:rPr>
              <w:t xml:space="preserve"> </w:t>
            </w:r>
            <w:r w:rsidRPr="003E2D06">
              <w:rPr>
                <w:rFonts w:ascii="GHEA Grapalat" w:eastAsia="Times New Roman" w:hAnsi="GHEA Grapalat" w:cs="Sylfaen"/>
                <w:sz w:val="20"/>
                <w:szCs w:val="20"/>
              </w:rPr>
              <w:t>հաշվի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համարը</w:t>
            </w:r>
            <w:r w:rsidRPr="003E2D06">
              <w:rPr>
                <w:rFonts w:ascii="GHEA Grapalat" w:eastAsia="Times New Roman" w:hAnsi="GHEA Grapalat" w:cs="Arial"/>
                <w:sz w:val="20"/>
                <w:szCs w:val="20"/>
              </w:rPr>
              <w:t>`</w:t>
            </w:r>
          </w:p>
        </w:tc>
      </w:tr>
      <w:tr w:rsidR="003E2D06" w:rsidRPr="003E2D06" w14:paraId="0B89A4EF" w14:textId="77777777" w:rsidTr="00582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7EBF9D"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7</w:t>
            </w:r>
            <w:r w:rsidRPr="003E2D06">
              <w:rPr>
                <w:rFonts w:ascii="GHEA Grapalat" w:eastAsia="Times New Roman" w:hAnsi="GHEA Grapalat" w:cs="Sylfaen"/>
                <w:sz w:val="20"/>
                <w:szCs w:val="20"/>
              </w:rPr>
              <w:t>. Վճարողի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ՀՎՀՀ</w:t>
            </w:r>
            <w:r w:rsidRPr="003E2D06">
              <w:rPr>
                <w:rFonts w:ascii="GHEA Grapalat" w:eastAsia="Times New Roman" w:hAnsi="GHEA Grapalat" w:cs="Arial"/>
                <w:sz w:val="20"/>
                <w:szCs w:val="20"/>
              </w:rPr>
              <w:t>`</w:t>
            </w:r>
          </w:p>
        </w:tc>
      </w:tr>
      <w:tr w:rsidR="003E2D06" w:rsidRPr="003E2D06" w14:paraId="3722E2E8" w14:textId="77777777" w:rsidTr="00582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890F76"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lang w:val="hy-AM"/>
              </w:rPr>
              <w:t>8</w:t>
            </w:r>
            <w:r w:rsidRPr="003E2D06">
              <w:rPr>
                <w:rFonts w:ascii="GHEA Grapalat" w:eastAsia="Times New Roman" w:hAnsi="GHEA Grapalat" w:cs="Sylfaen"/>
                <w:sz w:val="20"/>
                <w:szCs w:val="20"/>
              </w:rPr>
              <w:t>. Վճարողի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ՀԾՀ</w:t>
            </w:r>
            <w:r w:rsidRPr="003E2D06">
              <w:rPr>
                <w:rFonts w:ascii="GHEA Grapalat" w:eastAsia="Times New Roman" w:hAnsi="GHEA Grapalat" w:cs="Arial"/>
                <w:sz w:val="20"/>
                <w:szCs w:val="20"/>
              </w:rPr>
              <w:t>`</w:t>
            </w:r>
          </w:p>
        </w:tc>
      </w:tr>
      <w:tr w:rsidR="003E2D06" w:rsidRPr="003E2D06" w14:paraId="3420E52E" w14:textId="77777777" w:rsidTr="00582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67AB3B" w14:textId="77777777" w:rsidR="003E2D06" w:rsidRPr="003E2D06" w:rsidRDefault="003E2D06" w:rsidP="003E2D06">
            <w:pPr>
              <w:spacing w:after="0" w:line="240" w:lineRule="auto"/>
              <w:rPr>
                <w:rFonts w:ascii="GHEA Grapalat" w:eastAsia="Times New Roman" w:hAnsi="GHEA Grapalat" w:cs="Arial"/>
                <w:sz w:val="20"/>
                <w:szCs w:val="20"/>
                <w:lang w:val="hy-AM"/>
              </w:rPr>
            </w:pPr>
            <w:r w:rsidRPr="003E2D06">
              <w:rPr>
                <w:rFonts w:ascii="GHEA Grapalat" w:eastAsia="Times New Roman" w:hAnsi="GHEA Grapalat" w:cs="Sylfaen"/>
                <w:sz w:val="20"/>
                <w:szCs w:val="20"/>
                <w:lang w:val="hy-AM"/>
              </w:rPr>
              <w:t>9</w:t>
            </w:r>
            <w:r w:rsidRPr="003E2D06">
              <w:rPr>
                <w:rFonts w:ascii="GHEA Grapalat" w:eastAsia="Times New Roman" w:hAnsi="GHEA Grapalat" w:cs="Sylfaen"/>
                <w:sz w:val="20"/>
                <w:szCs w:val="20"/>
              </w:rPr>
              <w:t>. Շահառու</w:t>
            </w:r>
            <w:r w:rsidRPr="003E2D06">
              <w:rPr>
                <w:rFonts w:ascii="GHEA Grapalat" w:eastAsia="Times New Roman" w:hAnsi="GHEA Grapalat" w:cs="Sylfaen"/>
                <w:sz w:val="20"/>
                <w:szCs w:val="20"/>
                <w:lang w:val="hy-AM"/>
              </w:rPr>
              <w:t>ի  անվանումը</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 xml:space="preserve"> կամ անուն ազգանուն </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sz w:val="20"/>
                <w:szCs w:val="20"/>
                <w:lang w:val="hy-AM"/>
              </w:rPr>
              <w:t xml:space="preserve"> ՀՀ ԱՆ «Դատաբժշկական Գիտագործնական Կենտրոն» ՊՈԱԿ</w:t>
            </w:r>
          </w:p>
        </w:tc>
      </w:tr>
      <w:tr w:rsidR="003E2D06" w:rsidRPr="003E2D06" w14:paraId="6E532954" w14:textId="77777777" w:rsidTr="00582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04DB04" w14:textId="77777777" w:rsidR="003E2D06" w:rsidRPr="003E2D06" w:rsidRDefault="003E2D06" w:rsidP="003E2D06">
            <w:pPr>
              <w:spacing w:after="0" w:line="240" w:lineRule="auto"/>
              <w:rPr>
                <w:rFonts w:ascii="GHEA Grapalat" w:eastAsia="Times New Roman" w:hAnsi="GHEA Grapalat" w:cs="Sylfaen"/>
                <w:sz w:val="20"/>
                <w:szCs w:val="20"/>
                <w:lang w:val="ru-RU"/>
              </w:rPr>
            </w:pPr>
            <w:r w:rsidRPr="003E2D06">
              <w:rPr>
                <w:rFonts w:ascii="GHEA Grapalat" w:eastAsia="Times New Roman" w:hAnsi="GHEA Grapalat" w:cs="Sylfaen"/>
                <w:sz w:val="20"/>
                <w:szCs w:val="20"/>
                <w:lang w:val="ru-RU"/>
              </w:rPr>
              <w:t xml:space="preserve">10. </w:t>
            </w:r>
            <w:r w:rsidRPr="003E2D06">
              <w:rPr>
                <w:rFonts w:ascii="GHEA Grapalat" w:eastAsia="Times New Roman" w:hAnsi="GHEA Grapalat" w:cs="Sylfaen"/>
                <w:sz w:val="20"/>
                <w:szCs w:val="20"/>
              </w:rPr>
              <w:t xml:space="preserve"> Շահառուի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 xml:space="preserve"> ՀԾՀ</w:t>
            </w:r>
            <w:r w:rsidRPr="003E2D06">
              <w:rPr>
                <w:rFonts w:ascii="GHEA Grapalat" w:eastAsia="Times New Roman" w:hAnsi="GHEA Grapalat" w:cs="Sylfaen"/>
                <w:sz w:val="20"/>
                <w:szCs w:val="20"/>
                <w:lang w:val="ru-RU"/>
              </w:rPr>
              <w:t xml:space="preserve"> (</w:t>
            </w:r>
            <w:r w:rsidRPr="003E2D06">
              <w:rPr>
                <w:rFonts w:ascii="GHEA Grapalat" w:eastAsia="Times New Roman" w:hAnsi="GHEA Grapalat" w:cs="Sylfaen"/>
                <w:sz w:val="20"/>
                <w:szCs w:val="20"/>
                <w:lang w:val="hy-AM"/>
              </w:rPr>
              <w:t>չի լրացվում</w:t>
            </w:r>
            <w:r w:rsidRPr="003E2D06">
              <w:rPr>
                <w:rFonts w:ascii="GHEA Grapalat" w:eastAsia="Times New Roman" w:hAnsi="GHEA Grapalat" w:cs="Sylfaen"/>
                <w:sz w:val="20"/>
                <w:szCs w:val="20"/>
                <w:lang w:val="ru-RU"/>
              </w:rPr>
              <w:t>)</w:t>
            </w:r>
          </w:p>
        </w:tc>
      </w:tr>
      <w:tr w:rsidR="003E2D06" w:rsidRPr="003E2D06" w14:paraId="57F539DF" w14:textId="77777777" w:rsidTr="00582E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65658B" w14:textId="77777777" w:rsidR="003E2D06" w:rsidRPr="003E2D06" w:rsidRDefault="003E2D06" w:rsidP="003E2D06">
            <w:pPr>
              <w:spacing w:after="0" w:line="240" w:lineRule="auto"/>
              <w:rPr>
                <w:rFonts w:ascii="GHEA Grapalat" w:eastAsia="Times New Roman" w:hAnsi="GHEA Grapalat" w:cs="Arial"/>
                <w:sz w:val="20"/>
                <w:szCs w:val="20"/>
                <w:lang w:val="hy-AM"/>
              </w:rPr>
            </w:pPr>
            <w:r w:rsidRPr="003E2D06">
              <w:rPr>
                <w:rFonts w:ascii="GHEA Grapalat" w:eastAsia="Times New Roman" w:hAnsi="GHEA Grapalat" w:cs="Sylfaen"/>
                <w:sz w:val="20"/>
                <w:szCs w:val="20"/>
                <w:lang w:val="hy-AM"/>
              </w:rPr>
              <w:t>11</w:t>
            </w:r>
            <w:r w:rsidRPr="003E2D06">
              <w:rPr>
                <w:rFonts w:ascii="GHEA Grapalat" w:eastAsia="Times New Roman" w:hAnsi="GHEA Grapalat" w:cs="Sylfaen"/>
                <w:sz w:val="20"/>
                <w:szCs w:val="20"/>
              </w:rPr>
              <w:t>. Շահառուի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ՀՎՀՀ</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sz w:val="20"/>
                <w:szCs w:val="20"/>
                <w:lang w:val="hy-AM"/>
              </w:rPr>
              <w:t>00405431</w:t>
            </w:r>
          </w:p>
        </w:tc>
      </w:tr>
      <w:tr w:rsidR="003E2D06" w:rsidRPr="003E2D06" w14:paraId="7A821410" w14:textId="77777777" w:rsidTr="00582E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9F893" w14:textId="77777777" w:rsidR="003E2D06" w:rsidRPr="003E2D06" w:rsidRDefault="003E2D06" w:rsidP="003E2D06">
            <w:pPr>
              <w:spacing w:after="0" w:line="240" w:lineRule="auto"/>
              <w:rPr>
                <w:rFonts w:ascii="GHEA Grapalat" w:eastAsia="Times New Roman" w:hAnsi="GHEA Grapalat" w:cs="Sylfaen"/>
                <w:b/>
                <w:bCs/>
                <w:lang w:val="nb-NO"/>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2</w:t>
            </w:r>
            <w:r w:rsidRPr="003E2D06">
              <w:rPr>
                <w:rFonts w:ascii="GHEA Grapalat" w:eastAsia="Times New Roman" w:hAnsi="GHEA Grapalat" w:cs="Sylfaen"/>
                <w:sz w:val="20"/>
                <w:szCs w:val="20"/>
              </w:rPr>
              <w:t>.Շահառուի</w:t>
            </w:r>
            <w:r w:rsidRPr="003E2D06">
              <w:rPr>
                <w:rFonts w:ascii="GHEA Grapalat" w:eastAsia="Times New Roman" w:hAnsi="GHEA Grapalat" w:cs="Sylfaen"/>
                <w:sz w:val="20"/>
                <w:szCs w:val="20"/>
                <w:lang w:val="hy-AM"/>
              </w:rPr>
              <w:t>ն</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lang w:val="hy-AM"/>
              </w:rPr>
              <w:t xml:space="preserve"> սպասարկող Ֆինանսական կազմակերպություն</w:t>
            </w:r>
            <w:r w:rsidRPr="003E2D06">
              <w:rPr>
                <w:rFonts w:ascii="GHEA Grapalat" w:eastAsia="Times New Roman" w:hAnsi="GHEA Grapalat" w:cs="Sylfaen"/>
                <w:sz w:val="20"/>
                <w:szCs w:val="20"/>
              </w:rPr>
              <w:t xml:space="preserve"> (բանկ)</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bCs/>
                <w:lang w:val="hy-AM"/>
              </w:rPr>
              <w:t xml:space="preserve"> Գանձապետարան</w:t>
            </w:r>
          </w:p>
        </w:tc>
      </w:tr>
      <w:tr w:rsidR="003E2D06" w:rsidRPr="003E2D06" w14:paraId="5CA0F95B" w14:textId="77777777" w:rsidTr="00582E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48A2F8" w14:textId="77777777" w:rsidR="003E2D06" w:rsidRPr="003E2D06" w:rsidRDefault="003E2D06" w:rsidP="003E2D06">
            <w:pPr>
              <w:spacing w:after="0" w:line="240" w:lineRule="auto"/>
              <w:rPr>
                <w:rFonts w:ascii="GHEA Grapalat" w:eastAsia="Times New Roman" w:hAnsi="GHEA Grapalat" w:cs="Arial"/>
                <w:sz w:val="20"/>
                <w:szCs w:val="20"/>
                <w:lang w:val="hy-AM"/>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3</w:t>
            </w:r>
            <w:r w:rsidRPr="003E2D06">
              <w:rPr>
                <w:rFonts w:ascii="GHEA Grapalat" w:eastAsia="Times New Roman" w:hAnsi="GHEA Grapalat" w:cs="Sylfaen"/>
                <w:sz w:val="20"/>
                <w:szCs w:val="20"/>
              </w:rPr>
              <w:t>.Շահառուի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հաշվի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համարը</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հշ</w:t>
            </w:r>
            <w:r w:rsidRPr="003E2D06">
              <w:rPr>
                <w:rFonts w:ascii="GHEA Grapalat" w:eastAsia="Times New Roman" w:hAnsi="GHEA Grapalat" w:cs="Arial"/>
                <w:sz w:val="20"/>
                <w:szCs w:val="20"/>
              </w:rPr>
              <w:t>.N)</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b/>
                <w:bCs/>
                <w:lang w:val="hy-AM"/>
              </w:rPr>
              <w:t>900018001975</w:t>
            </w:r>
          </w:p>
        </w:tc>
      </w:tr>
      <w:tr w:rsidR="003E2D06" w:rsidRPr="003E2D06" w14:paraId="3CFB8461" w14:textId="77777777" w:rsidTr="00582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8AFC3D"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4</w:t>
            </w:r>
            <w:r w:rsidRPr="003E2D06">
              <w:rPr>
                <w:rFonts w:ascii="GHEA Grapalat" w:eastAsia="Times New Roman" w:hAnsi="GHEA Grapalat" w:cs="Sylfaen"/>
                <w:sz w:val="20"/>
                <w:szCs w:val="20"/>
              </w:rPr>
              <w:t>.Գումարը</w:t>
            </w:r>
            <w:r w:rsidRPr="003E2D06">
              <w:rPr>
                <w:rFonts w:ascii="GHEA Grapalat" w:eastAsia="Times New Roman" w:hAnsi="GHEA Grapalat" w:cs="Arial"/>
                <w:sz w:val="20"/>
                <w:szCs w:val="20"/>
              </w:rPr>
              <w:t xml:space="preserve"> </w:t>
            </w:r>
            <w:r w:rsidRPr="003E2D06">
              <w:rPr>
                <w:rFonts w:ascii="GHEA Grapalat" w:eastAsia="Times New Roman" w:hAnsi="GHEA Grapalat" w:cs="Arial"/>
                <w:sz w:val="20"/>
                <w:szCs w:val="20"/>
                <w:lang w:val="ru-RU"/>
              </w:rPr>
              <w:t>(</w:t>
            </w:r>
            <w:r w:rsidRPr="003E2D06">
              <w:rPr>
                <w:rFonts w:ascii="GHEA Grapalat" w:eastAsia="Times New Roman" w:hAnsi="GHEA Grapalat" w:cs="Sylfaen"/>
                <w:sz w:val="20"/>
                <w:szCs w:val="20"/>
              </w:rPr>
              <w:t>թվերով</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բառերով</w:t>
            </w:r>
            <w:r w:rsidRPr="003E2D06">
              <w:rPr>
                <w:rFonts w:ascii="GHEA Grapalat" w:eastAsia="Times New Roman" w:hAnsi="GHEA Grapalat" w:cs="Sylfaen"/>
                <w:sz w:val="20"/>
                <w:szCs w:val="20"/>
                <w:lang w:val="ru-RU"/>
              </w:rPr>
              <w:t>)</w:t>
            </w:r>
            <w:r w:rsidRPr="003E2D06">
              <w:rPr>
                <w:rFonts w:ascii="GHEA Grapalat" w:eastAsia="Times New Roman" w:hAnsi="GHEA Grapalat" w:cs="Arial"/>
                <w:sz w:val="20"/>
                <w:szCs w:val="20"/>
              </w:rPr>
              <w:t>`</w:t>
            </w:r>
          </w:p>
        </w:tc>
      </w:tr>
      <w:tr w:rsidR="003E2D06" w:rsidRPr="003E2D06" w14:paraId="1394E114" w14:textId="77777777" w:rsidTr="00582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125D60"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15. </w:t>
            </w:r>
            <w:r w:rsidRPr="003E2D06">
              <w:rPr>
                <w:rFonts w:ascii="GHEA Grapalat" w:eastAsia="Times New Roman" w:hAnsi="GHEA Grapalat" w:cs="Sylfaen"/>
                <w:sz w:val="20"/>
                <w:szCs w:val="20"/>
                <w:lang w:val="hy-AM"/>
              </w:rPr>
              <w:t xml:space="preserve">Ակցեպտավորված գումարը՝ </w:t>
            </w:r>
            <w:r w:rsidRPr="003E2D06">
              <w:rPr>
                <w:rFonts w:ascii="GHEA Grapalat" w:eastAsia="Times New Roman" w:hAnsi="GHEA Grapalat" w:cs="Sylfaen"/>
                <w:sz w:val="20"/>
                <w:szCs w:val="20"/>
              </w:rPr>
              <w:t xml:space="preserve"> (թվերով</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բառերով)</w:t>
            </w:r>
            <w:r w:rsidRPr="003E2D06">
              <w:rPr>
                <w:rFonts w:ascii="GHEA Grapalat" w:eastAsia="Times New Roman" w:hAnsi="GHEA Grapalat" w:cs="Sylfaen"/>
                <w:sz w:val="20"/>
                <w:szCs w:val="20"/>
                <w:lang w:val="hy-AM"/>
              </w:rPr>
              <w:t xml:space="preserve">  </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նախատեսված է նշված գումարի մասնակի ակցեպտի համար, որը չի կիրառվում</w:t>
            </w:r>
            <w:r w:rsidRPr="003E2D06">
              <w:rPr>
                <w:rFonts w:ascii="GHEA Grapalat" w:eastAsia="Times New Roman" w:hAnsi="GHEA Grapalat" w:cs="Sylfaen"/>
                <w:sz w:val="20"/>
                <w:szCs w:val="20"/>
              </w:rPr>
              <w:t>)</w:t>
            </w:r>
          </w:p>
        </w:tc>
      </w:tr>
      <w:tr w:rsidR="003E2D06" w:rsidRPr="003E2D06" w14:paraId="6D16E005" w14:textId="77777777" w:rsidTr="00582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8B6E64"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ru-RU"/>
              </w:rPr>
              <w:t>6</w:t>
            </w:r>
            <w:r w:rsidRPr="003E2D06">
              <w:rPr>
                <w:rFonts w:ascii="GHEA Grapalat" w:eastAsia="Times New Roman" w:hAnsi="GHEA Grapalat" w:cs="Sylfaen"/>
                <w:sz w:val="20"/>
                <w:szCs w:val="20"/>
              </w:rPr>
              <w:t>.Արժույթը</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բառերով</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և</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կոդով</w:t>
            </w:r>
            <w:r w:rsidRPr="003E2D06">
              <w:rPr>
                <w:rFonts w:ascii="GHEA Grapalat" w:eastAsia="Times New Roman" w:hAnsi="GHEA Grapalat" w:cs="Arial"/>
                <w:sz w:val="20"/>
                <w:szCs w:val="20"/>
              </w:rPr>
              <w:t>)`</w:t>
            </w:r>
          </w:p>
        </w:tc>
      </w:tr>
      <w:tr w:rsidR="003E2D06" w:rsidRPr="003E2D06" w14:paraId="236F36BD" w14:textId="77777777" w:rsidTr="00582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9D1D06" w14:textId="77777777" w:rsidR="003E2D06" w:rsidRPr="003E2D06" w:rsidRDefault="003E2D06" w:rsidP="003E2D06">
            <w:pPr>
              <w:spacing w:after="0" w:line="240" w:lineRule="auto"/>
              <w:rPr>
                <w:rFonts w:ascii="GHEA Grapalat" w:eastAsia="Times New Roman" w:hAnsi="GHEA Grapalat" w:cs="Arial"/>
                <w:sz w:val="20"/>
                <w:szCs w:val="20"/>
                <w:lang w:val="hy-AM"/>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7</w:t>
            </w:r>
            <w:r w:rsidRPr="003E2D06">
              <w:rPr>
                <w:rFonts w:ascii="GHEA Grapalat" w:eastAsia="Times New Roman" w:hAnsi="GHEA Grapalat" w:cs="Sylfaen"/>
                <w:sz w:val="20"/>
                <w:szCs w:val="20"/>
              </w:rPr>
              <w:t>.Գործարքի</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վճարման</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նպատակը</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Sylfaen"/>
                <w:bCs/>
                <w:i/>
                <w:sz w:val="20"/>
                <w:szCs w:val="20"/>
              </w:rPr>
              <w:t>(</w:t>
            </w:r>
            <w:r w:rsidRPr="003E2D06">
              <w:rPr>
                <w:rFonts w:ascii="GHEA Grapalat" w:eastAsia="Times New Roman" w:hAnsi="GHEA Grapalat" w:cs="Sylfaen"/>
                <w:bCs/>
                <w:i/>
                <w:sz w:val="20"/>
                <w:szCs w:val="20"/>
                <w:lang w:val="hy-AM"/>
              </w:rPr>
              <w:t>պայմանագրի կատարման</w:t>
            </w:r>
            <w:r w:rsidRPr="003E2D06">
              <w:rPr>
                <w:rFonts w:ascii="GHEA Grapalat" w:eastAsia="Times New Roman" w:hAnsi="GHEA Grapalat" w:cs="Sylfaen"/>
                <w:bCs/>
                <w:i/>
                <w:sz w:val="20"/>
                <w:szCs w:val="20"/>
              </w:rPr>
              <w:t xml:space="preserve"> ապահովմ</w:t>
            </w:r>
            <w:r w:rsidRPr="003E2D06">
              <w:rPr>
                <w:rFonts w:ascii="GHEA Grapalat" w:eastAsia="Times New Roman" w:hAnsi="GHEA Grapalat" w:cs="Sylfaen"/>
                <w:bCs/>
                <w:i/>
                <w:sz w:val="20"/>
                <w:szCs w:val="20"/>
                <w:lang w:val="hy-AM"/>
              </w:rPr>
              <w:t>ան համար</w:t>
            </w:r>
            <w:r w:rsidRPr="003E2D06">
              <w:rPr>
                <w:rFonts w:ascii="GHEA Grapalat" w:eastAsia="Times New Roman" w:hAnsi="GHEA Grapalat" w:cs="Sylfaen"/>
                <w:bCs/>
                <w:i/>
                <w:sz w:val="20"/>
                <w:szCs w:val="20"/>
              </w:rPr>
              <w:t>)</w:t>
            </w:r>
          </w:p>
        </w:tc>
      </w:tr>
      <w:tr w:rsidR="003E2D06" w:rsidRPr="003E2D06" w14:paraId="3EC81F4C" w14:textId="77777777" w:rsidTr="00582EDE">
        <w:trPr>
          <w:trHeight w:val="424"/>
        </w:trPr>
        <w:tc>
          <w:tcPr>
            <w:tcW w:w="10980" w:type="dxa"/>
            <w:gridSpan w:val="2"/>
            <w:tcBorders>
              <w:top w:val="single" w:sz="4" w:space="0" w:color="auto"/>
              <w:left w:val="single" w:sz="4" w:space="0" w:color="auto"/>
              <w:right w:val="single" w:sz="4" w:space="0" w:color="000000"/>
            </w:tcBorders>
            <w:noWrap/>
            <w:vAlign w:val="bottom"/>
          </w:tcPr>
          <w:p w14:paraId="7C93B60A" w14:textId="77777777" w:rsidR="003E2D06" w:rsidRPr="003E2D06" w:rsidRDefault="003E2D06" w:rsidP="003E2D06">
            <w:pPr>
              <w:spacing w:after="0" w:line="240" w:lineRule="auto"/>
              <w:rPr>
                <w:rFonts w:ascii="GHEA Grapalat" w:eastAsia="Times New Roman" w:hAnsi="GHEA Grapalat" w:cs="Arial"/>
                <w:sz w:val="20"/>
                <w:szCs w:val="20"/>
              </w:rPr>
            </w:pPr>
            <w:r w:rsidRPr="003E2D06">
              <w:rPr>
                <w:rFonts w:ascii="GHEA Grapalat" w:eastAsia="Times New Roman" w:hAnsi="GHEA Grapalat" w:cs="Sylfaen"/>
                <w:sz w:val="20"/>
                <w:szCs w:val="20"/>
              </w:rPr>
              <w:t>1</w:t>
            </w:r>
            <w:r w:rsidRPr="003E2D06">
              <w:rPr>
                <w:rFonts w:ascii="GHEA Grapalat" w:eastAsia="Times New Roman" w:hAnsi="GHEA Grapalat" w:cs="Sylfaen"/>
                <w:sz w:val="20"/>
                <w:szCs w:val="20"/>
                <w:lang w:val="hy-AM"/>
              </w:rPr>
              <w:t>8</w:t>
            </w:r>
            <w:r w:rsidRPr="003E2D06">
              <w:rPr>
                <w:rFonts w:ascii="GHEA Grapalat" w:eastAsia="Times New Roman" w:hAnsi="GHEA Grapalat" w:cs="Sylfaen"/>
                <w:sz w:val="20"/>
                <w:szCs w:val="20"/>
              </w:rPr>
              <w:t xml:space="preserve">. </w:t>
            </w:r>
            <w:r w:rsidRPr="003E2D06">
              <w:rPr>
                <w:rFonts w:ascii="GHEA Grapalat" w:eastAsia="Times New Roman" w:hAnsi="GHEA Grapalat" w:cs="Sylfaen"/>
                <w:sz w:val="20"/>
                <w:szCs w:val="20"/>
                <w:lang w:val="hy-AM"/>
              </w:rPr>
              <w:t xml:space="preserve">Վճարման կատարման հիմքերը՝ </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Փաստաթղթերի</w:t>
            </w:r>
            <w:r w:rsidRPr="003E2D06">
              <w:rPr>
                <w:rFonts w:ascii="GHEA Grapalat" w:eastAsia="Times New Roman" w:hAnsi="GHEA Grapalat" w:cs="Arial"/>
                <w:sz w:val="20"/>
                <w:szCs w:val="20"/>
                <w:lang w:val="hy-AM"/>
              </w:rPr>
              <w:t xml:space="preserve"> անվանումը</w:t>
            </w:r>
            <w:r w:rsidRPr="003E2D06">
              <w:rPr>
                <w:rFonts w:ascii="GHEA Grapalat" w:eastAsia="Times New Roman" w:hAnsi="GHEA Grapalat" w:cs="Arial"/>
                <w:sz w:val="20"/>
                <w:szCs w:val="20"/>
              </w:rPr>
              <w:t>,</w:t>
            </w:r>
            <w:r w:rsidRPr="003E2D06">
              <w:rPr>
                <w:rFonts w:ascii="GHEA Grapalat" w:eastAsia="Times New Roman" w:hAnsi="GHEA Grapalat" w:cs="Arial"/>
                <w:sz w:val="20"/>
                <w:szCs w:val="20"/>
                <w:lang w:val="hy-AM"/>
              </w:rPr>
              <w:t xml:space="preserve"> այդ թվում՝ տուժանքի մասին համաձայնագիրը, </w:t>
            </w:r>
            <w:r w:rsidRPr="003E2D06">
              <w:rPr>
                <w:rFonts w:ascii="GHEA Grapalat" w:eastAsia="Times New Roman" w:hAnsi="GHEA Grapalat" w:cs="Sylfaen"/>
                <w:sz w:val="20"/>
                <w:szCs w:val="20"/>
                <w:lang w:val="hy-AM"/>
              </w:rPr>
              <w:t>դրանց</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Sylfaen"/>
                <w:sz w:val="20"/>
                <w:szCs w:val="20"/>
                <w:lang w:val="hy-AM"/>
              </w:rPr>
              <w:t>համարները</w:t>
            </w:r>
            <w:r w:rsidRPr="003E2D06">
              <w:rPr>
                <w:rFonts w:ascii="GHEA Grapalat" w:eastAsia="Times New Roman" w:hAnsi="GHEA Grapalat" w:cs="Arial"/>
                <w:sz w:val="20"/>
                <w:szCs w:val="20"/>
                <w:lang w:val="hy-AM"/>
              </w:rPr>
              <w:t>,</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lang w:val="hy-AM"/>
              </w:rPr>
              <w:t>պ</w:t>
            </w:r>
            <w:r w:rsidRPr="003E2D06">
              <w:rPr>
                <w:rFonts w:ascii="GHEA Grapalat" w:eastAsia="Times New Roman" w:hAnsi="GHEA Grapalat" w:cs="Sylfaen"/>
                <w:sz w:val="20"/>
                <w:szCs w:val="20"/>
              </w:rPr>
              <w:t xml:space="preserve">այմանագրի </w:t>
            </w:r>
            <w:r w:rsidRPr="003E2D06">
              <w:rPr>
                <w:rFonts w:ascii="GHEA Grapalat" w:eastAsia="Times New Roman" w:hAnsi="GHEA Grapalat" w:cs="Arial"/>
                <w:sz w:val="20"/>
                <w:szCs w:val="20"/>
              </w:rPr>
              <w:t xml:space="preserve"> </w:t>
            </w:r>
            <w:r w:rsidRPr="003E2D06">
              <w:rPr>
                <w:rFonts w:ascii="GHEA Grapalat" w:eastAsia="Times New Roman" w:hAnsi="GHEA Grapalat" w:cs="Sylfaen"/>
                <w:sz w:val="20"/>
                <w:szCs w:val="20"/>
              </w:rPr>
              <w:t>ծածկագիրը</w:t>
            </w:r>
            <w:r w:rsidRPr="003E2D06">
              <w:rPr>
                <w:rFonts w:ascii="GHEA Grapalat" w:eastAsia="Times New Roman" w:hAnsi="GHEA Grapalat" w:cs="Arial"/>
                <w:sz w:val="20"/>
                <w:szCs w:val="20"/>
                <w:lang w:val="hy-AM"/>
              </w:rPr>
              <w:t xml:space="preserve"> որի հիման վրա կատարվում է  գանձումը</w:t>
            </w:r>
            <w:r w:rsidRPr="003E2D06">
              <w:rPr>
                <w:rFonts w:ascii="GHEA Grapalat" w:eastAsia="Times New Roman" w:hAnsi="GHEA Grapalat" w:cs="Arial"/>
                <w:sz w:val="20"/>
                <w:szCs w:val="20"/>
              </w:rPr>
              <w:t>)</w:t>
            </w:r>
            <w:r w:rsidRPr="003E2D06">
              <w:rPr>
                <w:rFonts w:ascii="GHEA Grapalat" w:eastAsia="Times New Roman" w:hAnsi="GHEA Grapalat" w:cs="Sylfaen"/>
                <w:sz w:val="20"/>
                <w:szCs w:val="20"/>
              </w:rPr>
              <w:t>`</w:t>
            </w:r>
          </w:p>
          <w:p w14:paraId="49BBA57A" w14:textId="77777777" w:rsidR="003E2D06" w:rsidRPr="003E2D06" w:rsidRDefault="003E2D06" w:rsidP="003E2D06">
            <w:pPr>
              <w:spacing w:after="0" w:line="240" w:lineRule="auto"/>
              <w:rPr>
                <w:rFonts w:ascii="GHEA Grapalat" w:eastAsia="Times New Roman" w:hAnsi="GHEA Grapalat" w:cs="Arial"/>
                <w:sz w:val="20"/>
                <w:szCs w:val="20"/>
              </w:rPr>
            </w:pPr>
          </w:p>
        </w:tc>
      </w:tr>
      <w:tr w:rsidR="003E2D06" w:rsidRPr="003E2D06" w14:paraId="3836DF5A" w14:textId="77777777" w:rsidTr="00582EDE">
        <w:trPr>
          <w:trHeight w:val="704"/>
        </w:trPr>
        <w:tc>
          <w:tcPr>
            <w:tcW w:w="10980" w:type="dxa"/>
            <w:gridSpan w:val="2"/>
            <w:tcBorders>
              <w:left w:val="single" w:sz="4" w:space="0" w:color="auto"/>
              <w:bottom w:val="single" w:sz="4" w:space="0" w:color="auto"/>
              <w:right w:val="single" w:sz="4" w:space="0" w:color="000000"/>
            </w:tcBorders>
            <w:noWrap/>
            <w:vAlign w:val="bottom"/>
          </w:tcPr>
          <w:p w14:paraId="1E65889E" w14:textId="77777777" w:rsidR="003E2D06" w:rsidRPr="003E2D06" w:rsidRDefault="003E2D06" w:rsidP="003E2D06">
            <w:pPr>
              <w:spacing w:after="0" w:line="240" w:lineRule="auto"/>
              <w:rPr>
                <w:rFonts w:ascii="GHEA Grapalat" w:eastAsia="Times New Roman" w:hAnsi="GHEA Grapalat" w:cs="Arial"/>
                <w:sz w:val="20"/>
                <w:szCs w:val="20"/>
                <w:lang w:val="hy-AM"/>
              </w:rPr>
            </w:pPr>
          </w:p>
        </w:tc>
      </w:tr>
      <w:tr w:rsidR="003E2D06" w:rsidRPr="003E2D06" w14:paraId="2A3C24CF" w14:textId="77777777" w:rsidTr="00582E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236440" w14:textId="77777777" w:rsidR="003E2D06" w:rsidRPr="003E2D06" w:rsidRDefault="003E2D06" w:rsidP="003E2D06">
            <w:pPr>
              <w:spacing w:after="0" w:line="240" w:lineRule="auto"/>
              <w:rPr>
                <w:rFonts w:ascii="GHEA Grapalat" w:eastAsia="Times New Roman" w:hAnsi="GHEA Grapalat" w:cs="Sylfaen"/>
                <w:sz w:val="20"/>
                <w:szCs w:val="20"/>
                <w:lang w:val="hy-AM"/>
              </w:rPr>
            </w:pPr>
            <w:r w:rsidRPr="003E2D06">
              <w:rPr>
                <w:rFonts w:ascii="GHEA Grapalat" w:eastAsia="Times New Roman" w:hAnsi="GHEA Grapalat" w:cs="Sylfaen"/>
                <w:sz w:val="20"/>
                <w:szCs w:val="20"/>
                <w:lang w:val="hy-AM"/>
              </w:rPr>
              <w:t>19. Վճարման պայմանները՝                                &lt;ակցեպտավորված վճարում&gt;</w:t>
            </w:r>
          </w:p>
          <w:p w14:paraId="64C9BBF2" w14:textId="77777777" w:rsidR="003E2D06" w:rsidRPr="003E2D06" w:rsidRDefault="003E2D06" w:rsidP="003E2D06">
            <w:pPr>
              <w:spacing w:after="0" w:line="240" w:lineRule="auto"/>
              <w:rPr>
                <w:rFonts w:ascii="GHEA Grapalat" w:eastAsia="Times New Roman" w:hAnsi="GHEA Grapalat" w:cs="Sylfaen"/>
                <w:sz w:val="20"/>
                <w:szCs w:val="20"/>
                <w:lang w:val="ru-RU"/>
              </w:rPr>
            </w:pPr>
          </w:p>
        </w:tc>
      </w:tr>
      <w:tr w:rsidR="003E2D06" w:rsidRPr="003E2D06" w14:paraId="4513D475" w14:textId="77777777" w:rsidTr="00582E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CD045"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lang w:val="hy-AM"/>
              </w:rPr>
              <w:t xml:space="preserve">20. Առդիր էջերի քանակը՝    </w:t>
            </w:r>
            <w:r w:rsidRPr="003E2D06">
              <w:rPr>
                <w:rFonts w:ascii="GHEA Grapalat" w:eastAsia="Times New Roman" w:hAnsi="GHEA Grapalat" w:cs="Arial"/>
                <w:sz w:val="20"/>
                <w:szCs w:val="20"/>
              </w:rPr>
              <w:t xml:space="preserve">--- </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Sylfaen"/>
                <w:sz w:val="20"/>
                <w:szCs w:val="20"/>
              </w:rPr>
              <w:t>էջ</w:t>
            </w:r>
          </w:p>
          <w:p w14:paraId="63AED44F" w14:textId="77777777" w:rsidR="003E2D06" w:rsidRPr="003E2D06" w:rsidRDefault="003E2D06" w:rsidP="003E2D06">
            <w:pPr>
              <w:spacing w:after="0" w:line="240" w:lineRule="auto"/>
              <w:rPr>
                <w:rFonts w:ascii="GHEA Grapalat" w:eastAsia="Times New Roman" w:hAnsi="GHEA Grapalat" w:cs="Sylfaen"/>
                <w:sz w:val="20"/>
                <w:szCs w:val="20"/>
                <w:lang w:val="hy-AM"/>
              </w:rPr>
            </w:pPr>
          </w:p>
        </w:tc>
      </w:tr>
      <w:tr w:rsidR="003E2D06" w:rsidRPr="003E2D06" w14:paraId="3905B6A0" w14:textId="77777777" w:rsidTr="00582EDE">
        <w:trPr>
          <w:trHeight w:val="2194"/>
        </w:trPr>
        <w:tc>
          <w:tcPr>
            <w:tcW w:w="5616" w:type="dxa"/>
            <w:tcBorders>
              <w:top w:val="nil"/>
              <w:left w:val="single" w:sz="4" w:space="0" w:color="auto"/>
              <w:bottom w:val="single" w:sz="4" w:space="0" w:color="auto"/>
              <w:right w:val="single" w:sz="4" w:space="0" w:color="auto"/>
            </w:tcBorders>
            <w:noWrap/>
            <w:vAlign w:val="bottom"/>
          </w:tcPr>
          <w:p w14:paraId="24CA6CB7"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Courier New" w:eastAsia="Times New Roman" w:hAnsi="Courier New" w:cs="Courier New"/>
                <w:sz w:val="20"/>
                <w:szCs w:val="20"/>
              </w:rPr>
              <w:t> </w:t>
            </w:r>
            <w:r w:rsidRPr="003E2D06">
              <w:rPr>
                <w:rFonts w:ascii="GHEA Grapalat" w:eastAsia="Times New Roman" w:hAnsi="GHEA Grapalat" w:cs="Arial"/>
                <w:sz w:val="20"/>
                <w:szCs w:val="20"/>
                <w:lang w:val="hy-AM"/>
              </w:rPr>
              <w:t>22</w:t>
            </w:r>
            <w:r w:rsidRPr="003E2D06">
              <w:rPr>
                <w:rFonts w:ascii="GHEA Grapalat" w:eastAsia="Times New Roman" w:hAnsi="GHEA Grapalat" w:cs="Arial"/>
                <w:sz w:val="20"/>
                <w:szCs w:val="20"/>
              </w:rPr>
              <w:t>.</w:t>
            </w:r>
            <w:r w:rsidRPr="003E2D06">
              <w:rPr>
                <w:rFonts w:ascii="GHEA Grapalat" w:eastAsia="Times New Roman" w:hAnsi="GHEA Grapalat" w:cs="Sylfaen"/>
                <w:sz w:val="20"/>
                <w:szCs w:val="20"/>
              </w:rPr>
              <w:t>ա. Շահառուի ստորագրությունները</w:t>
            </w:r>
          </w:p>
          <w:p w14:paraId="04B964A7" w14:textId="77777777" w:rsidR="003E2D06" w:rsidRPr="003E2D06" w:rsidRDefault="003E2D06" w:rsidP="003E2D06">
            <w:pPr>
              <w:spacing w:after="0" w:line="240" w:lineRule="auto"/>
              <w:rPr>
                <w:rFonts w:ascii="GHEA Grapalat" w:eastAsia="Times New Roman" w:hAnsi="GHEA Grapalat" w:cs="Sylfaen"/>
                <w:sz w:val="20"/>
                <w:szCs w:val="20"/>
              </w:rPr>
            </w:pPr>
          </w:p>
          <w:p w14:paraId="575708AC" w14:textId="77777777" w:rsidR="003E2D06" w:rsidRPr="003E2D06" w:rsidRDefault="003E2D06" w:rsidP="003E2D06">
            <w:pPr>
              <w:spacing w:after="0" w:line="240" w:lineRule="auto"/>
              <w:jc w:val="right"/>
              <w:rPr>
                <w:rFonts w:ascii="GHEA Grapalat" w:eastAsia="Times New Roman" w:hAnsi="GHEA Grapalat" w:cs="Tahoma"/>
                <w:color w:val="000000"/>
                <w:sz w:val="20"/>
                <w:szCs w:val="20"/>
              </w:rPr>
            </w:pPr>
            <w:r w:rsidRPr="003E2D06">
              <w:rPr>
                <w:rFonts w:ascii="GHEA Grapalat" w:eastAsia="Times New Roman" w:hAnsi="GHEA Grapalat" w:cs="Tahoma"/>
                <w:color w:val="000000"/>
                <w:sz w:val="20"/>
                <w:szCs w:val="20"/>
              </w:rPr>
              <w:t>/____________________/</w:t>
            </w:r>
          </w:p>
          <w:p w14:paraId="40F49C8E" w14:textId="77777777" w:rsidR="003E2D06" w:rsidRPr="003E2D06" w:rsidRDefault="003E2D06" w:rsidP="003E2D06">
            <w:pPr>
              <w:spacing w:after="0" w:line="240" w:lineRule="auto"/>
              <w:rPr>
                <w:rFonts w:ascii="GHEA Grapalat" w:eastAsia="Times New Roman" w:hAnsi="GHEA Grapalat" w:cs="Tahoma"/>
                <w:color w:val="000000"/>
                <w:sz w:val="20"/>
                <w:szCs w:val="20"/>
              </w:rPr>
            </w:pPr>
          </w:p>
          <w:p w14:paraId="0326C6E9" w14:textId="77777777" w:rsidR="003E2D06" w:rsidRPr="003E2D06" w:rsidRDefault="003E2D06" w:rsidP="003E2D06">
            <w:pPr>
              <w:spacing w:after="0" w:line="240" w:lineRule="auto"/>
              <w:rPr>
                <w:rFonts w:ascii="GHEA Grapalat" w:eastAsia="Times New Roman" w:hAnsi="GHEA Grapalat" w:cs="Sylfaen"/>
                <w:sz w:val="20"/>
                <w:szCs w:val="20"/>
              </w:rPr>
            </w:pPr>
          </w:p>
          <w:p w14:paraId="01A98B86" w14:textId="77777777" w:rsidR="003E2D06" w:rsidRPr="003E2D06" w:rsidRDefault="003E2D06" w:rsidP="003E2D06">
            <w:pPr>
              <w:spacing w:after="0" w:line="240" w:lineRule="auto"/>
              <w:jc w:val="right"/>
              <w:rPr>
                <w:rFonts w:ascii="GHEA Grapalat" w:eastAsia="Times New Roman" w:hAnsi="GHEA Grapalat" w:cs="Sylfaen"/>
                <w:sz w:val="20"/>
                <w:szCs w:val="20"/>
              </w:rPr>
            </w:pPr>
            <w:r w:rsidRPr="003E2D06">
              <w:rPr>
                <w:rFonts w:ascii="GHEA Grapalat" w:eastAsia="Times New Roman" w:hAnsi="GHEA Grapalat" w:cs="Tahoma"/>
                <w:color w:val="000000"/>
                <w:sz w:val="20"/>
                <w:szCs w:val="20"/>
              </w:rPr>
              <w:t>/____________________/</w:t>
            </w:r>
          </w:p>
          <w:p w14:paraId="605A53F8" w14:textId="77777777" w:rsidR="003E2D06" w:rsidRPr="003E2D06" w:rsidRDefault="003E2D06" w:rsidP="003E2D06">
            <w:pPr>
              <w:spacing w:after="0" w:line="240" w:lineRule="auto"/>
              <w:rPr>
                <w:rFonts w:ascii="GHEA Grapalat" w:eastAsia="Times New Roman" w:hAnsi="GHEA Grapalat" w:cs="Sylfaen"/>
                <w:sz w:val="20"/>
                <w:szCs w:val="20"/>
              </w:rPr>
            </w:pPr>
          </w:p>
          <w:p w14:paraId="04543C17"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lang w:val="hy-AM"/>
              </w:rPr>
              <w:t>22</w:t>
            </w:r>
            <w:r w:rsidRPr="003E2D06">
              <w:rPr>
                <w:rFonts w:ascii="GHEA Grapalat" w:eastAsia="Times New Roman" w:hAnsi="GHEA Grapalat" w:cs="Sylfaen"/>
                <w:sz w:val="20"/>
                <w:szCs w:val="20"/>
              </w:rPr>
              <w:t>.բ.</w:t>
            </w:r>
          </w:p>
          <w:p w14:paraId="2E91ED69"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                                                                             Կ.Տ.</w:t>
            </w:r>
          </w:p>
          <w:p w14:paraId="2F4DB1AF" w14:textId="77777777" w:rsidR="003E2D06" w:rsidRPr="003E2D06" w:rsidRDefault="003E2D06" w:rsidP="003E2D06">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2A64690"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Arial"/>
                <w:sz w:val="20"/>
                <w:szCs w:val="20"/>
                <w:lang w:val="hy-AM"/>
              </w:rPr>
              <w:t>2</w:t>
            </w:r>
            <w:r w:rsidRPr="003E2D06">
              <w:rPr>
                <w:rFonts w:ascii="GHEA Grapalat" w:eastAsia="Times New Roman" w:hAnsi="GHEA Grapalat" w:cs="Arial"/>
                <w:sz w:val="20"/>
                <w:szCs w:val="20"/>
              </w:rPr>
              <w:t>1.</w:t>
            </w:r>
            <w:r w:rsidRPr="003E2D06">
              <w:rPr>
                <w:rFonts w:ascii="GHEA Grapalat" w:eastAsia="Times New Roman" w:hAnsi="GHEA Grapalat" w:cs="Sylfaen"/>
                <w:sz w:val="20"/>
                <w:szCs w:val="20"/>
              </w:rPr>
              <w:t xml:space="preserve">ա. </w:t>
            </w:r>
            <w:r w:rsidRPr="003E2D06">
              <w:rPr>
                <w:rFonts w:ascii="Courier New" w:eastAsia="Times New Roman" w:hAnsi="Courier New" w:cs="Courier New"/>
                <w:sz w:val="20"/>
                <w:szCs w:val="20"/>
              </w:rPr>
              <w:t> </w:t>
            </w:r>
            <w:r w:rsidRPr="003E2D06">
              <w:rPr>
                <w:rFonts w:ascii="GHEA Grapalat" w:eastAsia="Times New Roman" w:hAnsi="GHEA Grapalat" w:cs="Sylfaen"/>
                <w:sz w:val="20"/>
                <w:szCs w:val="20"/>
              </w:rPr>
              <w:t>Վճարողի ստորագրությունները`</w:t>
            </w:r>
          </w:p>
          <w:p w14:paraId="4FEDE0CC" w14:textId="77777777" w:rsidR="003E2D06" w:rsidRPr="003E2D06" w:rsidRDefault="003E2D06" w:rsidP="003E2D06">
            <w:pPr>
              <w:spacing w:after="0" w:line="240" w:lineRule="auto"/>
              <w:jc w:val="right"/>
              <w:rPr>
                <w:rFonts w:ascii="GHEA Grapalat" w:eastAsia="Times New Roman" w:hAnsi="GHEA Grapalat" w:cs="Sylfaen"/>
                <w:sz w:val="20"/>
                <w:szCs w:val="20"/>
              </w:rPr>
            </w:pPr>
          </w:p>
          <w:p w14:paraId="73D5CDD2"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Tahoma"/>
                <w:color w:val="000000"/>
                <w:sz w:val="20"/>
                <w:szCs w:val="20"/>
              </w:rPr>
              <w:t xml:space="preserve">                                               /____________________/</w:t>
            </w:r>
          </w:p>
          <w:p w14:paraId="6C45D7B7" w14:textId="77777777" w:rsidR="003E2D06" w:rsidRPr="003E2D06" w:rsidRDefault="003E2D06" w:rsidP="003E2D06">
            <w:pPr>
              <w:spacing w:after="0" w:line="240" w:lineRule="auto"/>
              <w:jc w:val="right"/>
              <w:rPr>
                <w:rFonts w:ascii="GHEA Grapalat" w:eastAsia="Times New Roman" w:hAnsi="GHEA Grapalat" w:cs="Tahoma"/>
                <w:color w:val="000000"/>
                <w:sz w:val="20"/>
                <w:szCs w:val="20"/>
              </w:rPr>
            </w:pPr>
          </w:p>
          <w:p w14:paraId="4E716D02" w14:textId="77777777" w:rsidR="003E2D06" w:rsidRPr="003E2D06" w:rsidRDefault="003E2D06" w:rsidP="003E2D06">
            <w:pPr>
              <w:spacing w:after="0" w:line="240" w:lineRule="auto"/>
              <w:jc w:val="right"/>
              <w:rPr>
                <w:rFonts w:ascii="GHEA Grapalat" w:eastAsia="Times New Roman" w:hAnsi="GHEA Grapalat" w:cs="Tahoma"/>
                <w:color w:val="000000"/>
                <w:sz w:val="20"/>
                <w:szCs w:val="20"/>
              </w:rPr>
            </w:pPr>
          </w:p>
          <w:p w14:paraId="706FC45C" w14:textId="77777777" w:rsidR="003E2D06" w:rsidRPr="003E2D06" w:rsidRDefault="003E2D06" w:rsidP="003E2D06">
            <w:pPr>
              <w:spacing w:after="0" w:line="240" w:lineRule="auto"/>
              <w:jc w:val="right"/>
              <w:rPr>
                <w:rFonts w:ascii="GHEA Grapalat" w:eastAsia="Times New Roman" w:hAnsi="GHEA Grapalat" w:cs="Sylfaen"/>
                <w:sz w:val="20"/>
                <w:szCs w:val="20"/>
              </w:rPr>
            </w:pPr>
            <w:r w:rsidRPr="003E2D06">
              <w:rPr>
                <w:rFonts w:ascii="GHEA Grapalat" w:eastAsia="Times New Roman" w:hAnsi="GHEA Grapalat" w:cs="Tahoma"/>
                <w:color w:val="000000"/>
                <w:sz w:val="20"/>
                <w:szCs w:val="20"/>
              </w:rPr>
              <w:t>/____________________/</w:t>
            </w:r>
          </w:p>
          <w:p w14:paraId="0ACCE713" w14:textId="77777777" w:rsidR="003E2D06" w:rsidRPr="003E2D06" w:rsidRDefault="003E2D06" w:rsidP="003E2D06">
            <w:pPr>
              <w:spacing w:after="0" w:line="240" w:lineRule="auto"/>
              <w:jc w:val="right"/>
              <w:rPr>
                <w:rFonts w:ascii="GHEA Grapalat" w:eastAsia="Times New Roman" w:hAnsi="GHEA Grapalat" w:cs="Sylfaen"/>
                <w:sz w:val="20"/>
                <w:szCs w:val="20"/>
              </w:rPr>
            </w:pPr>
          </w:p>
          <w:p w14:paraId="71C97BDF" w14:textId="77777777" w:rsidR="003E2D06" w:rsidRPr="003E2D06" w:rsidRDefault="003E2D06" w:rsidP="003E2D06">
            <w:pPr>
              <w:spacing w:after="0" w:line="240" w:lineRule="auto"/>
              <w:jc w:val="right"/>
              <w:rPr>
                <w:rFonts w:ascii="GHEA Grapalat" w:eastAsia="Times New Roman" w:hAnsi="GHEA Grapalat" w:cs="Sylfaen"/>
                <w:sz w:val="20"/>
                <w:szCs w:val="20"/>
              </w:rPr>
            </w:pPr>
            <w:r w:rsidRPr="003E2D06">
              <w:rPr>
                <w:rFonts w:ascii="GHEA Grapalat" w:eastAsia="Times New Roman" w:hAnsi="GHEA Grapalat" w:cs="Sylfaen"/>
                <w:sz w:val="20"/>
                <w:szCs w:val="20"/>
                <w:lang w:val="hy-AM"/>
              </w:rPr>
              <w:t>2</w:t>
            </w:r>
            <w:r w:rsidRPr="003E2D06">
              <w:rPr>
                <w:rFonts w:ascii="GHEA Grapalat" w:eastAsia="Times New Roman" w:hAnsi="GHEA Grapalat" w:cs="Sylfaen"/>
                <w:sz w:val="20"/>
                <w:szCs w:val="20"/>
              </w:rPr>
              <w:t>1.բ.                                                                    Կ.Տ.</w:t>
            </w:r>
          </w:p>
          <w:p w14:paraId="59A20E26" w14:textId="77777777" w:rsidR="003E2D06" w:rsidRPr="003E2D06" w:rsidRDefault="003E2D06" w:rsidP="003E2D06">
            <w:pPr>
              <w:spacing w:after="0" w:line="240" w:lineRule="auto"/>
              <w:jc w:val="right"/>
              <w:rPr>
                <w:rFonts w:ascii="GHEA Grapalat" w:eastAsia="Times New Roman" w:hAnsi="GHEA Grapalat" w:cs="Sylfaen"/>
                <w:sz w:val="20"/>
                <w:szCs w:val="20"/>
              </w:rPr>
            </w:pPr>
          </w:p>
        </w:tc>
      </w:tr>
      <w:tr w:rsidR="003E2D06" w:rsidRPr="003E2D06" w14:paraId="31B87664" w14:textId="77777777" w:rsidTr="00582EDE">
        <w:trPr>
          <w:trHeight w:val="2058"/>
        </w:trPr>
        <w:tc>
          <w:tcPr>
            <w:tcW w:w="5616" w:type="dxa"/>
            <w:tcBorders>
              <w:top w:val="single" w:sz="4" w:space="0" w:color="auto"/>
              <w:left w:val="single" w:sz="4" w:space="0" w:color="auto"/>
              <w:right w:val="single" w:sz="4" w:space="0" w:color="auto"/>
            </w:tcBorders>
            <w:noWrap/>
            <w:vAlign w:val="bottom"/>
          </w:tcPr>
          <w:p w14:paraId="2B3BE467" w14:textId="77777777" w:rsidR="003E2D06" w:rsidRPr="003E2D06" w:rsidRDefault="003E2D06" w:rsidP="003E2D06">
            <w:pPr>
              <w:spacing w:after="0" w:line="240" w:lineRule="auto"/>
              <w:rPr>
                <w:rFonts w:ascii="GHEA Grapalat" w:eastAsia="Times New Roman" w:hAnsi="GHEA Grapalat" w:cs="Tahoma"/>
                <w:color w:val="000000"/>
                <w:sz w:val="20"/>
                <w:szCs w:val="20"/>
              </w:rPr>
            </w:pPr>
            <w:r w:rsidRPr="003E2D06">
              <w:rPr>
                <w:rFonts w:ascii="GHEA Grapalat" w:eastAsia="Times New Roman" w:hAnsi="GHEA Grapalat" w:cs="Tahoma"/>
                <w:color w:val="000000"/>
                <w:sz w:val="20"/>
                <w:szCs w:val="20"/>
              </w:rPr>
              <w:t>2</w:t>
            </w:r>
            <w:r w:rsidRPr="003E2D06">
              <w:rPr>
                <w:rFonts w:ascii="GHEA Grapalat" w:eastAsia="Times New Roman" w:hAnsi="GHEA Grapalat" w:cs="Tahoma"/>
                <w:color w:val="000000"/>
                <w:sz w:val="20"/>
                <w:szCs w:val="20"/>
                <w:lang w:val="hy-AM"/>
              </w:rPr>
              <w:t>4</w:t>
            </w:r>
            <w:r w:rsidRPr="003E2D06">
              <w:rPr>
                <w:rFonts w:ascii="GHEA Grapalat" w:eastAsia="Times New Roman" w:hAnsi="GHEA Grapalat" w:cs="Tahoma"/>
                <w:color w:val="000000"/>
                <w:sz w:val="20"/>
                <w:szCs w:val="20"/>
              </w:rPr>
              <w:t xml:space="preserve">.ա.   </w:t>
            </w:r>
            <w:r w:rsidRPr="003E2D06">
              <w:rPr>
                <w:rFonts w:ascii="GHEA Grapalat" w:eastAsia="Times New Roman" w:hAnsi="GHEA Grapalat" w:cs="Tahoma"/>
                <w:color w:val="000000"/>
                <w:sz w:val="20"/>
                <w:szCs w:val="20"/>
                <w:lang w:val="hy-AM"/>
              </w:rPr>
              <w:t>Շահառուին  սպասարկող ֆինանսական կազմակերպություն</w:t>
            </w:r>
            <w:r w:rsidRPr="003E2D06">
              <w:rPr>
                <w:rFonts w:ascii="GHEA Grapalat" w:eastAsia="Times New Roman" w:hAnsi="GHEA Grapalat" w:cs="Tahoma"/>
                <w:color w:val="000000"/>
                <w:sz w:val="20"/>
                <w:szCs w:val="20"/>
              </w:rPr>
              <w:t xml:space="preserve"> </w:t>
            </w:r>
          </w:p>
          <w:p w14:paraId="33B619D0" w14:textId="77777777" w:rsidR="003E2D06" w:rsidRPr="003E2D06" w:rsidRDefault="003E2D06" w:rsidP="003E2D06">
            <w:pPr>
              <w:spacing w:after="0" w:line="240" w:lineRule="auto"/>
              <w:rPr>
                <w:rFonts w:ascii="GHEA Grapalat" w:eastAsia="Times New Roman" w:hAnsi="GHEA Grapalat" w:cs="Tahoma"/>
                <w:color w:val="000000"/>
                <w:sz w:val="20"/>
                <w:szCs w:val="20"/>
                <w:lang w:val="hy-AM"/>
              </w:rPr>
            </w:pPr>
            <w:r w:rsidRPr="003E2D06">
              <w:rPr>
                <w:rFonts w:ascii="GHEA Grapalat" w:eastAsia="Times New Roman" w:hAnsi="GHEA Grapalat" w:cs="Tahoma"/>
                <w:color w:val="000000"/>
                <w:sz w:val="20"/>
                <w:szCs w:val="20"/>
              </w:rPr>
              <w:t xml:space="preserve">                             </w:t>
            </w:r>
            <w:r w:rsidRPr="003E2D06">
              <w:rPr>
                <w:rFonts w:ascii="GHEA Grapalat" w:eastAsia="Times New Roman" w:hAnsi="GHEA Grapalat" w:cs="Tahoma"/>
                <w:color w:val="000000"/>
                <w:sz w:val="20"/>
                <w:szCs w:val="20"/>
                <w:lang w:val="hy-AM"/>
              </w:rPr>
              <w:t xml:space="preserve">                 </w:t>
            </w:r>
          </w:p>
          <w:p w14:paraId="6C090498" w14:textId="77777777" w:rsidR="003E2D06" w:rsidRPr="003E2D06" w:rsidRDefault="003E2D06" w:rsidP="003E2D06">
            <w:pPr>
              <w:spacing w:after="0" w:line="240" w:lineRule="auto"/>
              <w:rPr>
                <w:rFonts w:ascii="GHEA Grapalat" w:eastAsia="Times New Roman" w:hAnsi="GHEA Grapalat" w:cs="Tahoma"/>
                <w:color w:val="000000"/>
                <w:sz w:val="20"/>
                <w:szCs w:val="20"/>
              </w:rPr>
            </w:pPr>
            <w:r w:rsidRPr="003E2D06">
              <w:rPr>
                <w:rFonts w:ascii="GHEA Grapalat" w:eastAsia="Times New Roman" w:hAnsi="GHEA Grapalat" w:cs="Tahoma"/>
                <w:color w:val="000000"/>
                <w:sz w:val="20"/>
                <w:szCs w:val="20"/>
                <w:lang w:val="hy-AM"/>
              </w:rPr>
              <w:t xml:space="preserve">                                                 </w:t>
            </w:r>
            <w:r w:rsidRPr="003E2D06">
              <w:rPr>
                <w:rFonts w:ascii="GHEA Grapalat" w:eastAsia="Times New Roman" w:hAnsi="GHEA Grapalat" w:cs="Tahoma"/>
                <w:color w:val="000000"/>
                <w:sz w:val="20"/>
                <w:szCs w:val="20"/>
              </w:rPr>
              <w:t xml:space="preserve">   /____________________/</w:t>
            </w:r>
          </w:p>
          <w:p w14:paraId="310238BA"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  </w:t>
            </w:r>
          </w:p>
          <w:p w14:paraId="3D46F4A3"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                                                       /ստորագրություն/</w:t>
            </w:r>
          </w:p>
          <w:p w14:paraId="6623EC7A" w14:textId="77777777" w:rsidR="003E2D06" w:rsidRPr="003E2D06" w:rsidRDefault="003E2D06" w:rsidP="003E2D06">
            <w:pPr>
              <w:spacing w:after="0" w:line="240" w:lineRule="auto"/>
              <w:rPr>
                <w:rFonts w:ascii="GHEA Grapalat" w:eastAsia="Times New Roman" w:hAnsi="GHEA Grapalat" w:cs="Tahoma"/>
                <w:color w:val="000000"/>
                <w:sz w:val="20"/>
                <w:szCs w:val="20"/>
              </w:rPr>
            </w:pPr>
          </w:p>
          <w:p w14:paraId="0B33E74E" w14:textId="77777777" w:rsidR="003E2D06" w:rsidRPr="003E2D06" w:rsidRDefault="003E2D06" w:rsidP="003E2D06">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14:paraId="613D4CC9" w14:textId="77777777" w:rsidR="003E2D06" w:rsidRPr="003E2D06" w:rsidRDefault="003E2D06" w:rsidP="003E2D06">
            <w:pPr>
              <w:spacing w:after="0" w:line="240" w:lineRule="auto"/>
              <w:rPr>
                <w:rFonts w:ascii="GHEA Grapalat" w:eastAsia="Times New Roman" w:hAnsi="GHEA Grapalat" w:cs="Tahoma"/>
                <w:color w:val="000000"/>
                <w:sz w:val="20"/>
                <w:szCs w:val="20"/>
              </w:rPr>
            </w:pPr>
            <w:r w:rsidRPr="003E2D06">
              <w:rPr>
                <w:rFonts w:ascii="GHEA Grapalat" w:eastAsia="Times New Roman" w:hAnsi="GHEA Grapalat" w:cs="Tahoma"/>
                <w:color w:val="000000"/>
                <w:sz w:val="20"/>
                <w:szCs w:val="20"/>
              </w:rPr>
              <w:t>2</w:t>
            </w:r>
            <w:r w:rsidRPr="003E2D06">
              <w:rPr>
                <w:rFonts w:ascii="GHEA Grapalat" w:eastAsia="Times New Roman" w:hAnsi="GHEA Grapalat" w:cs="Tahoma"/>
                <w:color w:val="000000"/>
                <w:sz w:val="20"/>
                <w:szCs w:val="20"/>
                <w:lang w:val="hy-AM"/>
              </w:rPr>
              <w:t>3</w:t>
            </w:r>
            <w:r w:rsidRPr="003E2D06">
              <w:rPr>
                <w:rFonts w:ascii="GHEA Grapalat" w:eastAsia="Times New Roman" w:hAnsi="GHEA Grapalat" w:cs="Tahoma"/>
                <w:color w:val="000000"/>
                <w:sz w:val="20"/>
                <w:szCs w:val="20"/>
              </w:rPr>
              <w:t xml:space="preserve">.ա.   </w:t>
            </w:r>
            <w:r w:rsidRPr="003E2D06">
              <w:rPr>
                <w:rFonts w:ascii="GHEA Grapalat" w:eastAsia="Times New Roman" w:hAnsi="GHEA Grapalat" w:cs="Tahoma"/>
                <w:color w:val="000000"/>
                <w:sz w:val="20"/>
                <w:szCs w:val="20"/>
                <w:lang w:val="hy-AM"/>
              </w:rPr>
              <w:t>Վճարողին  սպասարկող ֆինանսական կազմակերպություն</w:t>
            </w:r>
            <w:r w:rsidRPr="003E2D06">
              <w:rPr>
                <w:rFonts w:ascii="GHEA Grapalat" w:eastAsia="Times New Roman" w:hAnsi="GHEA Grapalat" w:cs="Tahoma"/>
                <w:color w:val="000000"/>
                <w:sz w:val="20"/>
                <w:szCs w:val="20"/>
              </w:rPr>
              <w:t xml:space="preserve"> </w:t>
            </w:r>
          </w:p>
          <w:p w14:paraId="07B7B6BB" w14:textId="77777777" w:rsidR="003E2D06" w:rsidRPr="003E2D06" w:rsidRDefault="003E2D06" w:rsidP="003E2D06">
            <w:pPr>
              <w:spacing w:after="0" w:line="240" w:lineRule="auto"/>
              <w:jc w:val="right"/>
              <w:rPr>
                <w:rFonts w:ascii="GHEA Grapalat" w:eastAsia="Times New Roman" w:hAnsi="GHEA Grapalat" w:cs="Tahoma"/>
                <w:color w:val="000000"/>
                <w:sz w:val="20"/>
                <w:szCs w:val="20"/>
              </w:rPr>
            </w:pPr>
          </w:p>
          <w:p w14:paraId="2DE9D324" w14:textId="77777777" w:rsidR="003E2D06" w:rsidRPr="003E2D06" w:rsidRDefault="003E2D06" w:rsidP="003E2D06">
            <w:pPr>
              <w:spacing w:after="0" w:line="240" w:lineRule="auto"/>
              <w:jc w:val="right"/>
              <w:rPr>
                <w:rFonts w:ascii="GHEA Grapalat" w:eastAsia="Times New Roman" w:hAnsi="GHEA Grapalat" w:cs="Tahoma"/>
                <w:color w:val="000000"/>
                <w:sz w:val="20"/>
                <w:szCs w:val="20"/>
              </w:rPr>
            </w:pPr>
          </w:p>
          <w:p w14:paraId="7E55D02F" w14:textId="77777777" w:rsidR="003E2D06" w:rsidRPr="003E2D06" w:rsidRDefault="003E2D06" w:rsidP="003E2D06">
            <w:pPr>
              <w:spacing w:after="0" w:line="240" w:lineRule="auto"/>
              <w:jc w:val="right"/>
              <w:rPr>
                <w:rFonts w:ascii="GHEA Grapalat" w:eastAsia="Times New Roman" w:hAnsi="GHEA Grapalat" w:cs="Tahoma"/>
                <w:color w:val="000000"/>
                <w:sz w:val="20"/>
                <w:szCs w:val="20"/>
              </w:rPr>
            </w:pPr>
            <w:r w:rsidRPr="003E2D06">
              <w:rPr>
                <w:rFonts w:ascii="GHEA Grapalat" w:eastAsia="Times New Roman" w:hAnsi="GHEA Grapalat" w:cs="Tahoma"/>
                <w:color w:val="000000"/>
                <w:sz w:val="20"/>
                <w:szCs w:val="20"/>
              </w:rPr>
              <w:t>/____________________/</w:t>
            </w:r>
          </w:p>
          <w:p w14:paraId="3D209F8C" w14:textId="77777777" w:rsidR="003E2D06" w:rsidRPr="003E2D06" w:rsidRDefault="003E2D06" w:rsidP="003E2D06">
            <w:pPr>
              <w:spacing w:after="0" w:line="240" w:lineRule="auto"/>
              <w:jc w:val="center"/>
              <w:rPr>
                <w:rFonts w:ascii="GHEA Grapalat" w:eastAsia="Times New Roman" w:hAnsi="GHEA Grapalat" w:cs="Sylfaen"/>
                <w:sz w:val="20"/>
                <w:szCs w:val="20"/>
              </w:rPr>
            </w:pPr>
            <w:r w:rsidRPr="003E2D06">
              <w:rPr>
                <w:rFonts w:ascii="GHEA Grapalat" w:eastAsia="Times New Roman" w:hAnsi="GHEA Grapalat" w:cs="Tahoma"/>
                <w:color w:val="000000"/>
                <w:sz w:val="20"/>
                <w:szCs w:val="20"/>
              </w:rPr>
              <w:t xml:space="preserve">                                                   </w:t>
            </w:r>
            <w:r w:rsidRPr="003E2D06">
              <w:rPr>
                <w:rFonts w:ascii="GHEA Grapalat" w:eastAsia="Times New Roman" w:hAnsi="GHEA Grapalat" w:cs="Sylfaen"/>
                <w:sz w:val="20"/>
                <w:szCs w:val="20"/>
              </w:rPr>
              <w:t>/ստորագրություն/</w:t>
            </w:r>
          </w:p>
          <w:p w14:paraId="27959D18" w14:textId="77777777" w:rsidR="003E2D06" w:rsidRPr="003E2D06" w:rsidRDefault="003E2D06" w:rsidP="003E2D06">
            <w:pPr>
              <w:spacing w:after="0" w:line="240" w:lineRule="auto"/>
              <w:jc w:val="right"/>
              <w:rPr>
                <w:rFonts w:ascii="GHEA Grapalat" w:eastAsia="Times New Roman" w:hAnsi="GHEA Grapalat" w:cs="Arial"/>
                <w:sz w:val="20"/>
                <w:szCs w:val="20"/>
                <w:lang w:val="hy-AM"/>
              </w:rPr>
            </w:pPr>
          </w:p>
        </w:tc>
      </w:tr>
      <w:tr w:rsidR="003E2D06" w:rsidRPr="003E2D06" w14:paraId="15C6D880" w14:textId="77777777" w:rsidTr="00582EDE">
        <w:trPr>
          <w:trHeight w:val="2194"/>
        </w:trPr>
        <w:tc>
          <w:tcPr>
            <w:tcW w:w="5616" w:type="dxa"/>
            <w:tcBorders>
              <w:top w:val="nil"/>
              <w:left w:val="single" w:sz="4" w:space="0" w:color="auto"/>
              <w:bottom w:val="single" w:sz="4" w:space="0" w:color="auto"/>
              <w:right w:val="single" w:sz="4" w:space="0" w:color="auto"/>
            </w:tcBorders>
            <w:noWrap/>
            <w:vAlign w:val="bottom"/>
          </w:tcPr>
          <w:p w14:paraId="0CA2978C"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lastRenderedPageBreak/>
              <w:t>24.բ.                                                       Կ.Տ.</w:t>
            </w:r>
          </w:p>
          <w:p w14:paraId="549C98B2" w14:textId="77777777" w:rsidR="003E2D06" w:rsidRPr="003E2D06" w:rsidRDefault="003E2D06" w:rsidP="003E2D06">
            <w:pPr>
              <w:spacing w:after="0" w:line="240" w:lineRule="auto"/>
              <w:rPr>
                <w:rFonts w:ascii="GHEA Grapalat" w:eastAsia="Times New Roman" w:hAnsi="GHEA Grapalat" w:cs="Sylfaen"/>
                <w:sz w:val="20"/>
                <w:szCs w:val="20"/>
              </w:rPr>
            </w:pPr>
          </w:p>
          <w:p w14:paraId="169ABF68" w14:textId="77777777" w:rsidR="003E2D06" w:rsidRPr="003E2D06" w:rsidRDefault="003E2D06" w:rsidP="003E2D06">
            <w:pPr>
              <w:spacing w:after="0" w:line="240" w:lineRule="auto"/>
              <w:rPr>
                <w:rFonts w:ascii="GHEA Grapalat" w:eastAsia="Times New Roman" w:hAnsi="GHEA Grapalat" w:cs="Sylfaen"/>
                <w:sz w:val="20"/>
                <w:szCs w:val="20"/>
              </w:rPr>
            </w:pPr>
          </w:p>
          <w:p w14:paraId="49ADAAFC"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Tahoma"/>
                <w:color w:val="000000"/>
                <w:sz w:val="20"/>
                <w:szCs w:val="20"/>
              </w:rPr>
              <w:t xml:space="preserve"> </w:t>
            </w:r>
            <w:r w:rsidRPr="003E2D06">
              <w:rPr>
                <w:rFonts w:ascii="GHEA Grapalat" w:eastAsia="Times New Roman" w:hAnsi="GHEA Grapalat" w:cs="Sylfaen"/>
                <w:sz w:val="20"/>
                <w:szCs w:val="20"/>
              </w:rPr>
              <w:t>2</w:t>
            </w:r>
            <w:r w:rsidRPr="003E2D06">
              <w:rPr>
                <w:rFonts w:ascii="GHEA Grapalat" w:eastAsia="Times New Roman" w:hAnsi="GHEA Grapalat" w:cs="Sylfaen"/>
                <w:sz w:val="20"/>
                <w:szCs w:val="20"/>
                <w:lang w:val="hy-AM"/>
              </w:rPr>
              <w:t>4</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գ</w:t>
            </w:r>
            <w:r w:rsidRPr="003E2D06">
              <w:rPr>
                <w:rFonts w:ascii="GHEA Grapalat" w:eastAsia="Times New Roman" w:hAnsi="GHEA Grapalat" w:cs="Tahoma"/>
                <w:color w:val="000000"/>
                <w:sz w:val="20"/>
                <w:szCs w:val="20"/>
              </w:rPr>
              <w:t xml:space="preserve">                                                 "___" </w:t>
            </w:r>
            <w:r w:rsidRPr="003E2D06">
              <w:rPr>
                <w:rFonts w:ascii="GHEA Grapalat" w:eastAsia="Times New Roman" w:hAnsi="GHEA Grapalat" w:cs="Sylfaen"/>
                <w:color w:val="000000"/>
                <w:sz w:val="20"/>
                <w:szCs w:val="20"/>
              </w:rPr>
              <w:t xml:space="preserve">___ </w:t>
            </w:r>
            <w:r w:rsidRPr="003E2D06">
              <w:rPr>
                <w:rFonts w:ascii="GHEA Grapalat" w:eastAsia="Times New Roman" w:hAnsi="GHEA Grapalat" w:cs="Tahoma"/>
                <w:color w:val="000000"/>
                <w:sz w:val="20"/>
                <w:szCs w:val="20"/>
              </w:rPr>
              <w:t xml:space="preserve">20___ </w:t>
            </w:r>
            <w:r w:rsidRPr="003E2D06">
              <w:rPr>
                <w:rFonts w:ascii="GHEA Grapalat" w:eastAsia="Times New Roman" w:hAnsi="GHEA Grapalat" w:cs="Sylfaen"/>
                <w:color w:val="000000"/>
                <w:sz w:val="20"/>
                <w:szCs w:val="20"/>
              </w:rPr>
              <w:t>թ.</w:t>
            </w:r>
            <w:r w:rsidRPr="003E2D06">
              <w:rPr>
                <w:rFonts w:ascii="GHEA Grapalat" w:eastAsia="Times New Roman" w:hAnsi="GHEA Grapalat" w:cs="Sylfaen"/>
                <w:sz w:val="20"/>
                <w:szCs w:val="20"/>
              </w:rPr>
              <w:t xml:space="preserve"> </w:t>
            </w:r>
          </w:p>
          <w:p w14:paraId="268553D9" w14:textId="77777777" w:rsidR="003E2D06" w:rsidRPr="003E2D06" w:rsidRDefault="003E2D06" w:rsidP="003E2D06">
            <w:pPr>
              <w:spacing w:after="0" w:line="240" w:lineRule="auto"/>
              <w:rPr>
                <w:rFonts w:ascii="GHEA Grapalat" w:eastAsia="Times New Roman" w:hAnsi="GHEA Grapalat" w:cs="Sylfaen"/>
                <w:sz w:val="20"/>
                <w:szCs w:val="20"/>
              </w:rPr>
            </w:pPr>
          </w:p>
          <w:p w14:paraId="63EE7E8D"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  </w:t>
            </w:r>
          </w:p>
          <w:p w14:paraId="4F79D571" w14:textId="77777777" w:rsidR="003E2D06" w:rsidRPr="003E2D06" w:rsidRDefault="003E2D06" w:rsidP="003E2D06">
            <w:pPr>
              <w:spacing w:after="0" w:line="240" w:lineRule="auto"/>
              <w:rPr>
                <w:rFonts w:ascii="GHEA Grapalat" w:eastAsia="Times New Roman"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FFE3150"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23.բ.                                                                 Կ.Տ.    </w:t>
            </w:r>
          </w:p>
          <w:p w14:paraId="25B674B3" w14:textId="77777777" w:rsidR="003E2D06" w:rsidRPr="003E2D06" w:rsidRDefault="003E2D06" w:rsidP="003E2D06">
            <w:pPr>
              <w:spacing w:after="0" w:line="240" w:lineRule="auto"/>
              <w:rPr>
                <w:rFonts w:ascii="GHEA Grapalat" w:eastAsia="Times New Roman" w:hAnsi="GHEA Grapalat" w:cs="Sylfaen"/>
                <w:sz w:val="20"/>
                <w:szCs w:val="20"/>
              </w:rPr>
            </w:pPr>
          </w:p>
          <w:p w14:paraId="63A7B810" w14:textId="77777777" w:rsidR="003E2D06" w:rsidRPr="003E2D06" w:rsidRDefault="003E2D06" w:rsidP="003E2D06">
            <w:pPr>
              <w:spacing w:after="0" w:line="240" w:lineRule="auto"/>
              <w:rPr>
                <w:rFonts w:ascii="GHEA Grapalat" w:eastAsia="Times New Roman" w:hAnsi="GHEA Grapalat" w:cs="Sylfaen"/>
                <w:sz w:val="20"/>
                <w:szCs w:val="20"/>
              </w:rPr>
            </w:pPr>
            <w:r w:rsidRPr="003E2D06">
              <w:rPr>
                <w:rFonts w:ascii="GHEA Grapalat" w:eastAsia="Times New Roman" w:hAnsi="GHEA Grapalat" w:cs="Sylfaen"/>
                <w:sz w:val="20"/>
                <w:szCs w:val="20"/>
              </w:rPr>
              <w:t xml:space="preserve">                     </w:t>
            </w:r>
          </w:p>
          <w:p w14:paraId="344D3121" w14:textId="77777777" w:rsidR="003E2D06" w:rsidRPr="003E2D06" w:rsidRDefault="003E2D06" w:rsidP="003E2D06">
            <w:pPr>
              <w:spacing w:after="0" w:line="240" w:lineRule="auto"/>
              <w:rPr>
                <w:rFonts w:ascii="GHEA Grapalat" w:eastAsia="Times New Roman" w:hAnsi="GHEA Grapalat" w:cs="Sylfaen"/>
                <w:color w:val="000000"/>
                <w:sz w:val="20"/>
                <w:szCs w:val="20"/>
              </w:rPr>
            </w:pPr>
            <w:r w:rsidRPr="003E2D06">
              <w:rPr>
                <w:rFonts w:ascii="GHEA Grapalat" w:eastAsia="Times New Roman" w:hAnsi="GHEA Grapalat" w:cs="Sylfaen"/>
                <w:sz w:val="20"/>
                <w:szCs w:val="20"/>
              </w:rPr>
              <w:t>23.</w:t>
            </w:r>
            <w:r w:rsidRPr="003E2D06">
              <w:rPr>
                <w:rFonts w:ascii="GHEA Grapalat" w:eastAsia="Times New Roman" w:hAnsi="GHEA Grapalat" w:cs="Sylfaen"/>
                <w:sz w:val="20"/>
                <w:szCs w:val="20"/>
                <w:lang w:val="hy-AM"/>
              </w:rPr>
              <w:t>գ</w:t>
            </w:r>
            <w:r w:rsidRPr="003E2D06">
              <w:rPr>
                <w:rFonts w:ascii="GHEA Grapalat" w:eastAsia="Times New Roman" w:hAnsi="GHEA Grapalat" w:cs="Sylfaen"/>
                <w:sz w:val="20"/>
                <w:szCs w:val="20"/>
              </w:rPr>
              <w:t xml:space="preserve">.Կատարման ամսաթիվը`           </w:t>
            </w:r>
            <w:r w:rsidRPr="003E2D06">
              <w:rPr>
                <w:rFonts w:ascii="GHEA Grapalat" w:eastAsia="Times New Roman" w:hAnsi="GHEA Grapalat" w:cs="Tahoma"/>
                <w:color w:val="000000"/>
                <w:sz w:val="20"/>
                <w:szCs w:val="20"/>
              </w:rPr>
              <w:t xml:space="preserve">"___" </w:t>
            </w:r>
            <w:r w:rsidRPr="003E2D06">
              <w:rPr>
                <w:rFonts w:ascii="GHEA Grapalat" w:eastAsia="Times New Roman" w:hAnsi="GHEA Grapalat" w:cs="Sylfaen"/>
                <w:color w:val="000000"/>
                <w:sz w:val="20"/>
                <w:szCs w:val="20"/>
              </w:rPr>
              <w:t xml:space="preserve">___ </w:t>
            </w:r>
            <w:r w:rsidRPr="003E2D06">
              <w:rPr>
                <w:rFonts w:ascii="GHEA Grapalat" w:eastAsia="Times New Roman" w:hAnsi="GHEA Grapalat" w:cs="Tahoma"/>
                <w:color w:val="000000"/>
                <w:sz w:val="20"/>
                <w:szCs w:val="20"/>
              </w:rPr>
              <w:t>20___</w:t>
            </w:r>
            <w:r w:rsidRPr="003E2D06">
              <w:rPr>
                <w:rFonts w:ascii="GHEA Grapalat" w:eastAsia="Times New Roman" w:hAnsi="GHEA Grapalat" w:cs="Sylfaen"/>
                <w:color w:val="000000"/>
                <w:sz w:val="20"/>
                <w:szCs w:val="20"/>
              </w:rPr>
              <w:t>թ.</w:t>
            </w:r>
          </w:p>
          <w:p w14:paraId="1062875F" w14:textId="77777777" w:rsidR="003E2D06" w:rsidRPr="003E2D06" w:rsidRDefault="003E2D06" w:rsidP="003E2D06">
            <w:pPr>
              <w:spacing w:after="0" w:line="240" w:lineRule="auto"/>
              <w:rPr>
                <w:rFonts w:ascii="GHEA Grapalat" w:eastAsia="Times New Roman" w:hAnsi="GHEA Grapalat" w:cs="Sylfaen"/>
                <w:color w:val="000000"/>
                <w:sz w:val="20"/>
                <w:szCs w:val="20"/>
              </w:rPr>
            </w:pPr>
          </w:p>
          <w:p w14:paraId="2EF00CD2" w14:textId="77777777" w:rsidR="003E2D06" w:rsidRPr="003E2D06" w:rsidRDefault="003E2D06" w:rsidP="003E2D06">
            <w:pPr>
              <w:spacing w:after="0" w:line="240" w:lineRule="auto"/>
              <w:rPr>
                <w:rFonts w:ascii="GHEA Grapalat" w:eastAsia="Times New Roman" w:hAnsi="GHEA Grapalat" w:cs="Sylfaen"/>
                <w:sz w:val="20"/>
                <w:szCs w:val="20"/>
              </w:rPr>
            </w:pPr>
          </w:p>
          <w:p w14:paraId="4A28AECD" w14:textId="77777777" w:rsidR="003E2D06" w:rsidRPr="003E2D06" w:rsidRDefault="003E2D06" w:rsidP="003E2D06">
            <w:pPr>
              <w:spacing w:after="0" w:line="240" w:lineRule="auto"/>
              <w:jc w:val="right"/>
              <w:rPr>
                <w:rFonts w:ascii="GHEA Grapalat" w:eastAsia="Times New Roman" w:hAnsi="GHEA Grapalat" w:cs="Arial"/>
                <w:sz w:val="20"/>
                <w:szCs w:val="20"/>
              </w:rPr>
            </w:pPr>
          </w:p>
        </w:tc>
      </w:tr>
    </w:tbl>
    <w:p w14:paraId="086C5ACE"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3FE43C12"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31E150F6"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2BEBBFB7"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0E269ADD"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7A0FB96B" w14:textId="77777777" w:rsidR="003E2D06" w:rsidRPr="003E2D06" w:rsidRDefault="003E2D06" w:rsidP="003E2D0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3E2D06">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849335C" w14:textId="77777777" w:rsidR="003E2D06" w:rsidRPr="003E2D06" w:rsidRDefault="003E2D06" w:rsidP="003E2D06">
      <w:pPr>
        <w:spacing w:after="0" w:line="240" w:lineRule="auto"/>
        <w:jc w:val="center"/>
        <w:rPr>
          <w:rFonts w:ascii="GHEA Grapalat" w:eastAsia="Times New Roman" w:hAnsi="GHEA Grapalat" w:cs="Times New Roman"/>
          <w:b/>
          <w:lang w:val="nl-NL"/>
        </w:rPr>
      </w:pPr>
      <w:r w:rsidRPr="003E2D06">
        <w:rPr>
          <w:rFonts w:ascii="GHEA Grapalat" w:eastAsia="Times New Roman" w:hAnsi="GHEA Grapalat" w:cs="Times New Roman"/>
          <w:b/>
          <w:sz w:val="24"/>
          <w:szCs w:val="24"/>
          <w:lang w:val="hy-AM"/>
        </w:rPr>
        <w:br w:type="page"/>
      </w:r>
      <w:r w:rsidRPr="003E2D06">
        <w:rPr>
          <w:rFonts w:ascii="GHEA Grapalat" w:eastAsia="Times New Roman" w:hAnsi="GHEA Grapalat" w:cs="Times New Roman"/>
          <w:b/>
          <w:lang w:val="hy-AM"/>
        </w:rPr>
        <w:lastRenderedPageBreak/>
        <w:t>Վճարման</w:t>
      </w:r>
      <w:r w:rsidRPr="003E2D06">
        <w:rPr>
          <w:rFonts w:ascii="GHEA Grapalat" w:eastAsia="Times New Roman" w:hAnsi="GHEA Grapalat" w:cs="Times New Roman"/>
          <w:b/>
          <w:lang w:val="nl-NL"/>
        </w:rPr>
        <w:t xml:space="preserve"> </w:t>
      </w:r>
      <w:r w:rsidRPr="003E2D06">
        <w:rPr>
          <w:rFonts w:ascii="GHEA Grapalat" w:eastAsia="Times New Roman" w:hAnsi="GHEA Grapalat" w:cs="Times New Roman"/>
          <w:b/>
          <w:lang w:val="hy-AM"/>
        </w:rPr>
        <w:t>պահանջագրի</w:t>
      </w:r>
      <w:r w:rsidRPr="003E2D06">
        <w:rPr>
          <w:rFonts w:ascii="GHEA Grapalat" w:eastAsia="Times New Roman" w:hAnsi="GHEA Grapalat" w:cs="Times New Roman"/>
          <w:b/>
          <w:lang w:val="nl-NL"/>
        </w:rPr>
        <w:t xml:space="preserve"> </w:t>
      </w:r>
      <w:r w:rsidRPr="003E2D06">
        <w:rPr>
          <w:rFonts w:ascii="GHEA Grapalat" w:eastAsia="Times New Roman" w:hAnsi="GHEA Grapalat" w:cs="Times New Roman"/>
          <w:b/>
          <w:lang w:val="hy-AM"/>
        </w:rPr>
        <w:t>պարտադիր</w:t>
      </w:r>
      <w:r w:rsidRPr="003E2D06">
        <w:rPr>
          <w:rFonts w:ascii="GHEA Grapalat" w:eastAsia="Times New Roman" w:hAnsi="GHEA Grapalat" w:cs="Times New Roman"/>
          <w:b/>
          <w:lang w:val="nl-NL"/>
        </w:rPr>
        <w:t xml:space="preserve"> </w:t>
      </w:r>
      <w:r w:rsidRPr="003E2D06">
        <w:rPr>
          <w:rFonts w:ascii="GHEA Grapalat" w:eastAsia="Times New Roman" w:hAnsi="GHEA Grapalat" w:cs="Times New Roman"/>
          <w:b/>
          <w:lang w:val="hy-AM"/>
        </w:rPr>
        <w:t>վավերապայմանները</w:t>
      </w:r>
      <w:r w:rsidRPr="003E2D06">
        <w:rPr>
          <w:rFonts w:ascii="GHEA Grapalat" w:eastAsia="Times New Roman" w:hAnsi="GHEA Grapalat" w:cs="Times New Roman"/>
          <w:b/>
          <w:lang w:val="nl-NL"/>
        </w:rPr>
        <w:t xml:space="preserve"> </w:t>
      </w:r>
      <w:r w:rsidRPr="003E2D06">
        <w:rPr>
          <w:rFonts w:ascii="GHEA Grapalat" w:eastAsia="Times New Roman" w:hAnsi="GHEA Grapalat" w:cs="Times New Roman"/>
          <w:b/>
          <w:lang w:val="hy-AM"/>
        </w:rPr>
        <w:t>և</w:t>
      </w:r>
      <w:r w:rsidRPr="003E2D06">
        <w:rPr>
          <w:rFonts w:ascii="GHEA Grapalat" w:eastAsia="Times New Roman" w:hAnsi="GHEA Grapalat" w:cs="Times New Roman"/>
          <w:b/>
          <w:lang w:val="nl-NL"/>
        </w:rPr>
        <w:t xml:space="preserve"> </w:t>
      </w:r>
      <w:r w:rsidRPr="003E2D06">
        <w:rPr>
          <w:rFonts w:ascii="GHEA Grapalat" w:eastAsia="Times New Roman" w:hAnsi="GHEA Grapalat" w:cs="Times New Roman"/>
          <w:b/>
          <w:lang w:val="hy-AM"/>
        </w:rPr>
        <w:t>լրացման</w:t>
      </w:r>
      <w:r w:rsidRPr="003E2D06">
        <w:rPr>
          <w:rFonts w:ascii="GHEA Grapalat" w:eastAsia="Times New Roman" w:hAnsi="GHEA Grapalat" w:cs="Times New Roman"/>
          <w:b/>
          <w:lang w:val="nl-NL"/>
        </w:rPr>
        <w:t xml:space="preserve"> </w:t>
      </w:r>
      <w:r w:rsidRPr="003E2D06">
        <w:rPr>
          <w:rFonts w:ascii="GHEA Grapalat" w:eastAsia="Times New Roman" w:hAnsi="GHEA Grapalat" w:cs="Times New Roman"/>
          <w:b/>
          <w:lang w:val="hy-AM"/>
        </w:rPr>
        <w:t>ուղեցույցը</w:t>
      </w:r>
    </w:p>
    <w:p w14:paraId="3B442312" w14:textId="77777777" w:rsidR="003E2D06" w:rsidRPr="003E2D06" w:rsidRDefault="003E2D06" w:rsidP="003E2D06">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E2D06" w:rsidRPr="003E2D06" w14:paraId="1967F9BC" w14:textId="77777777" w:rsidTr="00582EDE">
        <w:tc>
          <w:tcPr>
            <w:tcW w:w="720" w:type="dxa"/>
            <w:tcBorders>
              <w:top w:val="single" w:sz="4" w:space="0" w:color="auto"/>
              <w:left w:val="single" w:sz="4" w:space="0" w:color="auto"/>
              <w:bottom w:val="single" w:sz="4" w:space="0" w:color="auto"/>
              <w:right w:val="single" w:sz="4" w:space="0" w:color="auto"/>
            </w:tcBorders>
          </w:tcPr>
          <w:p w14:paraId="40022A6D" w14:textId="77777777" w:rsidR="003E2D06" w:rsidRPr="003E2D06" w:rsidRDefault="003E2D06" w:rsidP="003E2D06">
            <w:pPr>
              <w:spacing w:after="0" w:line="240" w:lineRule="auto"/>
              <w:jc w:val="both"/>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E227CFA"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C215371"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Նշված դաշտի/</w:t>
            </w:r>
          </w:p>
          <w:p w14:paraId="258B00FA"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0B13216" w14:textId="77777777" w:rsidR="003E2D06" w:rsidRPr="003E2D06" w:rsidRDefault="003E2D06" w:rsidP="003E2D06">
            <w:pPr>
              <w:spacing w:after="0" w:line="240" w:lineRule="auto"/>
              <w:jc w:val="center"/>
              <w:rPr>
                <w:rFonts w:ascii="GHEA Grapalat" w:eastAsia="Times New Roman" w:hAnsi="GHEA Grapalat" w:cs="Times New Roman"/>
                <w:b/>
                <w:sz w:val="20"/>
                <w:szCs w:val="20"/>
                <w:lang w:val="hy-AM"/>
              </w:rPr>
            </w:pPr>
            <w:r w:rsidRPr="003E2D06">
              <w:rPr>
                <w:rFonts w:ascii="GHEA Grapalat" w:eastAsia="Times New Roman" w:hAnsi="GHEA Grapalat" w:cs="Times New Roman"/>
                <w:b/>
                <w:sz w:val="20"/>
                <w:szCs w:val="20"/>
              </w:rPr>
              <w:t>Վավերապայմանի լրացման պահանջը</w:t>
            </w:r>
            <w:r w:rsidRPr="003E2D06">
              <w:rPr>
                <w:rFonts w:ascii="GHEA Grapalat" w:eastAsia="Times New Roman" w:hAnsi="GHEA Grapalat" w:cs="Times New Roman"/>
                <w:b/>
                <w:sz w:val="20"/>
                <w:szCs w:val="20"/>
                <w:lang w:val="hy-AM"/>
              </w:rPr>
              <w:t xml:space="preserve"> </w:t>
            </w:r>
          </w:p>
          <w:p w14:paraId="08DB69D6"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w:t>
            </w:r>
            <w:r w:rsidRPr="003E2D06">
              <w:rPr>
                <w:rFonts w:ascii="GHEA Grapalat" w:eastAsia="Times New Roman" w:hAnsi="GHEA Grapalat" w:cs="Times New Roman"/>
                <w:b/>
                <w:sz w:val="20"/>
                <w:szCs w:val="20"/>
                <w:lang w:val="hy-AM"/>
              </w:rPr>
              <w:t>գնումների գործընթացի հետ կապված</w:t>
            </w:r>
            <w:r w:rsidRPr="003E2D06">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477E32C" w14:textId="77777777" w:rsidR="003E2D06" w:rsidRPr="003E2D06" w:rsidRDefault="003E2D06" w:rsidP="003E2D06">
            <w:pPr>
              <w:spacing w:after="0" w:line="240" w:lineRule="auto"/>
              <w:ind w:left="-588" w:firstLine="588"/>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Վավերապայմանը</w:t>
            </w:r>
          </w:p>
          <w:p w14:paraId="6653042C" w14:textId="77777777" w:rsidR="003E2D06" w:rsidRPr="003E2D06" w:rsidRDefault="003E2D06" w:rsidP="003E2D06">
            <w:pPr>
              <w:spacing w:after="0" w:line="240" w:lineRule="auto"/>
              <w:ind w:left="-588" w:firstLine="588"/>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 xml:space="preserve">լրացնող կողմը` </w:t>
            </w:r>
          </w:p>
          <w:p w14:paraId="19D3E91F" w14:textId="77777777" w:rsidR="003E2D06" w:rsidRPr="003E2D06" w:rsidRDefault="003E2D06" w:rsidP="003E2D06">
            <w:pPr>
              <w:spacing w:after="0" w:line="240" w:lineRule="auto"/>
              <w:ind w:left="-588" w:firstLine="588"/>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շահառուն կամ վճարողը</w:t>
            </w:r>
          </w:p>
          <w:p w14:paraId="71A31BA2" w14:textId="77777777" w:rsidR="003E2D06" w:rsidRPr="003E2D06" w:rsidRDefault="003E2D06" w:rsidP="003E2D06">
            <w:pPr>
              <w:spacing w:after="0" w:line="240" w:lineRule="auto"/>
              <w:ind w:left="-588" w:firstLine="588"/>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w:t>
            </w:r>
            <w:r w:rsidRPr="003E2D06">
              <w:rPr>
                <w:rFonts w:ascii="GHEA Grapalat" w:eastAsia="Times New Roman" w:hAnsi="GHEA Grapalat" w:cs="Times New Roman"/>
                <w:b/>
                <w:sz w:val="20"/>
                <w:szCs w:val="20"/>
                <w:lang w:val="hy-AM"/>
              </w:rPr>
              <w:t>գնումների գործընթացի հետ կապված</w:t>
            </w:r>
            <w:r w:rsidRPr="003E2D06">
              <w:rPr>
                <w:rFonts w:ascii="GHEA Grapalat" w:eastAsia="Times New Roman" w:hAnsi="GHEA Grapalat" w:cs="Times New Roman"/>
                <w:b/>
                <w:sz w:val="20"/>
                <w:szCs w:val="20"/>
              </w:rPr>
              <w:t>)</w:t>
            </w:r>
          </w:p>
        </w:tc>
      </w:tr>
      <w:tr w:rsidR="003E2D06" w:rsidRPr="003E2D06" w14:paraId="61F11822" w14:textId="77777777" w:rsidTr="00582EDE">
        <w:tc>
          <w:tcPr>
            <w:tcW w:w="720" w:type="dxa"/>
            <w:tcBorders>
              <w:top w:val="single" w:sz="4" w:space="0" w:color="auto"/>
              <w:left w:val="single" w:sz="4" w:space="0" w:color="auto"/>
              <w:bottom w:val="single" w:sz="4" w:space="0" w:color="auto"/>
              <w:right w:val="single" w:sz="4" w:space="0" w:color="auto"/>
            </w:tcBorders>
          </w:tcPr>
          <w:p w14:paraId="44E459B8"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752B912"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B92971F"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C40DA"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E10B4B2" w14:textId="77777777" w:rsidR="003E2D06" w:rsidRPr="003E2D06" w:rsidRDefault="003E2D06" w:rsidP="003E2D06">
            <w:pPr>
              <w:spacing w:after="0" w:line="240" w:lineRule="auto"/>
              <w:jc w:val="center"/>
              <w:rPr>
                <w:rFonts w:ascii="GHEA Grapalat" w:eastAsia="Times New Roman" w:hAnsi="GHEA Grapalat" w:cs="Times New Roman"/>
                <w:b/>
                <w:sz w:val="20"/>
                <w:szCs w:val="20"/>
              </w:rPr>
            </w:pPr>
            <w:r w:rsidRPr="003E2D06">
              <w:rPr>
                <w:rFonts w:ascii="GHEA Grapalat" w:eastAsia="Times New Roman" w:hAnsi="GHEA Grapalat" w:cs="Times New Roman"/>
                <w:b/>
                <w:sz w:val="20"/>
                <w:szCs w:val="20"/>
              </w:rPr>
              <w:t>5</w:t>
            </w:r>
          </w:p>
        </w:tc>
      </w:tr>
      <w:tr w:rsidR="003E2D06" w:rsidRPr="003E2D06" w14:paraId="6EDD7D63" w14:textId="77777777" w:rsidTr="00582EDE">
        <w:tc>
          <w:tcPr>
            <w:tcW w:w="720" w:type="dxa"/>
            <w:tcBorders>
              <w:top w:val="single" w:sz="4" w:space="0" w:color="auto"/>
              <w:left w:val="single" w:sz="4" w:space="0" w:color="auto"/>
              <w:bottom w:val="single" w:sz="4" w:space="0" w:color="auto"/>
              <w:right w:val="single" w:sz="4" w:space="0" w:color="auto"/>
            </w:tcBorders>
          </w:tcPr>
          <w:p w14:paraId="7937B9C6"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9DED092"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3F463C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A3C07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BC83C"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Փաստաթղթի վրա նախապես լրացված է &lt;Վճարման պահանջագիր&gt;</w:t>
            </w:r>
          </w:p>
        </w:tc>
      </w:tr>
      <w:tr w:rsidR="003E2D06" w:rsidRPr="003E2D06" w14:paraId="3E697608" w14:textId="77777777" w:rsidTr="00582EDE">
        <w:tc>
          <w:tcPr>
            <w:tcW w:w="720" w:type="dxa"/>
            <w:tcBorders>
              <w:top w:val="single" w:sz="4" w:space="0" w:color="auto"/>
              <w:left w:val="single" w:sz="4" w:space="0" w:color="auto"/>
              <w:bottom w:val="single" w:sz="4" w:space="0" w:color="auto"/>
              <w:right w:val="single" w:sz="4" w:space="0" w:color="auto"/>
            </w:tcBorders>
          </w:tcPr>
          <w:p w14:paraId="422025C4" w14:textId="77777777" w:rsidR="003E2D06" w:rsidRPr="003E2D06" w:rsidRDefault="003E2D06" w:rsidP="003E2D06">
            <w:pPr>
              <w:numPr>
                <w:ilvl w:val="0"/>
                <w:numId w:val="26"/>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6655B222" w14:textId="77777777" w:rsidR="003E2D06" w:rsidRPr="003E2D06" w:rsidRDefault="003E2D06" w:rsidP="003E2D06">
            <w:pPr>
              <w:spacing w:after="0" w:line="240" w:lineRule="auto"/>
              <w:jc w:val="both"/>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9FABB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8ADAB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1F4FBB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շահառուի կողմից` վճարողի բանկին վճարման պահանջագիրը ներկայացնելիս</w:t>
            </w:r>
          </w:p>
        </w:tc>
      </w:tr>
      <w:tr w:rsidR="003E2D06" w:rsidRPr="003E2D06" w14:paraId="1F578D8E" w14:textId="77777777" w:rsidTr="00582EDE">
        <w:tc>
          <w:tcPr>
            <w:tcW w:w="720" w:type="dxa"/>
            <w:tcBorders>
              <w:top w:val="single" w:sz="4" w:space="0" w:color="auto"/>
              <w:left w:val="single" w:sz="4" w:space="0" w:color="auto"/>
              <w:bottom w:val="single" w:sz="4" w:space="0" w:color="auto"/>
              <w:right w:val="single" w:sz="4" w:space="0" w:color="auto"/>
            </w:tcBorders>
          </w:tcPr>
          <w:p w14:paraId="6EE1EB44" w14:textId="77777777" w:rsidR="003E2D06" w:rsidRPr="003E2D06" w:rsidRDefault="003E2D06" w:rsidP="003E2D06">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6C0B9227" w14:textId="77777777" w:rsidR="003E2D06" w:rsidRPr="003E2D06" w:rsidRDefault="003E2D06" w:rsidP="003E2D06">
            <w:pPr>
              <w:spacing w:after="0" w:line="240" w:lineRule="auto"/>
              <w:jc w:val="both"/>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2F2C52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821AB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4846FAF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6171A44" w14:textId="77777777" w:rsidR="003E2D06" w:rsidRPr="003E2D06" w:rsidRDefault="003E2D06" w:rsidP="003E2D06">
            <w:pPr>
              <w:spacing w:after="0" w:line="240" w:lineRule="auto"/>
              <w:ind w:left="132" w:hanging="132"/>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լրացվում է շահառուի կողմից` վճարողի բանկին վճարման պահանջագրի ներկայացման օրը</w:t>
            </w:r>
            <w:r w:rsidRPr="003E2D06">
              <w:rPr>
                <w:rFonts w:ascii="GHEA Grapalat" w:eastAsia="Times New Roman" w:hAnsi="GHEA Grapalat" w:cs="Times New Roman"/>
                <w:sz w:val="20"/>
                <w:szCs w:val="20"/>
                <w:lang w:val="hy-AM"/>
              </w:rPr>
              <w:t xml:space="preserve">: </w:t>
            </w:r>
          </w:p>
        </w:tc>
      </w:tr>
      <w:tr w:rsidR="003E2D06" w:rsidRPr="003E2D06" w14:paraId="063EEF8F" w14:textId="77777777" w:rsidTr="00582EDE">
        <w:tc>
          <w:tcPr>
            <w:tcW w:w="720" w:type="dxa"/>
            <w:tcBorders>
              <w:top w:val="single" w:sz="4" w:space="0" w:color="auto"/>
              <w:left w:val="single" w:sz="4" w:space="0" w:color="auto"/>
              <w:bottom w:val="single" w:sz="4" w:space="0" w:color="auto"/>
              <w:right w:val="single" w:sz="4" w:space="0" w:color="auto"/>
            </w:tcBorders>
          </w:tcPr>
          <w:p w14:paraId="7CDE34CF" w14:textId="77777777" w:rsidR="003E2D06" w:rsidRPr="003E2D06" w:rsidRDefault="003E2D06" w:rsidP="003E2D06">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739CDA30" w14:textId="77777777" w:rsidR="003E2D06" w:rsidRPr="003E2D06" w:rsidRDefault="003E2D06" w:rsidP="003E2D06">
            <w:pPr>
              <w:spacing w:after="0" w:line="240" w:lineRule="auto"/>
              <w:jc w:val="both"/>
              <w:rPr>
                <w:rFonts w:ascii="GHEA Grapalat" w:eastAsia="Times New Roman" w:hAnsi="GHEA Grapalat" w:cs="Times New Roman"/>
                <w:sz w:val="20"/>
                <w:szCs w:val="20"/>
              </w:rPr>
            </w:pPr>
            <w:r w:rsidRPr="003E2D06">
              <w:rPr>
                <w:rFonts w:ascii="GHEA Grapalat" w:eastAsia="Times New Roman" w:hAnsi="GHEA Grapalat" w:cs="Sylfaen"/>
                <w:sz w:val="20"/>
                <w:szCs w:val="20"/>
                <w:lang w:val="hy-AM"/>
              </w:rPr>
              <w:t>Վճարողի անվանումը</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6B605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5BE20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44FA895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A72EEC5" w14:textId="77777777" w:rsidR="003E2D06" w:rsidRPr="003E2D06" w:rsidRDefault="003E2D06" w:rsidP="003E2D06">
            <w:pPr>
              <w:spacing w:after="0" w:line="240" w:lineRule="auto"/>
              <w:ind w:left="252" w:hanging="252"/>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վճարողի կողմից</w:t>
            </w:r>
          </w:p>
        </w:tc>
      </w:tr>
      <w:tr w:rsidR="003E2D06" w:rsidRPr="003E2D06" w14:paraId="5FAC554E" w14:textId="77777777" w:rsidTr="00582EDE">
        <w:tc>
          <w:tcPr>
            <w:tcW w:w="720" w:type="dxa"/>
            <w:tcBorders>
              <w:top w:val="single" w:sz="4" w:space="0" w:color="auto"/>
              <w:left w:val="single" w:sz="4" w:space="0" w:color="auto"/>
              <w:bottom w:val="single" w:sz="4" w:space="0" w:color="auto"/>
              <w:right w:val="single" w:sz="4" w:space="0" w:color="auto"/>
            </w:tcBorders>
          </w:tcPr>
          <w:p w14:paraId="3778FB5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74E3F5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E1FD6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C2FC6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2591CA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վճարողի կողմից</w:t>
            </w:r>
          </w:p>
        </w:tc>
      </w:tr>
      <w:tr w:rsidR="003E2D06" w:rsidRPr="003E2D06" w14:paraId="4BB2F421" w14:textId="77777777" w:rsidTr="00582EDE">
        <w:tc>
          <w:tcPr>
            <w:tcW w:w="720" w:type="dxa"/>
            <w:tcBorders>
              <w:top w:val="single" w:sz="4" w:space="0" w:color="auto"/>
              <w:left w:val="single" w:sz="4" w:space="0" w:color="auto"/>
              <w:bottom w:val="single" w:sz="4" w:space="0" w:color="auto"/>
              <w:right w:val="single" w:sz="4" w:space="0" w:color="auto"/>
            </w:tcBorders>
          </w:tcPr>
          <w:p w14:paraId="7151853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F71C20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A2CDE4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5941C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793D81A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7A2CD8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վճարողի կողմից</w:t>
            </w:r>
          </w:p>
        </w:tc>
      </w:tr>
      <w:tr w:rsidR="003E2D06" w:rsidRPr="003E2D06" w14:paraId="71CD78BC" w14:textId="77777777" w:rsidTr="00582EDE">
        <w:tc>
          <w:tcPr>
            <w:tcW w:w="720" w:type="dxa"/>
            <w:tcBorders>
              <w:top w:val="single" w:sz="4" w:space="0" w:color="auto"/>
              <w:left w:val="single" w:sz="4" w:space="0" w:color="auto"/>
              <w:bottom w:val="single" w:sz="4" w:space="0" w:color="auto"/>
              <w:right w:val="single" w:sz="4" w:space="0" w:color="auto"/>
            </w:tcBorders>
          </w:tcPr>
          <w:p w14:paraId="2B4C722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EC405A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11AB0F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02C10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ոչ պարտադիր</w:t>
            </w:r>
          </w:p>
          <w:p w14:paraId="4CB3FB3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FB9465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վճարողի կողմից</w:t>
            </w:r>
          </w:p>
        </w:tc>
      </w:tr>
      <w:tr w:rsidR="003E2D06" w:rsidRPr="003E2D06" w14:paraId="6BBA09C3" w14:textId="77777777" w:rsidTr="00582EDE">
        <w:tc>
          <w:tcPr>
            <w:tcW w:w="720" w:type="dxa"/>
            <w:tcBorders>
              <w:top w:val="single" w:sz="4" w:space="0" w:color="auto"/>
              <w:left w:val="single" w:sz="4" w:space="0" w:color="auto"/>
              <w:bottom w:val="single" w:sz="4" w:space="0" w:color="auto"/>
              <w:right w:val="single" w:sz="4" w:space="0" w:color="auto"/>
            </w:tcBorders>
          </w:tcPr>
          <w:p w14:paraId="729DB66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76BCC9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D9371D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8475B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ոչ պարտադիր</w:t>
            </w:r>
          </w:p>
          <w:p w14:paraId="10A5CC1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լրացվում է Հայաստանի Հանրապետության նորմատիվ </w:t>
            </w:r>
            <w:r w:rsidRPr="003E2D06">
              <w:rPr>
                <w:rFonts w:ascii="GHEA Grapalat" w:eastAsia="Times New Roman" w:hAnsi="GHEA Grapalat" w:cs="Times New Roma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392A46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lastRenderedPageBreak/>
              <w:t>լրացվում է վճարողի կողմից</w:t>
            </w:r>
          </w:p>
        </w:tc>
      </w:tr>
      <w:tr w:rsidR="003E2D06" w:rsidRPr="003E2D06" w14:paraId="68D5EE24" w14:textId="77777777" w:rsidTr="00582EDE">
        <w:tc>
          <w:tcPr>
            <w:tcW w:w="720" w:type="dxa"/>
            <w:tcBorders>
              <w:top w:val="single" w:sz="4" w:space="0" w:color="auto"/>
              <w:left w:val="single" w:sz="4" w:space="0" w:color="auto"/>
              <w:bottom w:val="single" w:sz="4" w:space="0" w:color="auto"/>
              <w:right w:val="single" w:sz="4" w:space="0" w:color="auto"/>
            </w:tcBorders>
          </w:tcPr>
          <w:p w14:paraId="5B1571D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0BCB2B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w:t>
            </w:r>
            <w:r w:rsidRPr="003E2D06">
              <w:rPr>
                <w:rFonts w:ascii="GHEA Grapalat" w:eastAsia="Times New Roman" w:hAnsi="GHEA Grapalat" w:cs="Sylfaen"/>
                <w:sz w:val="20"/>
                <w:szCs w:val="20"/>
                <w:lang w:val="hy-AM"/>
              </w:rPr>
              <w:t>ի  անվանումը</w:t>
            </w:r>
            <w:r w:rsidRPr="003E2D06">
              <w:rPr>
                <w:rFonts w:ascii="GHEA Grapalat" w:eastAsia="Times New Roman" w:hAnsi="GHEA Grapalat" w:cs="Sylfaen"/>
                <w:sz w:val="20"/>
                <w:szCs w:val="20"/>
              </w:rPr>
              <w:t>,</w:t>
            </w:r>
            <w:r w:rsidRPr="003E2D06">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222365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8B38C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390D818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62F1F7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նախապես լրացվում է շահառուի կողմից` հրավերով</w:t>
            </w:r>
          </w:p>
        </w:tc>
      </w:tr>
      <w:tr w:rsidR="003E2D06" w:rsidRPr="003E2D06" w14:paraId="016E12BC" w14:textId="77777777" w:rsidTr="00582EDE">
        <w:tc>
          <w:tcPr>
            <w:tcW w:w="720" w:type="dxa"/>
            <w:tcBorders>
              <w:top w:val="single" w:sz="4" w:space="0" w:color="auto"/>
              <w:left w:val="single" w:sz="4" w:space="0" w:color="auto"/>
              <w:bottom w:val="single" w:sz="4" w:space="0" w:color="auto"/>
              <w:right w:val="single" w:sz="4" w:space="0" w:color="auto"/>
            </w:tcBorders>
          </w:tcPr>
          <w:p w14:paraId="721DCED7"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C95004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շահառուի Հ</w:t>
            </w:r>
            <w:r w:rsidRPr="003E2D06">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9368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EEC26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ոչ պարտադիր</w:t>
            </w:r>
          </w:p>
          <w:p w14:paraId="4EA5852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Sylfaen"/>
                <w:sz w:val="20"/>
                <w:szCs w:val="20"/>
              </w:rPr>
              <w:t xml:space="preserve"> (</w:t>
            </w:r>
            <w:r w:rsidRPr="003E2D06">
              <w:rPr>
                <w:rFonts w:ascii="GHEA Grapalat" w:eastAsia="Times New Roman" w:hAnsi="GHEA Grapalat" w:cs="Sylfaen"/>
                <w:sz w:val="20"/>
                <w:szCs w:val="20"/>
                <w:lang w:val="hy-AM"/>
              </w:rPr>
              <w:t>գնումների հետ կապված գործընթացում չի լրացվում</w:t>
            </w:r>
            <w:r w:rsidRPr="003E2D06">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F2BDF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Sylfaen"/>
                <w:sz w:val="20"/>
                <w:szCs w:val="20"/>
                <w:lang w:val="ru-RU"/>
              </w:rPr>
              <w:t>(</w:t>
            </w:r>
            <w:r w:rsidRPr="003E2D06">
              <w:rPr>
                <w:rFonts w:ascii="GHEA Grapalat" w:eastAsia="Times New Roman" w:hAnsi="GHEA Grapalat" w:cs="Sylfaen"/>
                <w:sz w:val="20"/>
                <w:szCs w:val="20"/>
                <w:lang w:val="hy-AM"/>
              </w:rPr>
              <w:t>չի լրացվում</w:t>
            </w:r>
            <w:r w:rsidRPr="003E2D06">
              <w:rPr>
                <w:rFonts w:ascii="GHEA Grapalat" w:eastAsia="Times New Roman" w:hAnsi="GHEA Grapalat" w:cs="Sylfaen"/>
                <w:sz w:val="20"/>
                <w:szCs w:val="20"/>
                <w:lang w:val="ru-RU"/>
              </w:rPr>
              <w:t>)</w:t>
            </w:r>
          </w:p>
        </w:tc>
      </w:tr>
      <w:tr w:rsidR="003E2D06" w:rsidRPr="003E2D06" w14:paraId="7540609B" w14:textId="77777777" w:rsidTr="00582EDE">
        <w:tc>
          <w:tcPr>
            <w:tcW w:w="720" w:type="dxa"/>
            <w:tcBorders>
              <w:top w:val="single" w:sz="4" w:space="0" w:color="auto"/>
              <w:left w:val="single" w:sz="4" w:space="0" w:color="auto"/>
              <w:bottom w:val="single" w:sz="4" w:space="0" w:color="auto"/>
              <w:right w:val="single" w:sz="4" w:space="0" w:color="auto"/>
            </w:tcBorders>
          </w:tcPr>
          <w:p w14:paraId="76D168A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AA8848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0DF19E9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5DD56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ոչ պարտադիր</w:t>
            </w:r>
          </w:p>
          <w:p w14:paraId="6FCFD1D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2B2ED2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նախապես լրացվում է շահառուի կողմից` հրավերով</w:t>
            </w:r>
          </w:p>
        </w:tc>
      </w:tr>
      <w:tr w:rsidR="003E2D06" w:rsidRPr="003E2D06" w14:paraId="2A4A4EDA" w14:textId="77777777" w:rsidTr="00582EDE">
        <w:tc>
          <w:tcPr>
            <w:tcW w:w="720" w:type="dxa"/>
            <w:tcBorders>
              <w:top w:val="single" w:sz="4" w:space="0" w:color="auto"/>
              <w:left w:val="single" w:sz="4" w:space="0" w:color="auto"/>
              <w:bottom w:val="single" w:sz="4" w:space="0" w:color="auto"/>
              <w:right w:val="single" w:sz="4" w:space="0" w:color="auto"/>
            </w:tcBorders>
          </w:tcPr>
          <w:p w14:paraId="41C7150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D7F0ED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E69A27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8A0D2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C26DF1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նախապես լրացվում է շահառուի կողմից` հրավերով</w:t>
            </w:r>
          </w:p>
        </w:tc>
      </w:tr>
      <w:tr w:rsidR="003E2D06" w:rsidRPr="003E2D06" w14:paraId="733A011E" w14:textId="77777777" w:rsidTr="00582EDE">
        <w:tc>
          <w:tcPr>
            <w:tcW w:w="720" w:type="dxa"/>
            <w:tcBorders>
              <w:top w:val="single" w:sz="4" w:space="0" w:color="auto"/>
              <w:left w:val="single" w:sz="4" w:space="0" w:color="auto"/>
              <w:bottom w:val="single" w:sz="4" w:space="0" w:color="auto"/>
              <w:right w:val="single" w:sz="4" w:space="0" w:color="auto"/>
            </w:tcBorders>
          </w:tcPr>
          <w:p w14:paraId="7FBFC9A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A7D7F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114357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539B8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3583462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շահառուի այն բանկային (</w:t>
            </w:r>
            <w:r w:rsidRPr="003E2D06">
              <w:rPr>
                <w:rFonts w:ascii="GHEA Grapalat" w:eastAsia="Times New Roman" w:hAnsi="GHEA Grapalat" w:cs="Times New Roman"/>
                <w:sz w:val="20"/>
                <w:szCs w:val="20"/>
                <w:lang w:val="hy-AM"/>
              </w:rPr>
              <w:t>գանձապետական</w:t>
            </w:r>
            <w:r w:rsidRPr="003E2D06">
              <w:rPr>
                <w:rFonts w:ascii="GHEA Grapalat" w:eastAsia="Times New Roman" w:hAnsi="GHEA Grapalat" w:cs="Times New Roma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827A03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նախապես լրացվում է շահառուի կողմից` հրավերով</w:t>
            </w:r>
          </w:p>
        </w:tc>
      </w:tr>
      <w:tr w:rsidR="003E2D06" w:rsidRPr="003E2D06" w14:paraId="453D75C4" w14:textId="77777777" w:rsidTr="00582EDE">
        <w:tc>
          <w:tcPr>
            <w:tcW w:w="720" w:type="dxa"/>
            <w:tcBorders>
              <w:top w:val="single" w:sz="4" w:space="0" w:color="auto"/>
              <w:left w:val="single" w:sz="4" w:space="0" w:color="auto"/>
              <w:bottom w:val="single" w:sz="4" w:space="0" w:color="auto"/>
              <w:right w:val="single" w:sz="4" w:space="0" w:color="auto"/>
            </w:tcBorders>
          </w:tcPr>
          <w:p w14:paraId="1349E35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A4769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465AEB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EB3BC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1A6110B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8CB2B01"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լրացվում է վճարողի կողմից</w:t>
            </w:r>
            <w:r w:rsidRPr="003E2D06">
              <w:rPr>
                <w:rFonts w:ascii="GHEA Grapalat" w:eastAsia="Times New Roman" w:hAnsi="GHEA Grapalat" w:cs="Times New Roman"/>
                <w:sz w:val="20"/>
                <w:szCs w:val="20"/>
                <w:lang w:val="hy-AM"/>
              </w:rPr>
              <w:t xml:space="preserve"> </w:t>
            </w:r>
          </w:p>
        </w:tc>
      </w:tr>
      <w:tr w:rsidR="003E2D06" w:rsidRPr="00582EDE" w14:paraId="5542D533" w14:textId="77777777" w:rsidTr="00582EDE">
        <w:tc>
          <w:tcPr>
            <w:tcW w:w="720" w:type="dxa"/>
            <w:tcBorders>
              <w:top w:val="single" w:sz="4" w:space="0" w:color="auto"/>
              <w:left w:val="single" w:sz="4" w:space="0" w:color="auto"/>
              <w:bottom w:val="single" w:sz="4" w:space="0" w:color="auto"/>
              <w:right w:val="single" w:sz="4" w:space="0" w:color="auto"/>
            </w:tcBorders>
          </w:tcPr>
          <w:p w14:paraId="61DBC714"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771332A"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Sylfaen"/>
                <w:sz w:val="20"/>
                <w:szCs w:val="20"/>
                <w:lang w:val="hy-AM"/>
              </w:rPr>
              <w:t>Ակցեպտավորված գումարը՝  (թվերով</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Sylfaen"/>
                <w:sz w:val="20"/>
                <w:szCs w:val="20"/>
                <w:lang w:val="hy-AM"/>
              </w:rPr>
              <w:t>և</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CC4B77C"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BFF91A"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ոչ պարտադիր</w:t>
            </w:r>
          </w:p>
          <w:p w14:paraId="3CC400E2"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662BEE9"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Sylfaen"/>
                <w:sz w:val="20"/>
                <w:szCs w:val="20"/>
                <w:lang w:val="hy-AM"/>
              </w:rPr>
              <w:t>(չի լրացվում եւ չի կիրառվում)</w:t>
            </w:r>
          </w:p>
        </w:tc>
      </w:tr>
      <w:tr w:rsidR="003E2D06" w:rsidRPr="003E2D06" w14:paraId="06E0E485" w14:textId="77777777" w:rsidTr="00582EDE">
        <w:tc>
          <w:tcPr>
            <w:tcW w:w="720" w:type="dxa"/>
            <w:tcBorders>
              <w:top w:val="single" w:sz="4" w:space="0" w:color="auto"/>
              <w:left w:val="single" w:sz="4" w:space="0" w:color="auto"/>
              <w:bottom w:val="single" w:sz="4" w:space="0" w:color="auto"/>
              <w:right w:val="single" w:sz="4" w:space="0" w:color="auto"/>
            </w:tcBorders>
          </w:tcPr>
          <w:p w14:paraId="7FF9D639"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E9C3A9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A80DD05"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ABCFB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4BD96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վճարողի կողմից</w:t>
            </w:r>
          </w:p>
        </w:tc>
      </w:tr>
      <w:tr w:rsidR="003E2D06" w:rsidRPr="00582EDE" w14:paraId="6C5C0596" w14:textId="77777777" w:rsidTr="00582EDE">
        <w:tc>
          <w:tcPr>
            <w:tcW w:w="720" w:type="dxa"/>
            <w:tcBorders>
              <w:top w:val="single" w:sz="4" w:space="0" w:color="auto"/>
              <w:left w:val="single" w:sz="4" w:space="0" w:color="auto"/>
              <w:bottom w:val="single" w:sz="4" w:space="0" w:color="auto"/>
              <w:right w:val="single" w:sz="4" w:space="0" w:color="auto"/>
            </w:tcBorders>
          </w:tcPr>
          <w:p w14:paraId="7CAB857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B2B8363"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F5C5B7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E7AD1"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 xml:space="preserve">Պարտադիր </w:t>
            </w:r>
            <w:r w:rsidRPr="003E2D06">
              <w:rPr>
                <w:rFonts w:ascii="GHEA Grapalat" w:eastAsia="Times New Roman" w:hAnsi="GHEA Grapalat" w:cs="Times New Roman"/>
                <w:sz w:val="20"/>
                <w:szCs w:val="20"/>
                <w:lang w:val="hy-AM"/>
              </w:rPr>
              <w:t xml:space="preserve">լրացվում է </w:t>
            </w:r>
            <w:r w:rsidRPr="003E2D06">
              <w:rPr>
                <w:rFonts w:ascii="GHEA Grapalat" w:eastAsia="Times New Roman" w:hAnsi="GHEA Grapalat" w:cs="Times New Roman"/>
                <w:sz w:val="20"/>
                <w:szCs w:val="20"/>
              </w:rPr>
              <w:t>«</w:t>
            </w:r>
            <w:r w:rsidRPr="003E2D06">
              <w:rPr>
                <w:rFonts w:ascii="GHEA Grapalat" w:eastAsia="Times New Roman" w:hAnsi="GHEA Grapalat" w:cs="Times New Roman"/>
                <w:sz w:val="20"/>
                <w:szCs w:val="20"/>
                <w:lang w:val="hy-AM"/>
              </w:rPr>
              <w:t>պայմանագրի կատարման ապահովման համար</w:t>
            </w:r>
            <w:r w:rsidRPr="003E2D06">
              <w:rPr>
                <w:rFonts w:ascii="GHEA Grapalat" w:eastAsia="Times New Roman" w:hAnsi="GHEA Grapalat" w:cs="Times New Roman"/>
                <w:sz w:val="20"/>
                <w:szCs w:val="20"/>
              </w:rPr>
              <w:t>»</w:t>
            </w:r>
            <w:r w:rsidRPr="003E2D06">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2A6470"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նախապես լրացվում է շահառուի կողմից` հրավերով</w:t>
            </w:r>
          </w:p>
        </w:tc>
      </w:tr>
      <w:tr w:rsidR="003E2D06" w:rsidRPr="003E2D06" w14:paraId="3F627814" w14:textId="77777777" w:rsidTr="00582EDE">
        <w:tc>
          <w:tcPr>
            <w:tcW w:w="720" w:type="dxa"/>
            <w:tcBorders>
              <w:top w:val="single" w:sz="4" w:space="0" w:color="auto"/>
              <w:left w:val="single" w:sz="4" w:space="0" w:color="auto"/>
              <w:bottom w:val="single" w:sz="4" w:space="0" w:color="auto"/>
              <w:right w:val="single" w:sz="4" w:space="0" w:color="auto"/>
            </w:tcBorders>
          </w:tcPr>
          <w:p w14:paraId="214F30B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60CEBF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8C55CD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88671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69E8EC1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3E2D06">
              <w:rPr>
                <w:rFonts w:ascii="GHEA Grapalat" w:eastAsia="Times New Roman" w:hAnsi="GHEA Grapalat" w:cs="Times New Roman"/>
                <w:sz w:val="20"/>
                <w:szCs w:val="20"/>
                <w:lang w:val="hy-AM"/>
              </w:rPr>
              <w:t>,</w:t>
            </w:r>
            <w:r w:rsidRPr="003E2D06">
              <w:rPr>
                <w:rFonts w:ascii="GHEA Grapalat" w:eastAsia="Times New Roman" w:hAnsi="GHEA Grapalat" w:cs="Arial"/>
                <w:sz w:val="20"/>
                <w:szCs w:val="20"/>
                <w:lang w:val="hy-AM"/>
              </w:rPr>
              <w:t xml:space="preserve"> </w:t>
            </w:r>
            <w:r w:rsidRPr="003E2D06">
              <w:rPr>
                <w:rFonts w:ascii="GHEA Grapalat" w:eastAsia="Times New Roman" w:hAnsi="GHEA Grapalat" w:cs="Times New Roman"/>
                <w:sz w:val="20"/>
                <w:szCs w:val="20"/>
              </w:rPr>
              <w:t xml:space="preserve"> գնման ընթացակարգի </w:t>
            </w:r>
            <w:r w:rsidRPr="003E2D06">
              <w:rPr>
                <w:rFonts w:ascii="GHEA Grapalat" w:eastAsia="Times New Roman" w:hAnsi="GHEA Grapalat" w:cs="Times New Roman"/>
                <w:sz w:val="20"/>
                <w:szCs w:val="20"/>
              </w:rPr>
              <w:lastRenderedPageBreak/>
              <w:t>ծածկագիրը</w:t>
            </w:r>
            <w:r w:rsidRPr="003E2D06">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7B755C7"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lastRenderedPageBreak/>
              <w:t xml:space="preserve">լրացվում է </w:t>
            </w:r>
            <w:r w:rsidRPr="003E2D06">
              <w:rPr>
                <w:rFonts w:ascii="GHEA Grapalat" w:eastAsia="Times New Roman" w:hAnsi="GHEA Grapalat" w:cs="Times New Roman"/>
                <w:sz w:val="20"/>
                <w:szCs w:val="20"/>
                <w:lang w:val="hy-AM"/>
              </w:rPr>
              <w:t>շահառու</w:t>
            </w:r>
            <w:r w:rsidRPr="003E2D06">
              <w:rPr>
                <w:rFonts w:ascii="GHEA Grapalat" w:eastAsia="Times New Roman" w:hAnsi="GHEA Grapalat" w:cs="Times New Roman"/>
                <w:sz w:val="20"/>
                <w:szCs w:val="20"/>
              </w:rPr>
              <w:t>ի կողմից</w:t>
            </w:r>
          </w:p>
        </w:tc>
      </w:tr>
      <w:tr w:rsidR="003E2D06" w:rsidRPr="00582EDE" w14:paraId="62F4109E" w14:textId="77777777" w:rsidTr="00582EDE">
        <w:tc>
          <w:tcPr>
            <w:tcW w:w="720" w:type="dxa"/>
            <w:tcBorders>
              <w:top w:val="single" w:sz="4" w:space="0" w:color="auto"/>
              <w:left w:val="single" w:sz="4" w:space="0" w:color="auto"/>
              <w:bottom w:val="single" w:sz="4" w:space="0" w:color="auto"/>
              <w:right w:val="single" w:sz="4" w:space="0" w:color="auto"/>
            </w:tcBorders>
          </w:tcPr>
          <w:p w14:paraId="3FA5675D" w14:textId="77777777" w:rsidR="003E2D06" w:rsidRPr="003E2D06" w:rsidDel="0010680B"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77B3B4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9E844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45CEC5" w14:textId="77777777" w:rsidR="003E2D06" w:rsidRPr="003E2D06" w:rsidRDefault="003E2D06" w:rsidP="003E2D06">
            <w:pPr>
              <w:spacing w:after="0" w:line="240" w:lineRule="auto"/>
              <w:jc w:val="center"/>
              <w:rPr>
                <w:rFonts w:ascii="GHEA Grapalat" w:eastAsia="Times New Roman" w:hAnsi="GHEA Grapalat" w:cs="Sylfaen"/>
                <w:sz w:val="20"/>
                <w:szCs w:val="20"/>
                <w:lang w:val="hy-AM"/>
              </w:rPr>
            </w:pPr>
            <w:r w:rsidRPr="003E2D06">
              <w:rPr>
                <w:rFonts w:ascii="GHEA Grapalat" w:eastAsia="Times New Roman" w:hAnsi="GHEA Grapalat" w:cs="Times New Roman"/>
                <w:sz w:val="20"/>
                <w:szCs w:val="20"/>
              </w:rPr>
              <w:t>պարտադիր</w:t>
            </w:r>
            <w:r w:rsidRPr="003E2D06">
              <w:rPr>
                <w:rFonts w:ascii="GHEA Grapalat" w:eastAsia="Times New Roman" w:hAnsi="GHEA Grapalat" w:cs="Sylfaen"/>
                <w:sz w:val="20"/>
                <w:szCs w:val="20"/>
                <w:lang w:val="hy-AM"/>
              </w:rPr>
              <w:t xml:space="preserve"> </w:t>
            </w:r>
          </w:p>
          <w:p w14:paraId="021A24C7" w14:textId="77777777" w:rsidR="003E2D06" w:rsidRPr="003E2D06" w:rsidRDefault="003E2D06" w:rsidP="003E2D06">
            <w:pPr>
              <w:spacing w:after="0" w:line="240" w:lineRule="auto"/>
              <w:jc w:val="center"/>
              <w:rPr>
                <w:rFonts w:ascii="GHEA Grapalat" w:eastAsia="Times New Roman" w:hAnsi="GHEA Grapalat" w:cs="Sylfaen"/>
                <w:sz w:val="20"/>
                <w:szCs w:val="20"/>
                <w:lang w:val="hy-AM"/>
              </w:rPr>
            </w:pPr>
            <w:r w:rsidRPr="003E2D06">
              <w:rPr>
                <w:rFonts w:ascii="GHEA Grapalat" w:eastAsia="Times New Roman" w:hAnsi="GHEA Grapalat" w:cs="Sylfaen"/>
                <w:sz w:val="20"/>
                <w:szCs w:val="20"/>
                <w:lang w:val="hy-AM"/>
              </w:rPr>
              <w:t xml:space="preserve">լրացվում է &lt;ակցեպտավորված վճարում&gt; բառերը, </w:t>
            </w:r>
          </w:p>
          <w:p w14:paraId="4001852A"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55E6FCF"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 xml:space="preserve">նախապես լրացվում է շահառուի կողմից </w:t>
            </w:r>
          </w:p>
        </w:tc>
      </w:tr>
      <w:tr w:rsidR="003E2D06" w:rsidRPr="003E2D06" w14:paraId="1BE94F51" w14:textId="77777777" w:rsidTr="00582EDE">
        <w:tc>
          <w:tcPr>
            <w:tcW w:w="720" w:type="dxa"/>
            <w:tcBorders>
              <w:top w:val="single" w:sz="4" w:space="0" w:color="auto"/>
              <w:left w:val="single" w:sz="4" w:space="0" w:color="auto"/>
              <w:bottom w:val="single" w:sz="4" w:space="0" w:color="auto"/>
              <w:right w:val="single" w:sz="4" w:space="0" w:color="auto"/>
            </w:tcBorders>
          </w:tcPr>
          <w:p w14:paraId="482E74FC"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94ABD7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3544B5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DBF84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ոչ պարտադիր</w:t>
            </w:r>
          </w:p>
          <w:p w14:paraId="38D10FF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պահանջագրին կից ներկայացված փաստաթղթերի էջերի քանակը, որոնք պետք է տրամադրվեն վճարողին</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rPr>
              <w:t>(</w:t>
            </w:r>
            <w:r w:rsidRPr="003E2D06">
              <w:rPr>
                <w:rFonts w:ascii="GHEA Grapalat" w:eastAsia="Times New Roman" w:hAnsi="GHEA Grapalat" w:cs="Times New Roman"/>
                <w:sz w:val="20"/>
                <w:szCs w:val="20"/>
                <w:lang w:val="hy-AM"/>
              </w:rPr>
              <w:t>վճարողի բանկին</w:t>
            </w:r>
            <w:r w:rsidRPr="003E2D06">
              <w:rPr>
                <w:rFonts w:ascii="GHEA Grapalat" w:eastAsia="Times New Roman" w:hAnsi="GHEA Grapalat" w:cs="Times New Roman"/>
                <w:sz w:val="20"/>
                <w:szCs w:val="20"/>
              </w:rPr>
              <w:t>)</w:t>
            </w:r>
          </w:p>
          <w:p w14:paraId="475F5D5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Եթ ե լրացվել է &lt;</w:t>
            </w:r>
            <w:r w:rsidRPr="003E2D06">
              <w:rPr>
                <w:rFonts w:ascii="GHEA Grapalat" w:eastAsia="Times New Roman" w:hAnsi="GHEA Grapalat" w:cs="Sylfaen"/>
                <w:sz w:val="20"/>
                <w:szCs w:val="20"/>
                <w:lang w:val="hy-AM"/>
              </w:rPr>
              <w:t>Վճարման կատարման հիմքեր&gt; դաշտը ապա այս տվյալը պարտադիր լրացվում է</w:t>
            </w:r>
            <w:r w:rsidRPr="003E2D06">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8C92D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շահառուի</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rPr>
              <w:t>կողմից</w:t>
            </w:r>
          </w:p>
        </w:tc>
      </w:tr>
      <w:tr w:rsidR="003E2D06" w:rsidRPr="00582EDE" w14:paraId="5B5F5D36" w14:textId="77777777" w:rsidTr="00582EDE">
        <w:tc>
          <w:tcPr>
            <w:tcW w:w="720" w:type="dxa"/>
            <w:tcBorders>
              <w:top w:val="single" w:sz="4" w:space="0" w:color="auto"/>
              <w:left w:val="single" w:sz="4" w:space="0" w:color="auto"/>
              <w:bottom w:val="single" w:sz="4" w:space="0" w:color="auto"/>
              <w:right w:val="single" w:sz="4" w:space="0" w:color="auto"/>
            </w:tcBorders>
          </w:tcPr>
          <w:p w14:paraId="6094A5C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2</w:t>
            </w:r>
            <w:r w:rsidRPr="003E2D06">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1A8847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EF3D9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19F08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372DCA8E"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այս դաշտը լրացվում</w:t>
            </w:r>
            <w:r w:rsidRPr="003E2D06">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3E2D06">
              <w:rPr>
                <w:rFonts w:ascii="GHEA Grapalat" w:eastAsia="Times New Roman" w:hAnsi="GHEA Grapalat" w:cs="Times New Roman"/>
                <w:sz w:val="20"/>
                <w:szCs w:val="20"/>
              </w:rPr>
              <w:t xml:space="preserve"> եթե </w:t>
            </w:r>
            <w:r w:rsidRPr="003E2D06">
              <w:rPr>
                <w:rFonts w:ascii="GHEA Grapalat" w:eastAsia="Times New Roman" w:hAnsi="GHEA Grapalat" w:cs="Sylfaen"/>
                <w:sz w:val="20"/>
                <w:szCs w:val="20"/>
                <w:lang w:val="hy-AM"/>
              </w:rPr>
              <w:t xml:space="preserve">Վճարման պայմաններ դաշտում </w:t>
            </w:r>
            <w:r w:rsidRPr="003E2D06">
              <w:rPr>
                <w:rFonts w:ascii="GHEA Grapalat" w:eastAsia="Times New Roman" w:hAnsi="GHEA Grapalat" w:cs="Times New Roman"/>
                <w:sz w:val="20"/>
                <w:szCs w:val="20"/>
                <w:lang w:val="hy-AM"/>
              </w:rPr>
              <w:t>նշված է &lt;ակցեպտավորված վճարում&gt; ապա</w:t>
            </w:r>
            <w:r w:rsidRPr="003E2D06">
              <w:rPr>
                <w:rFonts w:ascii="GHEA Grapalat" w:eastAsia="Times New Roman" w:hAnsi="GHEA Grapalat" w:cs="Sylfaen"/>
                <w:sz w:val="20"/>
                <w:szCs w:val="20"/>
                <w:lang w:val="hy-AM"/>
              </w:rPr>
              <w:t xml:space="preserve"> </w:t>
            </w:r>
            <w:r w:rsidRPr="003E2D06">
              <w:rPr>
                <w:rFonts w:ascii="GHEA Grapalat" w:eastAsia="Times New Roman" w:hAnsi="GHEA Grapalat" w:cs="Times New Roman"/>
                <w:sz w:val="20"/>
                <w:szCs w:val="20"/>
              </w:rPr>
              <w:t>վճարող</w:t>
            </w:r>
            <w:r w:rsidRPr="003E2D06">
              <w:rPr>
                <w:rFonts w:ascii="GHEA Grapalat" w:eastAsia="Times New Roman" w:hAnsi="GHEA Grapalat" w:cs="Times New Roman"/>
                <w:sz w:val="20"/>
                <w:szCs w:val="20"/>
                <w:lang w:val="hy-AM"/>
              </w:rPr>
              <w:t xml:space="preserve">ը ստորագրելով՝ </w:t>
            </w:r>
            <w:r w:rsidRPr="003E2D06">
              <w:rPr>
                <w:rFonts w:ascii="GHEA Grapalat" w:eastAsia="Times New Roman" w:hAnsi="GHEA Grapalat" w:cs="Sylfaen"/>
                <w:sz w:val="20"/>
                <w:szCs w:val="20"/>
                <w:lang w:val="hy-AM"/>
              </w:rPr>
              <w:t xml:space="preserve">նախապես </w:t>
            </w:r>
            <w:r w:rsidRPr="003E2D06">
              <w:rPr>
                <w:rFonts w:ascii="GHEA Grapalat" w:eastAsia="Times New Roman" w:hAnsi="GHEA Grapalat" w:cs="Times New Roman"/>
                <w:sz w:val="20"/>
                <w:szCs w:val="20"/>
                <w:lang w:val="hy-AM"/>
              </w:rPr>
              <w:t xml:space="preserve">համաձայնվում  </w:t>
            </w:r>
            <w:r w:rsidRPr="003E2D06">
              <w:rPr>
                <w:rFonts w:ascii="GHEA Grapalat" w:eastAsia="Times New Roman" w:hAnsi="GHEA Grapalat" w:cs="Sylfaen"/>
                <w:sz w:val="20"/>
                <w:szCs w:val="20"/>
                <w:lang w:val="hy-AM"/>
              </w:rPr>
              <w:t xml:space="preserve">  </w:t>
            </w:r>
            <w:r w:rsidRPr="003E2D06">
              <w:rPr>
                <w:rFonts w:ascii="GHEA Grapalat" w:eastAsia="Times New Roman" w:hAnsi="GHEA Grapalat"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2C07D0E"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D8A6943"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 xml:space="preserve">ստորագրվում է վճարողի կողմից կամ </w:t>
            </w:r>
          </w:p>
          <w:p w14:paraId="21F50DD4"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դրվում է վճարողի էլեկտրոնային ստորագրությունը</w:t>
            </w:r>
          </w:p>
          <w:p w14:paraId="5120335D"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p>
        </w:tc>
      </w:tr>
      <w:tr w:rsidR="003E2D06" w:rsidRPr="00582EDE" w14:paraId="7E0089FD" w14:textId="77777777" w:rsidTr="00582EDE">
        <w:tc>
          <w:tcPr>
            <w:tcW w:w="720" w:type="dxa"/>
            <w:tcBorders>
              <w:top w:val="single" w:sz="4" w:space="0" w:color="auto"/>
              <w:left w:val="single" w:sz="4" w:space="0" w:color="auto"/>
              <w:bottom w:val="single" w:sz="4" w:space="0" w:color="auto"/>
              <w:right w:val="single" w:sz="4" w:space="0" w:color="auto"/>
            </w:tcBorders>
            <w:vAlign w:val="center"/>
          </w:tcPr>
          <w:p w14:paraId="7487C611" w14:textId="77777777" w:rsidR="003E2D06" w:rsidRPr="003E2D06" w:rsidRDefault="003E2D06" w:rsidP="003E2D06">
            <w:pPr>
              <w:spacing w:after="0" w:line="240" w:lineRule="auto"/>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2</w:t>
            </w:r>
            <w:r w:rsidRPr="003E2D06">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7C6782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FB70D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5B72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պարտադիր` </w:t>
            </w:r>
          </w:p>
          <w:p w14:paraId="51F16B4D"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կնիքի առկայության դեպքում</w:t>
            </w:r>
            <w:r w:rsidRPr="003E2D06">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5AE5206"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 xml:space="preserve">կնքվում է վճարողի կողմից </w:t>
            </w:r>
          </w:p>
          <w:p w14:paraId="7B8D7CFA"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թղթային եղանակով ներկայացնելիս</w:t>
            </w:r>
          </w:p>
        </w:tc>
      </w:tr>
      <w:tr w:rsidR="003E2D06" w:rsidRPr="003E2D06" w14:paraId="652592E4" w14:textId="77777777" w:rsidTr="00582EDE">
        <w:tc>
          <w:tcPr>
            <w:tcW w:w="720" w:type="dxa"/>
            <w:tcBorders>
              <w:top w:val="single" w:sz="4" w:space="0" w:color="auto"/>
              <w:left w:val="single" w:sz="4" w:space="0" w:color="auto"/>
              <w:bottom w:val="single" w:sz="4" w:space="0" w:color="auto"/>
              <w:right w:val="single" w:sz="4" w:space="0" w:color="auto"/>
            </w:tcBorders>
          </w:tcPr>
          <w:p w14:paraId="75BAA2D2"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22</w:t>
            </w:r>
            <w:r w:rsidRPr="003E2D06">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05527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3A7D8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EE37A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r w:rsidRPr="003E2D06">
              <w:rPr>
                <w:rFonts w:ascii="GHEA Grapalat" w:eastAsia="Times New Roman" w:hAnsi="GHEA Grapalat" w:cs="Times New Roman"/>
                <w:sz w:val="20"/>
                <w:szCs w:val="20"/>
                <w:lang w:val="hy-AM"/>
              </w:rPr>
              <w:t>՝</w:t>
            </w:r>
            <w:r w:rsidRPr="003E2D06">
              <w:rPr>
                <w:rFonts w:ascii="GHEA Grapalat" w:eastAsia="Times New Roman" w:hAnsi="GHEA Grapalat" w:cs="Times New Roman"/>
                <w:sz w:val="20"/>
                <w:szCs w:val="20"/>
              </w:rPr>
              <w:t xml:space="preserve"> </w:t>
            </w:r>
          </w:p>
          <w:p w14:paraId="36DAB1F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EE9A9D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ստորագրվում է շահառուի կողմից</w:t>
            </w:r>
          </w:p>
        </w:tc>
      </w:tr>
      <w:tr w:rsidR="003E2D06" w:rsidRPr="003E2D06" w14:paraId="4D8684EA" w14:textId="77777777" w:rsidTr="00582EDE">
        <w:tc>
          <w:tcPr>
            <w:tcW w:w="720" w:type="dxa"/>
            <w:tcBorders>
              <w:top w:val="single" w:sz="4" w:space="0" w:color="auto"/>
              <w:left w:val="single" w:sz="4" w:space="0" w:color="auto"/>
              <w:bottom w:val="single" w:sz="4" w:space="0" w:color="auto"/>
              <w:right w:val="single" w:sz="4" w:space="0" w:color="auto"/>
            </w:tcBorders>
            <w:vAlign w:val="center"/>
          </w:tcPr>
          <w:p w14:paraId="6D812358" w14:textId="77777777" w:rsidR="003E2D06" w:rsidRPr="003E2D06" w:rsidRDefault="003E2D06" w:rsidP="003E2D06">
            <w:pPr>
              <w:spacing w:after="0" w:line="240" w:lineRule="auto"/>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22</w:t>
            </w:r>
            <w:r w:rsidRPr="003E2D06">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E35E41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47C7A1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6554A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պարտադիր` </w:t>
            </w:r>
          </w:p>
          <w:p w14:paraId="286D1AE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CAEDFF8"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կնքվում է շահառուի կողմից</w:t>
            </w:r>
            <w:r w:rsidRPr="003E2D06">
              <w:rPr>
                <w:rFonts w:ascii="GHEA Grapalat" w:eastAsia="Times New Roman" w:hAnsi="GHEA Grapalat" w:cs="Times New Roman"/>
                <w:sz w:val="20"/>
                <w:szCs w:val="20"/>
                <w:lang w:val="hy-AM"/>
              </w:rPr>
              <w:t xml:space="preserve"> </w:t>
            </w:r>
          </w:p>
          <w:p w14:paraId="5BD3202F"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թղթային եղանակով բանկ ներկայացնելիս</w:t>
            </w:r>
          </w:p>
        </w:tc>
      </w:tr>
      <w:tr w:rsidR="003E2D06" w:rsidRPr="003E2D06" w14:paraId="1643B47F" w14:textId="77777777" w:rsidTr="00582EDE">
        <w:tc>
          <w:tcPr>
            <w:tcW w:w="720" w:type="dxa"/>
            <w:tcBorders>
              <w:top w:val="single" w:sz="4" w:space="0" w:color="auto"/>
              <w:left w:val="single" w:sz="4" w:space="0" w:color="auto"/>
              <w:bottom w:val="single" w:sz="4" w:space="0" w:color="auto"/>
              <w:right w:val="single" w:sz="4" w:space="0" w:color="auto"/>
            </w:tcBorders>
          </w:tcPr>
          <w:p w14:paraId="3CA5D6A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2</w:t>
            </w:r>
            <w:r w:rsidRPr="003E2D06">
              <w:rPr>
                <w:rFonts w:ascii="GHEA Grapalat" w:eastAsia="Times New Roman" w:hAnsi="GHEA Grapalat" w:cs="Times New Roman"/>
                <w:sz w:val="20"/>
                <w:szCs w:val="20"/>
                <w:lang w:val="hy-AM"/>
              </w:rPr>
              <w:t>3</w:t>
            </w:r>
            <w:r w:rsidRPr="003E2D06">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129AA9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682A42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E0F7B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2D8CD9B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վճարման պահանջագիրը վճարողին սպասարկող ֆինանսական կազմակերպության</w:t>
            </w:r>
            <w:r w:rsidRPr="003E2D06">
              <w:rPr>
                <w:rFonts w:ascii="GHEA Grapalat" w:eastAsia="Times New Roman" w:hAnsi="GHEA Grapalat" w:cs="Times New Roman"/>
                <w:sz w:val="20"/>
                <w:szCs w:val="20"/>
                <w:lang w:val="hy-AM"/>
              </w:rPr>
              <w:t>ը</w:t>
            </w:r>
            <w:r w:rsidRPr="003E2D06">
              <w:rPr>
                <w:rFonts w:ascii="GHEA Grapalat" w:eastAsia="Times New Roman" w:hAnsi="GHEA Grapalat" w:cs="Times New Roman"/>
                <w:sz w:val="20"/>
                <w:szCs w:val="20"/>
              </w:rPr>
              <w:t xml:space="preserve"> թղթային եղանակով </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rPr>
              <w:t>ներկայաց</w:t>
            </w:r>
            <w:r w:rsidRPr="003E2D06">
              <w:rPr>
                <w:rFonts w:ascii="GHEA Grapalat" w:eastAsia="Times New Roman" w:hAnsi="GHEA Grapalat" w:cs="Times New Roman"/>
                <w:sz w:val="20"/>
                <w:szCs w:val="20"/>
                <w:lang w:val="hy-AM"/>
              </w:rPr>
              <w:t>ված լի</w:t>
            </w:r>
            <w:r w:rsidRPr="003E2D06">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F8902F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r>
      <w:tr w:rsidR="003E2D06" w:rsidRPr="003E2D06" w14:paraId="687D071B" w14:textId="77777777" w:rsidTr="00582EDE">
        <w:tc>
          <w:tcPr>
            <w:tcW w:w="720" w:type="dxa"/>
            <w:tcBorders>
              <w:top w:val="single" w:sz="4" w:space="0" w:color="auto"/>
              <w:left w:val="single" w:sz="4" w:space="0" w:color="auto"/>
              <w:bottom w:val="single" w:sz="4" w:space="0" w:color="auto"/>
              <w:right w:val="single" w:sz="4" w:space="0" w:color="auto"/>
            </w:tcBorders>
            <w:vAlign w:val="center"/>
          </w:tcPr>
          <w:p w14:paraId="3E701BCB" w14:textId="77777777" w:rsidR="003E2D06" w:rsidRPr="003E2D06" w:rsidRDefault="003E2D06" w:rsidP="003E2D06">
            <w:pPr>
              <w:spacing w:after="0" w:line="240" w:lineRule="auto"/>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2</w:t>
            </w:r>
            <w:r w:rsidRPr="003E2D06">
              <w:rPr>
                <w:rFonts w:ascii="GHEA Grapalat" w:eastAsia="Times New Roman" w:hAnsi="GHEA Grapalat" w:cs="Times New Roman"/>
                <w:sz w:val="20"/>
                <w:szCs w:val="20"/>
                <w:lang w:val="hy-AM"/>
              </w:rPr>
              <w:t>3</w:t>
            </w:r>
            <w:r w:rsidRPr="003E2D06">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DE7024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վճարողին սպասարկող ֆինանսական </w:t>
            </w:r>
            <w:r w:rsidRPr="003E2D06">
              <w:rPr>
                <w:rFonts w:ascii="GHEA Grapalat" w:eastAsia="Times New Roman" w:hAnsi="GHEA Grapalat" w:cs="Times New Roman"/>
                <w:sz w:val="20"/>
                <w:szCs w:val="20"/>
              </w:rPr>
              <w:lastRenderedPageBreak/>
              <w:t xml:space="preserve">կազմակերպության (մասնաճյուղի) </w:t>
            </w:r>
            <w:r w:rsidRPr="003E2D06">
              <w:rPr>
                <w:rFonts w:ascii="GHEA Grapalat" w:eastAsia="Times New Roman" w:hAnsi="GHEA Grapalat" w:cs="Times New Roman"/>
                <w:sz w:val="20"/>
                <w:szCs w:val="20"/>
                <w:lang w:val="hy-AM"/>
              </w:rPr>
              <w:t>դրոշմա</w:t>
            </w:r>
            <w:r w:rsidRPr="003E2D06">
              <w:rPr>
                <w:rFonts w:ascii="GHEA Grapalat" w:eastAsia="Times New Roman" w:hAnsi="GHEA Grapalat" w:cs="Times New Roma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52502FB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943877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5EB120C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վճարման պահանջագիրը վճարողին սպասարկող </w:t>
            </w:r>
            <w:r w:rsidRPr="003E2D06">
              <w:rPr>
                <w:rFonts w:ascii="GHEA Grapalat" w:eastAsia="Times New Roman" w:hAnsi="GHEA Grapalat" w:cs="Times New Roman"/>
                <w:sz w:val="20"/>
                <w:szCs w:val="20"/>
              </w:rPr>
              <w:lastRenderedPageBreak/>
              <w:t>ֆինանսական կազմակերպության</w:t>
            </w:r>
            <w:r w:rsidRPr="003E2D06">
              <w:rPr>
                <w:rFonts w:ascii="GHEA Grapalat" w:eastAsia="Times New Roman" w:hAnsi="GHEA Grapalat" w:cs="Times New Roman"/>
                <w:sz w:val="20"/>
                <w:szCs w:val="20"/>
                <w:lang w:val="hy-AM"/>
              </w:rPr>
              <w:t>ը</w:t>
            </w:r>
            <w:r w:rsidRPr="003E2D06">
              <w:rPr>
                <w:rFonts w:ascii="GHEA Grapalat" w:eastAsia="Times New Roman" w:hAnsi="GHEA Grapalat" w:cs="Times New Roman"/>
                <w:sz w:val="20"/>
                <w:szCs w:val="20"/>
              </w:rPr>
              <w:t xml:space="preserve"> թղթային եղանակով ներկայաց</w:t>
            </w:r>
            <w:r w:rsidRPr="003E2D06">
              <w:rPr>
                <w:rFonts w:ascii="GHEA Grapalat" w:eastAsia="Times New Roman" w:hAnsi="GHEA Grapalat" w:cs="Times New Roman"/>
                <w:sz w:val="20"/>
                <w:szCs w:val="20"/>
                <w:lang w:val="hy-AM"/>
              </w:rPr>
              <w:t>ված լի</w:t>
            </w:r>
            <w:r w:rsidRPr="003E2D06">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C4404E8"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r>
      <w:tr w:rsidR="003E2D06" w:rsidRPr="003E2D06" w14:paraId="7149EF40" w14:textId="77777777" w:rsidTr="00582EDE">
        <w:tc>
          <w:tcPr>
            <w:tcW w:w="720" w:type="dxa"/>
            <w:tcBorders>
              <w:top w:val="single" w:sz="4" w:space="0" w:color="auto"/>
              <w:left w:val="single" w:sz="4" w:space="0" w:color="auto"/>
              <w:bottom w:val="single" w:sz="4" w:space="0" w:color="auto"/>
              <w:right w:val="single" w:sz="4" w:space="0" w:color="auto"/>
            </w:tcBorders>
          </w:tcPr>
          <w:p w14:paraId="1F8673F2"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rPr>
              <w:t>2</w:t>
            </w:r>
            <w:r w:rsidRPr="003E2D06">
              <w:rPr>
                <w:rFonts w:ascii="GHEA Grapalat" w:eastAsia="Times New Roman" w:hAnsi="GHEA Grapalat" w:cs="Times New Roman"/>
                <w:sz w:val="20"/>
                <w:szCs w:val="20"/>
                <w:lang w:val="hy-AM"/>
              </w:rPr>
              <w:t>3</w:t>
            </w:r>
            <w:r w:rsidRPr="003E2D06">
              <w:rPr>
                <w:rFonts w:ascii="GHEA Grapalat" w:eastAsia="Times New Roman" w:hAnsi="GHEA Grapalat" w:cs="Times New Roman"/>
                <w:sz w:val="20"/>
                <w:szCs w:val="20"/>
              </w:rPr>
              <w:t>.</w:t>
            </w:r>
            <w:r w:rsidRPr="003E2D06">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1ADC4A" w14:textId="77777777" w:rsidR="003E2D06" w:rsidRPr="003E2D06" w:rsidRDefault="003E2D06" w:rsidP="003E2D06">
            <w:pPr>
              <w:spacing w:after="0" w:line="240" w:lineRule="auto"/>
              <w:jc w:val="center"/>
              <w:rPr>
                <w:rFonts w:ascii="GHEA Grapalat" w:eastAsia="Times New Roman" w:hAnsi="GHEA Grapalat" w:cs="Times New Roman"/>
                <w:sz w:val="20"/>
                <w:szCs w:val="20"/>
                <w:lang w:val="hy-AM"/>
              </w:rPr>
            </w:pPr>
            <w:r w:rsidRPr="003E2D06">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581C06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EE7C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p w14:paraId="0FCE147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FF3A69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r>
      <w:tr w:rsidR="003E2D06" w:rsidRPr="003E2D06" w14:paraId="73CA5638" w14:textId="77777777" w:rsidTr="00582EDE">
        <w:tc>
          <w:tcPr>
            <w:tcW w:w="720" w:type="dxa"/>
            <w:tcBorders>
              <w:top w:val="single" w:sz="4" w:space="0" w:color="auto"/>
              <w:left w:val="single" w:sz="4" w:space="0" w:color="auto"/>
              <w:bottom w:val="single" w:sz="4" w:space="0" w:color="auto"/>
              <w:right w:val="single" w:sz="4" w:space="0" w:color="auto"/>
            </w:tcBorders>
          </w:tcPr>
          <w:p w14:paraId="3C6C5DB7"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2</w:t>
            </w:r>
            <w:r w:rsidRPr="003E2D06">
              <w:rPr>
                <w:rFonts w:ascii="GHEA Grapalat" w:eastAsia="Times New Roman" w:hAnsi="GHEA Grapalat" w:cs="Times New Roman"/>
                <w:sz w:val="20"/>
                <w:szCs w:val="20"/>
                <w:lang w:val="hy-AM"/>
              </w:rPr>
              <w:t>4</w:t>
            </w:r>
            <w:r w:rsidRPr="003E2D06">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540BE0"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7585469"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AB174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ոչ պարտադիր</w:t>
            </w:r>
          </w:p>
          <w:p w14:paraId="18A92EE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 xml:space="preserve">լրացվում է </w:t>
            </w:r>
            <w:r w:rsidRPr="003E2D06">
              <w:rPr>
                <w:rFonts w:ascii="GHEA Grapalat" w:eastAsia="Times New Roman" w:hAnsi="GHEA Grapalat" w:cs="Times New Roman"/>
                <w:sz w:val="20"/>
                <w:szCs w:val="20"/>
              </w:rPr>
              <w:t>վճարման պահանջագիրը շահառուին սպասարկող ֆինանսական կազմակերպության</w:t>
            </w:r>
            <w:r w:rsidRPr="003E2D06">
              <w:rPr>
                <w:rFonts w:ascii="GHEA Grapalat" w:eastAsia="Times New Roman" w:hAnsi="GHEA Grapalat" w:cs="Times New Roman"/>
                <w:sz w:val="20"/>
                <w:szCs w:val="20"/>
                <w:lang w:val="hy-AM"/>
              </w:rPr>
              <w:t xml:space="preserve">ը </w:t>
            </w:r>
            <w:r w:rsidRPr="003E2D06">
              <w:rPr>
                <w:rFonts w:ascii="GHEA Grapalat" w:eastAsia="Times New Roman" w:hAnsi="GHEA Grapalat" w:cs="Times New Roman"/>
                <w:sz w:val="20"/>
                <w:szCs w:val="20"/>
              </w:rPr>
              <w:t xml:space="preserve"> ներկայաց</w:t>
            </w:r>
            <w:r w:rsidRPr="003E2D06">
              <w:rPr>
                <w:rFonts w:ascii="GHEA Grapalat" w:eastAsia="Times New Roman" w:hAnsi="GHEA Grapalat" w:cs="Times New Roman"/>
                <w:sz w:val="20"/>
                <w:szCs w:val="20"/>
                <w:lang w:val="hy-AM"/>
              </w:rPr>
              <w:t>վ</w:t>
            </w:r>
            <w:r w:rsidRPr="003E2D06">
              <w:rPr>
                <w:rFonts w:ascii="GHEA Grapalat" w:eastAsia="Times New Roman" w:hAnsi="GHEA Grapalat" w:cs="Times New Roman"/>
                <w:sz w:val="20"/>
                <w:szCs w:val="20"/>
              </w:rPr>
              <w:t>ելու դեպքում</w:t>
            </w:r>
            <w:r w:rsidRPr="003E2D06">
              <w:rPr>
                <w:rFonts w:ascii="GHEA Grapalat" w:eastAsia="Times New Roman" w:hAnsi="GHEA Grapalat" w:cs="Times New Roman"/>
                <w:sz w:val="20"/>
                <w:szCs w:val="20"/>
                <w:lang w:val="hy-AM"/>
              </w:rPr>
              <w:t xml:space="preserve">, որտեղ </w:t>
            </w:r>
            <w:r w:rsidRPr="003E2D06" w:rsidDel="00DF049B">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rPr>
              <w:t xml:space="preserve">աշխատակցի ստորագրությունը </w:t>
            </w:r>
            <w:r w:rsidRPr="003E2D06">
              <w:rPr>
                <w:rFonts w:ascii="GHEA Grapalat" w:eastAsia="Times New Roman" w:hAnsi="GHEA Grapalat" w:cs="Times New Roman"/>
                <w:sz w:val="20"/>
                <w:szCs w:val="20"/>
                <w:lang w:val="hy-AM"/>
              </w:rPr>
              <w:t xml:space="preserve">դրվում է </w:t>
            </w:r>
            <w:r w:rsidRPr="003E2D06">
              <w:rPr>
                <w:rFonts w:ascii="GHEA Grapalat" w:eastAsia="Times New Roman" w:hAnsi="GHEA Grapalat" w:cs="Times New Roman"/>
                <w:sz w:val="20"/>
                <w:szCs w:val="20"/>
              </w:rPr>
              <w:t>թղթային եղանակով ներկայաց</w:t>
            </w:r>
            <w:r w:rsidRPr="003E2D06">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D781BAC"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r>
      <w:tr w:rsidR="003E2D06" w:rsidRPr="003E2D06" w14:paraId="5548E5E1" w14:textId="77777777" w:rsidTr="00582EDE">
        <w:tc>
          <w:tcPr>
            <w:tcW w:w="720" w:type="dxa"/>
            <w:tcBorders>
              <w:top w:val="single" w:sz="4" w:space="0" w:color="auto"/>
              <w:left w:val="single" w:sz="4" w:space="0" w:color="auto"/>
              <w:bottom w:val="single" w:sz="4" w:space="0" w:color="auto"/>
              <w:right w:val="single" w:sz="4" w:space="0" w:color="auto"/>
            </w:tcBorders>
          </w:tcPr>
          <w:p w14:paraId="345AA026"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2</w:t>
            </w:r>
            <w:r w:rsidRPr="003E2D06">
              <w:rPr>
                <w:rFonts w:ascii="GHEA Grapalat" w:eastAsia="Times New Roman" w:hAnsi="GHEA Grapalat" w:cs="Times New Roman"/>
                <w:sz w:val="20"/>
                <w:szCs w:val="20"/>
                <w:lang w:val="hy-AM"/>
              </w:rPr>
              <w:t>4</w:t>
            </w:r>
            <w:r w:rsidRPr="003E2D06">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3BEAAB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 xml:space="preserve">շահառռւին սպասարկող ֆինանսական կազմակերպության (մասնաճյուղի) </w:t>
            </w:r>
            <w:r w:rsidRPr="003E2D06">
              <w:rPr>
                <w:rFonts w:ascii="GHEA Grapalat" w:eastAsia="Times New Roman" w:hAnsi="GHEA Grapalat" w:cs="Times New Roman"/>
                <w:sz w:val="20"/>
                <w:szCs w:val="20"/>
                <w:lang w:val="hy-AM"/>
              </w:rPr>
              <w:t>դրոշմա</w:t>
            </w:r>
            <w:r w:rsidRPr="003E2D06">
              <w:rPr>
                <w:rFonts w:ascii="GHEA Grapalat" w:eastAsia="Times New Roman" w:hAnsi="GHEA Grapalat" w:cs="Times New Roma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4A92C2B"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102BBD"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 xml:space="preserve">ոչ </w:t>
            </w:r>
            <w:r w:rsidRPr="003E2D06">
              <w:rPr>
                <w:rFonts w:ascii="GHEA Grapalat" w:eastAsia="Times New Roman" w:hAnsi="GHEA Grapalat" w:cs="Times New Roman"/>
                <w:sz w:val="20"/>
                <w:szCs w:val="20"/>
              </w:rPr>
              <w:t>պարտադիր</w:t>
            </w:r>
          </w:p>
          <w:p w14:paraId="3C6ABB6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 xml:space="preserve">լրացվում է </w:t>
            </w:r>
            <w:r w:rsidRPr="003E2D06">
              <w:rPr>
                <w:rFonts w:ascii="GHEA Grapalat" w:eastAsia="Times New Roman" w:hAnsi="GHEA Grapalat" w:cs="Times New Roman"/>
                <w:sz w:val="20"/>
                <w:szCs w:val="20"/>
              </w:rPr>
              <w:t xml:space="preserve">վճարման պահանջագիրը </w:t>
            </w:r>
            <w:r w:rsidRPr="003E2D06">
              <w:rPr>
                <w:rFonts w:ascii="GHEA Grapalat" w:eastAsia="Times New Roman" w:hAnsi="GHEA Grapalat" w:cs="Times New Roman"/>
                <w:sz w:val="20"/>
                <w:szCs w:val="20"/>
                <w:lang w:val="hy-AM"/>
              </w:rPr>
              <w:t xml:space="preserve">վերջինիս </w:t>
            </w:r>
            <w:r w:rsidRPr="003E2D06">
              <w:rPr>
                <w:rFonts w:ascii="GHEA Grapalat" w:eastAsia="Times New Roman" w:hAnsi="GHEA Grapalat" w:cs="Times New Roman"/>
                <w:sz w:val="20"/>
                <w:szCs w:val="20"/>
              </w:rPr>
              <w:t>ներկայաց</w:t>
            </w:r>
            <w:r w:rsidRPr="003E2D06">
              <w:rPr>
                <w:rFonts w:ascii="GHEA Grapalat" w:eastAsia="Times New Roman" w:hAnsi="GHEA Grapalat" w:cs="Times New Roman"/>
                <w:sz w:val="20"/>
                <w:szCs w:val="20"/>
                <w:lang w:val="hy-AM"/>
              </w:rPr>
              <w:t>վ</w:t>
            </w:r>
            <w:r w:rsidRPr="003E2D06">
              <w:rPr>
                <w:rFonts w:ascii="GHEA Grapalat" w:eastAsia="Times New Roman" w:hAnsi="GHEA Grapalat" w:cs="Times New Roman"/>
                <w:sz w:val="20"/>
                <w:szCs w:val="20"/>
              </w:rPr>
              <w:t>ելու դեպքում</w:t>
            </w:r>
            <w:r w:rsidRPr="003E2D06">
              <w:rPr>
                <w:rFonts w:ascii="GHEA Grapalat" w:eastAsia="Times New Roman" w:hAnsi="GHEA Grapalat" w:cs="Times New Roman"/>
                <w:sz w:val="20"/>
                <w:szCs w:val="20"/>
                <w:lang w:val="hy-AM"/>
              </w:rPr>
              <w:t xml:space="preserve">, որտեղ </w:t>
            </w:r>
            <w:r w:rsidRPr="003E2D06" w:rsidDel="00DF049B">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lang w:val="hy-AM"/>
              </w:rPr>
              <w:t xml:space="preserve"> դրոշմակնիքը</w:t>
            </w:r>
            <w:r w:rsidRPr="003E2D06">
              <w:rPr>
                <w:rFonts w:ascii="GHEA Grapalat" w:eastAsia="Times New Roman" w:hAnsi="GHEA Grapalat" w:cs="Times New Roman"/>
                <w:sz w:val="20"/>
                <w:szCs w:val="20"/>
              </w:rPr>
              <w:t xml:space="preserve"> </w:t>
            </w:r>
            <w:r w:rsidRPr="003E2D06">
              <w:rPr>
                <w:rFonts w:ascii="GHEA Grapalat" w:eastAsia="Times New Roman" w:hAnsi="GHEA Grapalat" w:cs="Times New Roman"/>
                <w:sz w:val="20"/>
                <w:szCs w:val="20"/>
                <w:lang w:val="hy-AM"/>
              </w:rPr>
              <w:t xml:space="preserve">դրվում է </w:t>
            </w:r>
            <w:r w:rsidRPr="003E2D06">
              <w:rPr>
                <w:rFonts w:ascii="GHEA Grapalat" w:eastAsia="Times New Roman" w:hAnsi="GHEA Grapalat" w:cs="Times New Roman"/>
                <w:sz w:val="20"/>
                <w:szCs w:val="20"/>
              </w:rPr>
              <w:t>թղթային եղանակով ներկայաց</w:t>
            </w:r>
            <w:r w:rsidRPr="003E2D06">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5A3BAF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r>
      <w:tr w:rsidR="003E2D06" w:rsidRPr="003E2D06" w14:paraId="57FEF7F6" w14:textId="77777777" w:rsidTr="00582EDE">
        <w:tc>
          <w:tcPr>
            <w:tcW w:w="720" w:type="dxa"/>
            <w:tcBorders>
              <w:top w:val="single" w:sz="4" w:space="0" w:color="auto"/>
              <w:left w:val="single" w:sz="4" w:space="0" w:color="auto"/>
              <w:bottom w:val="single" w:sz="4" w:space="0" w:color="auto"/>
              <w:right w:val="single" w:sz="4" w:space="0" w:color="auto"/>
            </w:tcBorders>
          </w:tcPr>
          <w:p w14:paraId="68A7D981"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2</w:t>
            </w:r>
            <w:r w:rsidRPr="003E2D06">
              <w:rPr>
                <w:rFonts w:ascii="GHEA Grapalat" w:eastAsia="Times New Roman" w:hAnsi="GHEA Grapalat" w:cs="Times New Roman"/>
                <w:sz w:val="20"/>
                <w:szCs w:val="20"/>
                <w:lang w:val="hy-AM"/>
              </w:rPr>
              <w:t>4</w:t>
            </w:r>
            <w:r w:rsidRPr="003E2D06">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A5011DE"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CCA299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AB868A"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 xml:space="preserve">ոչ </w:t>
            </w:r>
            <w:r w:rsidRPr="003E2D06">
              <w:rPr>
                <w:rFonts w:ascii="GHEA Grapalat" w:eastAsia="Times New Roman" w:hAnsi="GHEA Grapalat" w:cs="Times New Roman"/>
                <w:sz w:val="20"/>
                <w:szCs w:val="20"/>
              </w:rPr>
              <w:t>պարտադիր</w:t>
            </w:r>
          </w:p>
          <w:p w14:paraId="7955246F"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r w:rsidRPr="003E2D06">
              <w:rPr>
                <w:rFonts w:ascii="GHEA Grapalat" w:eastAsia="Times New Roman" w:hAnsi="GHEA Grapalat" w:cs="Times New Roman"/>
                <w:sz w:val="20"/>
                <w:szCs w:val="20"/>
                <w:lang w:val="hy-AM"/>
              </w:rPr>
              <w:t xml:space="preserve">լրացվում է </w:t>
            </w:r>
            <w:r w:rsidRPr="003E2D06">
              <w:rPr>
                <w:rFonts w:ascii="GHEA Grapalat" w:eastAsia="Times New Roman" w:hAnsi="GHEA Grapalat" w:cs="Times New Roman"/>
                <w:sz w:val="20"/>
                <w:szCs w:val="20"/>
              </w:rPr>
              <w:t xml:space="preserve">վճարման պահանջագիրը </w:t>
            </w:r>
            <w:r w:rsidRPr="003E2D06">
              <w:rPr>
                <w:rFonts w:ascii="GHEA Grapalat" w:eastAsia="Times New Roman" w:hAnsi="GHEA Grapalat" w:cs="Times New Roman"/>
                <w:sz w:val="20"/>
                <w:szCs w:val="20"/>
                <w:lang w:val="hy-AM"/>
              </w:rPr>
              <w:t xml:space="preserve">վերջինիս </w:t>
            </w:r>
            <w:r w:rsidRPr="003E2D06">
              <w:rPr>
                <w:rFonts w:ascii="GHEA Grapalat" w:eastAsia="Times New Roman" w:hAnsi="GHEA Grapalat" w:cs="Times New Roman"/>
                <w:sz w:val="20"/>
                <w:szCs w:val="20"/>
              </w:rPr>
              <w:t>ներկայաց</w:t>
            </w:r>
            <w:r w:rsidRPr="003E2D06">
              <w:rPr>
                <w:rFonts w:ascii="GHEA Grapalat" w:eastAsia="Times New Roman" w:hAnsi="GHEA Grapalat" w:cs="Times New Roman"/>
                <w:sz w:val="20"/>
                <w:szCs w:val="20"/>
                <w:lang w:val="hy-AM"/>
              </w:rPr>
              <w:t>վ</w:t>
            </w:r>
            <w:r w:rsidRPr="003E2D06">
              <w:rPr>
                <w:rFonts w:ascii="GHEA Grapalat" w:eastAsia="Times New Roman" w:hAnsi="GHEA Grapalat" w:cs="Times New Roman"/>
                <w:sz w:val="20"/>
                <w:szCs w:val="20"/>
              </w:rPr>
              <w:t>ելու դեպքում</w:t>
            </w:r>
            <w:r w:rsidRPr="003E2D06">
              <w:rPr>
                <w:rFonts w:ascii="GHEA Grapalat" w:eastAsia="Times New Roman" w:hAnsi="GHEA Grapalat" w:cs="Times New Roman"/>
                <w:sz w:val="20"/>
                <w:szCs w:val="20"/>
                <w:lang w:val="hy-AM"/>
              </w:rPr>
              <w:t xml:space="preserve">,   որտեղ </w:t>
            </w:r>
            <w:r w:rsidRPr="003E2D06" w:rsidDel="00DF049B">
              <w:rPr>
                <w:rFonts w:ascii="GHEA Grapalat" w:eastAsia="Times New Roman" w:hAnsi="GHEA Grapalat" w:cs="Times New Roman"/>
                <w:sz w:val="20"/>
                <w:szCs w:val="20"/>
                <w:lang w:val="hy-AM"/>
              </w:rPr>
              <w:t xml:space="preserve"> </w:t>
            </w:r>
            <w:r w:rsidRPr="003E2D06">
              <w:rPr>
                <w:rFonts w:ascii="GHEA Grapalat" w:eastAsia="Times New Roman" w:hAnsi="GHEA Grapalat" w:cs="Times New Roman"/>
                <w:sz w:val="20"/>
                <w:szCs w:val="20"/>
                <w:lang w:val="hy-AM"/>
              </w:rPr>
              <w:t xml:space="preserve"> սույն տվյալները</w:t>
            </w:r>
            <w:r w:rsidRPr="003E2D06">
              <w:rPr>
                <w:rFonts w:ascii="GHEA Grapalat" w:eastAsia="Times New Roman" w:hAnsi="GHEA Grapalat" w:cs="Times New Roman"/>
                <w:sz w:val="20"/>
                <w:szCs w:val="20"/>
              </w:rPr>
              <w:t xml:space="preserve"> </w:t>
            </w:r>
            <w:r w:rsidRPr="003E2D06">
              <w:rPr>
                <w:rFonts w:ascii="GHEA Grapalat" w:eastAsia="Times New Roman" w:hAnsi="GHEA Grapalat" w:cs="Times New Roman"/>
                <w:sz w:val="20"/>
                <w:szCs w:val="20"/>
                <w:lang w:val="hy-AM"/>
              </w:rPr>
              <w:t xml:space="preserve">դրվում են </w:t>
            </w:r>
            <w:r w:rsidRPr="003E2D06">
              <w:rPr>
                <w:rFonts w:ascii="GHEA Grapalat" w:eastAsia="Times New Roman" w:hAnsi="GHEA Grapalat" w:cs="Times New Roman"/>
                <w:sz w:val="20"/>
                <w:szCs w:val="20"/>
              </w:rPr>
              <w:t>թղթային եղանակով ներկայաց</w:t>
            </w:r>
            <w:r w:rsidRPr="003E2D06">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263C164" w14:textId="77777777" w:rsidR="003E2D06" w:rsidRPr="003E2D06" w:rsidRDefault="003E2D06" w:rsidP="003E2D06">
            <w:pPr>
              <w:spacing w:after="0" w:line="240" w:lineRule="auto"/>
              <w:jc w:val="center"/>
              <w:rPr>
                <w:rFonts w:ascii="GHEA Grapalat" w:eastAsia="Times New Roman" w:hAnsi="GHEA Grapalat" w:cs="Times New Roman"/>
                <w:sz w:val="20"/>
                <w:szCs w:val="20"/>
              </w:rPr>
            </w:pPr>
          </w:p>
        </w:tc>
      </w:tr>
    </w:tbl>
    <w:p w14:paraId="6B7B8204" w14:textId="77777777" w:rsidR="003E2D06" w:rsidRPr="003E2D06" w:rsidRDefault="003E2D06" w:rsidP="003E2D06">
      <w:pPr>
        <w:spacing w:after="0" w:line="360" w:lineRule="auto"/>
        <w:ind w:firstLine="720"/>
        <w:jc w:val="right"/>
        <w:rPr>
          <w:rFonts w:ascii="GHEA Grapalat" w:eastAsia="Times New Roman" w:hAnsi="GHEA Grapalat" w:cs="Sylfaen"/>
          <w:sz w:val="20"/>
          <w:szCs w:val="20"/>
        </w:rPr>
      </w:pPr>
    </w:p>
    <w:p w14:paraId="7C37B1A2" w14:textId="77777777" w:rsidR="003E2D06" w:rsidRPr="003E2D06" w:rsidRDefault="003E2D06" w:rsidP="003E2D06">
      <w:pPr>
        <w:spacing w:after="0" w:line="360" w:lineRule="auto"/>
        <w:ind w:firstLine="720"/>
        <w:jc w:val="right"/>
        <w:rPr>
          <w:rFonts w:ascii="GHEA Grapalat" w:eastAsia="Times New Roman" w:hAnsi="GHEA Grapalat" w:cs="Sylfaen"/>
          <w:sz w:val="20"/>
          <w:szCs w:val="20"/>
        </w:rPr>
      </w:pPr>
    </w:p>
    <w:p w14:paraId="7FA6A07D" w14:textId="77777777" w:rsidR="003E2D06" w:rsidRPr="003E2D06" w:rsidRDefault="003E2D06" w:rsidP="003E2D06">
      <w:pPr>
        <w:spacing w:after="0" w:line="360" w:lineRule="auto"/>
        <w:ind w:firstLine="720"/>
        <w:jc w:val="right"/>
        <w:rPr>
          <w:rFonts w:ascii="GHEA Grapalat" w:eastAsia="Times New Roman" w:hAnsi="GHEA Grapalat" w:cs="Sylfaen"/>
          <w:sz w:val="20"/>
          <w:szCs w:val="20"/>
        </w:rPr>
      </w:pPr>
    </w:p>
    <w:p w14:paraId="3667D95E" w14:textId="77777777" w:rsidR="003E2D06" w:rsidRPr="003E2D06" w:rsidRDefault="003E2D06" w:rsidP="003E2D06">
      <w:pPr>
        <w:spacing w:after="0" w:line="360" w:lineRule="auto"/>
        <w:ind w:firstLine="720"/>
        <w:jc w:val="right"/>
        <w:rPr>
          <w:rFonts w:ascii="GHEA Grapalat" w:eastAsia="Times New Roman" w:hAnsi="GHEA Grapalat" w:cs="Sylfaen"/>
          <w:sz w:val="20"/>
          <w:szCs w:val="20"/>
        </w:rPr>
      </w:pPr>
    </w:p>
    <w:p w14:paraId="04199880" w14:textId="5BDF9F38" w:rsidR="003E2D06" w:rsidRPr="003E2D06" w:rsidRDefault="003E2D06" w:rsidP="00392B25">
      <w:pPr>
        <w:spacing w:after="0" w:line="240" w:lineRule="auto"/>
        <w:ind w:firstLine="567"/>
        <w:jc w:val="right"/>
        <w:rPr>
          <w:rFonts w:ascii="GHEA Grapalat" w:eastAsia="Times New Roman" w:hAnsi="GHEA Grapalat" w:cs="Sylfaen"/>
          <w:b/>
          <w:sz w:val="24"/>
          <w:szCs w:val="24"/>
          <w:lang w:val="hy-AM"/>
        </w:rPr>
      </w:pPr>
      <w:r w:rsidRPr="003E2D06">
        <w:rPr>
          <w:rFonts w:ascii="GHEA Grapalat" w:eastAsia="Times New Roman" w:hAnsi="GHEA Grapalat" w:cs="Times New Roman"/>
          <w:b/>
          <w:sz w:val="20"/>
          <w:szCs w:val="20"/>
          <w:lang w:val="hy-AM"/>
        </w:rPr>
        <w:br w:type="page"/>
      </w:r>
      <w:r w:rsidR="00392B25" w:rsidRPr="003E2D06">
        <w:rPr>
          <w:rFonts w:ascii="GHEA Grapalat" w:eastAsia="Times New Roman" w:hAnsi="GHEA Grapalat" w:cs="Sylfaen"/>
          <w:b/>
          <w:sz w:val="24"/>
          <w:szCs w:val="24"/>
          <w:lang w:val="hy-AM"/>
        </w:rPr>
        <w:lastRenderedPageBreak/>
        <w:t xml:space="preserve"> </w:t>
      </w:r>
    </w:p>
    <w:p w14:paraId="64FC2118" w14:textId="77777777" w:rsidR="003E2D06" w:rsidRPr="003E2D06" w:rsidRDefault="003E2D06" w:rsidP="003E2D06">
      <w:pPr>
        <w:spacing w:after="0" w:line="240" w:lineRule="auto"/>
        <w:ind w:left="-66"/>
        <w:jc w:val="center"/>
        <w:rPr>
          <w:rFonts w:ascii="GHEA Grapalat" w:eastAsia="Times New Roman" w:hAnsi="GHEA Grapalat" w:cs="Sylfaen"/>
          <w:b/>
          <w:sz w:val="24"/>
          <w:szCs w:val="24"/>
          <w:lang w:val="hy-AM"/>
        </w:rPr>
      </w:pPr>
    </w:p>
    <w:p w14:paraId="378E7135" w14:textId="77777777" w:rsidR="003E2D06" w:rsidRPr="003E2D06" w:rsidRDefault="003E2D06" w:rsidP="003E2D06">
      <w:pPr>
        <w:spacing w:after="0" w:line="240" w:lineRule="auto"/>
        <w:ind w:firstLine="567"/>
        <w:jc w:val="right"/>
        <w:rPr>
          <w:rFonts w:ascii="GHEA Grapalat" w:eastAsia="Times New Roman" w:hAnsi="GHEA Grapalat" w:cs="Sylfaen"/>
          <w:b/>
          <w:sz w:val="20"/>
          <w:szCs w:val="20"/>
          <w:lang w:val="hy-AM"/>
        </w:rPr>
      </w:pPr>
      <w:r w:rsidRPr="003E2D06">
        <w:rPr>
          <w:rFonts w:ascii="GHEA Grapalat" w:eastAsia="Times New Roman" w:hAnsi="GHEA Grapalat" w:cs="Sylfaen"/>
          <w:b/>
          <w:sz w:val="20"/>
          <w:szCs w:val="20"/>
          <w:lang w:val="hy-AM"/>
        </w:rPr>
        <w:t>Հավելված 6</w:t>
      </w:r>
    </w:p>
    <w:p w14:paraId="6E99CFC6" w14:textId="77777777" w:rsidR="003E2D06" w:rsidRPr="003E2D06" w:rsidRDefault="003E2D06" w:rsidP="003E2D06">
      <w:pPr>
        <w:spacing w:after="0" w:line="240" w:lineRule="auto"/>
        <w:ind w:firstLine="567"/>
        <w:jc w:val="right"/>
        <w:rPr>
          <w:rFonts w:ascii="GHEA Grapalat" w:eastAsia="Times New Roman" w:hAnsi="GHEA Grapalat" w:cs="Sylfaen"/>
          <w:b/>
          <w:sz w:val="20"/>
          <w:szCs w:val="20"/>
          <w:lang w:val="hy-AM"/>
        </w:rPr>
      </w:pPr>
      <w:r w:rsidRPr="003E2D06">
        <w:rPr>
          <w:rFonts w:ascii="GHEA Grapalat" w:eastAsia="Times New Roman" w:hAnsi="GHEA Grapalat" w:cs="Sylfaen"/>
          <w:b/>
          <w:sz w:val="20"/>
          <w:szCs w:val="20"/>
          <w:lang w:val="hy-AM"/>
        </w:rPr>
        <w:t>«ԳՀԱՊՁԲ-15/15-2021-1-ԴԲԳԳԿ»  ծածկագրով</w:t>
      </w:r>
    </w:p>
    <w:p w14:paraId="1DC4D0C0" w14:textId="77777777" w:rsidR="003E2D06" w:rsidRPr="003E2D06" w:rsidRDefault="003E2D06" w:rsidP="003E2D06">
      <w:pPr>
        <w:spacing w:after="0" w:line="240" w:lineRule="auto"/>
        <w:ind w:firstLine="567"/>
        <w:jc w:val="right"/>
        <w:rPr>
          <w:rFonts w:ascii="GHEA Grapalat" w:eastAsia="Times New Roman" w:hAnsi="GHEA Grapalat" w:cs="Sylfaen"/>
          <w:b/>
          <w:sz w:val="20"/>
          <w:szCs w:val="20"/>
          <w:lang w:val="hy-AM"/>
        </w:rPr>
      </w:pPr>
      <w:r w:rsidRPr="003E2D06">
        <w:rPr>
          <w:rFonts w:ascii="GHEA Grapalat" w:eastAsia="Times New Roman" w:hAnsi="GHEA Grapalat" w:cs="Sylfaen"/>
          <w:b/>
          <w:sz w:val="20"/>
          <w:szCs w:val="20"/>
          <w:lang w:val="hy-AM"/>
        </w:rPr>
        <w:t>Գնանշման հարցման հրավերի</w:t>
      </w:r>
    </w:p>
    <w:p w14:paraId="228905EE" w14:textId="77777777" w:rsidR="003E2D06" w:rsidRPr="003E2D06" w:rsidRDefault="003E2D06" w:rsidP="003E2D06">
      <w:pPr>
        <w:spacing w:after="0" w:line="240" w:lineRule="auto"/>
        <w:jc w:val="right"/>
        <w:rPr>
          <w:rFonts w:ascii="GHEA Grapalat" w:eastAsia="Times New Roman" w:hAnsi="GHEA Grapalat" w:cs="Times New Roman"/>
          <w:i/>
          <w:sz w:val="20"/>
          <w:szCs w:val="24"/>
          <w:lang w:val="hy-AM"/>
        </w:rPr>
      </w:pPr>
    </w:p>
    <w:p w14:paraId="7DB54D6E" w14:textId="77777777" w:rsidR="003E2D06" w:rsidRPr="003E2D06" w:rsidRDefault="003E2D06" w:rsidP="003E2D06">
      <w:pPr>
        <w:tabs>
          <w:tab w:val="left" w:pos="2268"/>
        </w:tabs>
        <w:spacing w:after="0" w:line="240" w:lineRule="auto"/>
        <w:ind w:left="-284" w:firstLine="284"/>
        <w:jc w:val="right"/>
        <w:rPr>
          <w:rFonts w:ascii="GHEA Grapalat" w:eastAsia="Times New Roman" w:hAnsi="GHEA Grapalat" w:cs="Times New Roman"/>
          <w:sz w:val="24"/>
          <w:szCs w:val="24"/>
          <w:lang w:val="hy-AM"/>
        </w:rPr>
      </w:pPr>
    </w:p>
    <w:p w14:paraId="2F686A3A" w14:textId="77777777" w:rsidR="003E2D06" w:rsidRPr="003E2D06" w:rsidRDefault="003E2D06" w:rsidP="003E2D06">
      <w:pPr>
        <w:spacing w:after="0" w:line="240" w:lineRule="auto"/>
        <w:ind w:left="-142" w:firstLine="142"/>
        <w:jc w:val="center"/>
        <w:rPr>
          <w:rFonts w:ascii="GHEA Grapalat" w:eastAsia="Times New Roman" w:hAnsi="GHEA Grapalat" w:cs="Times New Roman"/>
          <w:b/>
          <w:szCs w:val="24"/>
          <w:lang w:val="hy-AM"/>
        </w:rPr>
      </w:pPr>
      <w:r w:rsidRPr="003E2D06">
        <w:rPr>
          <w:rFonts w:ascii="GHEA Grapalat" w:eastAsia="Times New Roman" w:hAnsi="GHEA Grapalat" w:cs="Sylfaen"/>
          <w:b/>
          <w:szCs w:val="24"/>
          <w:lang w:val="hy-AM"/>
        </w:rPr>
        <w:t>ԱՊՐԱՆՔԻ ՄԱՏԱԿԱՐԱՐՄԱՆ</w:t>
      </w:r>
    </w:p>
    <w:p w14:paraId="53BFF0E3" w14:textId="77777777" w:rsidR="003E2D06" w:rsidRPr="003E2D06" w:rsidRDefault="003E2D06" w:rsidP="003E2D06">
      <w:pPr>
        <w:spacing w:after="0" w:line="240" w:lineRule="auto"/>
        <w:ind w:left="-142" w:firstLine="142"/>
        <w:jc w:val="center"/>
        <w:rPr>
          <w:rFonts w:ascii="GHEA Grapalat" w:eastAsia="Times New Roman" w:hAnsi="GHEA Grapalat" w:cs="Times Armenian"/>
          <w:b/>
          <w:sz w:val="24"/>
          <w:szCs w:val="24"/>
          <w:lang w:val="hy-AM"/>
        </w:rPr>
      </w:pPr>
      <w:r w:rsidRPr="003E2D06">
        <w:rPr>
          <w:rFonts w:ascii="GHEA Grapalat" w:eastAsia="Times New Roman" w:hAnsi="GHEA Grapalat" w:cs="Sylfaen"/>
          <w:b/>
          <w:szCs w:val="24"/>
          <w:lang w:val="hy-AM"/>
        </w:rPr>
        <w:t>ՊԱՅՄԱՆԱԳԻՐ</w:t>
      </w:r>
      <w:r w:rsidRPr="003E2D06">
        <w:rPr>
          <w:rFonts w:ascii="GHEA Grapalat" w:eastAsia="Times New Roman" w:hAnsi="GHEA Grapalat" w:cs="Times Armenian"/>
          <w:b/>
          <w:szCs w:val="24"/>
          <w:lang w:val="hy-AM"/>
        </w:rPr>
        <w:t xml:space="preserve">   </w:t>
      </w:r>
    </w:p>
    <w:p w14:paraId="058908B0" w14:textId="77777777" w:rsidR="003E2D06" w:rsidRPr="003E2D06" w:rsidRDefault="003E2D06" w:rsidP="003E2D06">
      <w:pPr>
        <w:spacing w:after="0" w:line="240" w:lineRule="auto"/>
        <w:ind w:left="-142" w:firstLine="142"/>
        <w:jc w:val="center"/>
        <w:rPr>
          <w:rFonts w:ascii="GHEA Grapalat" w:eastAsia="Times New Roman" w:hAnsi="GHEA Grapalat" w:cs="Times New Roman"/>
          <w:b/>
          <w:sz w:val="24"/>
          <w:szCs w:val="24"/>
          <w:u w:val="single"/>
          <w:lang w:val="hy-AM"/>
        </w:rPr>
      </w:pPr>
      <w:r w:rsidRPr="003E2D06">
        <w:rPr>
          <w:rFonts w:ascii="GHEA Grapalat" w:eastAsia="Times New Roman" w:hAnsi="GHEA Grapalat" w:cs="Times New Roman"/>
          <w:b/>
          <w:sz w:val="24"/>
          <w:szCs w:val="24"/>
          <w:lang w:val="hy-AM"/>
        </w:rPr>
        <w:t xml:space="preserve">N </w:t>
      </w:r>
      <w:r w:rsidRPr="003E2D06">
        <w:rPr>
          <w:rFonts w:ascii="GHEA Grapalat" w:eastAsia="Times New Roman" w:hAnsi="GHEA Grapalat" w:cs="Times New Roman"/>
          <w:b/>
          <w:sz w:val="24"/>
          <w:szCs w:val="24"/>
          <w:u w:val="single"/>
          <w:lang w:val="hy-AM"/>
        </w:rPr>
        <w:tab/>
      </w:r>
      <w:r w:rsidRPr="003E2D06">
        <w:rPr>
          <w:rFonts w:ascii="GHEA Grapalat" w:eastAsia="Times New Roman" w:hAnsi="GHEA Grapalat" w:cs="Times New Roman"/>
          <w:b/>
          <w:sz w:val="24"/>
          <w:szCs w:val="24"/>
          <w:u w:val="single"/>
          <w:lang w:val="hy-AM"/>
        </w:rPr>
        <w:tab/>
      </w:r>
      <w:r w:rsidRPr="003E2D06">
        <w:rPr>
          <w:rFonts w:ascii="GHEA Grapalat" w:eastAsia="Times New Roman" w:hAnsi="GHEA Grapalat" w:cs="Times New Roman"/>
          <w:b/>
          <w:sz w:val="24"/>
          <w:szCs w:val="24"/>
          <w:u w:val="single"/>
          <w:lang w:val="hy-AM"/>
        </w:rPr>
        <w:tab/>
      </w:r>
      <w:r w:rsidRPr="003E2D06">
        <w:rPr>
          <w:rFonts w:ascii="GHEA Grapalat" w:eastAsia="Times New Roman" w:hAnsi="GHEA Grapalat" w:cs="Times New Roman"/>
          <w:b/>
          <w:sz w:val="24"/>
          <w:szCs w:val="24"/>
          <w:u w:val="single"/>
          <w:lang w:val="hy-AM"/>
        </w:rPr>
        <w:tab/>
      </w:r>
    </w:p>
    <w:p w14:paraId="751F01B4" w14:textId="77777777" w:rsidR="003E2D06" w:rsidRPr="003E2D06" w:rsidRDefault="003E2D06" w:rsidP="003E2D06">
      <w:pPr>
        <w:spacing w:after="0" w:line="240" w:lineRule="auto"/>
        <w:jc w:val="center"/>
        <w:rPr>
          <w:rFonts w:ascii="GHEA Grapalat" w:eastAsia="Times New Roman" w:hAnsi="GHEA Grapalat" w:cs="Sylfaen"/>
          <w:sz w:val="20"/>
          <w:szCs w:val="24"/>
          <w:lang w:val="hy-AM"/>
        </w:rPr>
      </w:pPr>
    </w:p>
    <w:p w14:paraId="41915851" w14:textId="77777777" w:rsidR="003E2D06" w:rsidRPr="003E2D06" w:rsidRDefault="003E2D06" w:rsidP="003E2D06">
      <w:pPr>
        <w:tabs>
          <w:tab w:val="left" w:pos="720"/>
          <w:tab w:val="left" w:pos="1440"/>
          <w:tab w:val="left" w:pos="8865"/>
        </w:tabs>
        <w:spacing w:after="0" w:line="240" w:lineRule="auto"/>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ab/>
        <w:t xml:space="preserve">         ք. </w:t>
      </w:r>
      <w:r w:rsidRPr="003E2D06">
        <w:rPr>
          <w:rFonts w:ascii="GHEA Grapalat" w:eastAsia="Times New Roman" w:hAnsi="GHEA Grapalat" w:cs="Sylfaen"/>
          <w:sz w:val="20"/>
          <w:szCs w:val="24"/>
          <w:u w:val="single"/>
          <w:lang w:val="hy-AM"/>
        </w:rPr>
        <w:t xml:space="preserve">           </w:t>
      </w:r>
      <w:r w:rsidRPr="003E2D06">
        <w:rPr>
          <w:rFonts w:ascii="GHEA Grapalat" w:eastAsia="Times New Roman" w:hAnsi="GHEA Grapalat" w:cs="Sylfaen"/>
          <w:sz w:val="20"/>
          <w:szCs w:val="24"/>
          <w:lang w:val="hy-AM"/>
        </w:rPr>
        <w:t xml:space="preserve">                                                                                          </w:t>
      </w:r>
      <w:r w:rsidRPr="003E2D06">
        <w:rPr>
          <w:rFonts w:ascii="GHEA Grapalat" w:eastAsia="Times New Roman" w:hAnsi="GHEA Grapalat" w:cs="Times New Roman"/>
          <w:sz w:val="24"/>
          <w:szCs w:val="24"/>
          <w:lang w:val="hy-AM"/>
        </w:rPr>
        <w:t>«</w:t>
      </w:r>
      <w:r w:rsidRPr="003E2D06">
        <w:rPr>
          <w:rFonts w:ascii="GHEA Grapalat" w:eastAsia="Times New Roman" w:hAnsi="GHEA Grapalat" w:cs="Times New Roman"/>
          <w:sz w:val="24"/>
          <w:szCs w:val="24"/>
          <w:u w:val="single"/>
          <w:lang w:val="hy-AM"/>
        </w:rPr>
        <w:t xml:space="preserve">     </w:t>
      </w:r>
      <w:r w:rsidRPr="003E2D06">
        <w:rPr>
          <w:rFonts w:ascii="GHEA Grapalat" w:eastAsia="Times New Roman" w:hAnsi="GHEA Grapalat" w:cs="Times New Roman"/>
          <w:sz w:val="24"/>
          <w:szCs w:val="24"/>
          <w:lang w:val="hy-AM"/>
        </w:rPr>
        <w:t xml:space="preserve">» </w:t>
      </w:r>
      <w:r w:rsidRPr="003E2D06">
        <w:rPr>
          <w:rFonts w:ascii="GHEA Grapalat" w:eastAsia="Times New Roman" w:hAnsi="GHEA Grapalat" w:cs="Times New Roman"/>
          <w:sz w:val="24"/>
          <w:szCs w:val="24"/>
          <w:u w:val="single"/>
          <w:lang w:val="hy-AM"/>
        </w:rPr>
        <w:t xml:space="preserve">          </w:t>
      </w:r>
      <w:r w:rsidRPr="003E2D06">
        <w:rPr>
          <w:rFonts w:ascii="GHEA Grapalat" w:eastAsia="Times New Roman" w:hAnsi="GHEA Grapalat" w:cs="Times New Roman"/>
          <w:sz w:val="24"/>
          <w:szCs w:val="24"/>
          <w:lang w:val="hy-AM"/>
        </w:rPr>
        <w:t xml:space="preserve"> </w:t>
      </w:r>
      <w:r w:rsidRPr="003E2D06">
        <w:rPr>
          <w:rFonts w:ascii="GHEA Grapalat" w:eastAsia="Times New Roman" w:hAnsi="GHEA Grapalat" w:cs="Sylfaen"/>
          <w:sz w:val="20"/>
          <w:szCs w:val="24"/>
          <w:lang w:val="hy-AM"/>
        </w:rPr>
        <w:t>20   թ.</w:t>
      </w:r>
    </w:p>
    <w:p w14:paraId="7FF5F410" w14:textId="77777777" w:rsidR="003E2D06" w:rsidRPr="003E2D06" w:rsidRDefault="003E2D06" w:rsidP="003E2D06">
      <w:pPr>
        <w:tabs>
          <w:tab w:val="left" w:pos="720"/>
          <w:tab w:val="left" w:pos="1440"/>
          <w:tab w:val="left" w:pos="8865"/>
        </w:tabs>
        <w:spacing w:after="0" w:line="240" w:lineRule="auto"/>
        <w:jc w:val="both"/>
        <w:rPr>
          <w:rFonts w:ascii="GHEA Grapalat" w:eastAsia="Times New Roman" w:hAnsi="GHEA Grapalat" w:cs="Sylfaen"/>
          <w:sz w:val="20"/>
          <w:szCs w:val="24"/>
          <w:lang w:val="hy-AM"/>
        </w:rPr>
      </w:pPr>
    </w:p>
    <w:p w14:paraId="19A10572"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4"/>
          <w:szCs w:val="24"/>
          <w:u w:val="single"/>
          <w:lang w:val="hy-AM"/>
        </w:rPr>
        <w:t xml:space="preserve">______                         </w:t>
      </w:r>
      <w:r w:rsidRPr="003E2D06">
        <w:rPr>
          <w:rFonts w:ascii="GHEA Grapalat" w:eastAsia="Times New Roman" w:hAnsi="GHEA Grapalat" w:cs="Times New Roman"/>
          <w:sz w:val="20"/>
          <w:szCs w:val="24"/>
          <w:lang w:val="hy-AM"/>
        </w:rPr>
        <w:t>-ը ի դեմս _____</w:t>
      </w:r>
      <w:r w:rsidRPr="003E2D06">
        <w:rPr>
          <w:rFonts w:ascii="GHEA Grapalat" w:eastAsia="Times New Roman" w:hAnsi="GHEA Grapalat" w:cs="Times New Roman"/>
          <w:sz w:val="20"/>
          <w:szCs w:val="24"/>
          <w:u w:val="single"/>
          <w:lang w:val="hy-AM"/>
        </w:rPr>
        <w:t xml:space="preserve">                     </w:t>
      </w:r>
      <w:r w:rsidRPr="003E2D06">
        <w:rPr>
          <w:rFonts w:ascii="GHEA Grapalat" w:eastAsia="Times New Roman" w:hAnsi="GHEA Grapalat" w:cs="Times New Roman"/>
          <w:sz w:val="20"/>
          <w:szCs w:val="24"/>
          <w:lang w:val="hy-AM"/>
        </w:rPr>
        <w:t>-ի, որը գործում է</w:t>
      </w:r>
      <w:r w:rsidRPr="003E2D06">
        <w:rPr>
          <w:rFonts w:ascii="GHEA Grapalat" w:eastAsia="Times New Roman" w:hAnsi="GHEA Grapalat" w:cs="Times New Roman"/>
          <w:sz w:val="20"/>
          <w:szCs w:val="24"/>
          <w:u w:val="single"/>
          <w:lang w:val="hy-AM"/>
        </w:rPr>
        <w:t xml:space="preserve">                                    </w:t>
      </w:r>
      <w:r w:rsidRPr="003E2D06">
        <w:rPr>
          <w:rFonts w:ascii="GHEA Grapalat" w:eastAsia="Times New Roman" w:hAnsi="GHEA Grapalat" w:cs="Times New Roman"/>
          <w:sz w:val="20"/>
          <w:szCs w:val="24"/>
          <w:lang w:val="hy-AM"/>
        </w:rPr>
        <w:t xml:space="preserve">-ի կանոնադրության հիման վրա, այսուհետ </w:t>
      </w:r>
      <w:r w:rsidRPr="003E2D06">
        <w:rPr>
          <w:rFonts w:ascii="GHEA Grapalat" w:eastAsia="Times New Roman" w:hAnsi="GHEA Grapalat" w:cs="Times New Roman"/>
          <w:sz w:val="24"/>
          <w:szCs w:val="24"/>
          <w:lang w:val="hy-AM"/>
        </w:rPr>
        <w:t>«</w:t>
      </w:r>
      <w:r w:rsidRPr="003E2D06">
        <w:rPr>
          <w:rFonts w:ascii="GHEA Grapalat" w:eastAsia="Times New Roman" w:hAnsi="GHEA Grapalat" w:cs="Times New Roman"/>
          <w:sz w:val="20"/>
          <w:szCs w:val="24"/>
          <w:lang w:val="hy-AM"/>
        </w:rPr>
        <w:t>Գնորդ</w:t>
      </w:r>
      <w:r w:rsidRPr="003E2D06">
        <w:rPr>
          <w:rFonts w:ascii="GHEA Grapalat" w:eastAsia="Times New Roman" w:hAnsi="GHEA Grapalat" w:cs="Times New Roman"/>
          <w:sz w:val="24"/>
          <w:szCs w:val="24"/>
          <w:lang w:val="hy-AM"/>
        </w:rPr>
        <w:t>»</w:t>
      </w:r>
      <w:r w:rsidRPr="003E2D06">
        <w:rPr>
          <w:rFonts w:ascii="GHEA Grapalat" w:eastAsia="Times New Roman" w:hAnsi="GHEA Grapalat" w:cs="Times New Roman"/>
          <w:sz w:val="20"/>
          <w:szCs w:val="24"/>
          <w:lang w:val="hy-AM"/>
        </w:rPr>
        <w:t xml:space="preserve">, մի կողմից,  և __________________-ը, ի դեմս տնօրեն _____________________-ի, որը գործում է </w:t>
      </w:r>
      <w:r w:rsidRPr="003E2D06">
        <w:rPr>
          <w:rFonts w:ascii="GHEA Grapalat" w:eastAsia="Times New Roman" w:hAnsi="GHEA Grapalat" w:cs="Times New Roman"/>
          <w:sz w:val="20"/>
          <w:szCs w:val="24"/>
          <w:u w:val="single"/>
          <w:lang w:val="hy-AM"/>
        </w:rPr>
        <w:t xml:space="preserve">                       </w:t>
      </w:r>
      <w:r w:rsidRPr="003E2D06">
        <w:rPr>
          <w:rFonts w:ascii="GHEA Grapalat" w:eastAsia="Times New Roman" w:hAnsi="GHEA Grapalat" w:cs="Times New Roman"/>
          <w:sz w:val="20"/>
          <w:szCs w:val="24"/>
          <w:lang w:val="hy-AM"/>
        </w:rPr>
        <w:t xml:space="preserve">-ի կանոնադրության հիման վրա, այսուհետ </w:t>
      </w:r>
      <w:r w:rsidRPr="003E2D06">
        <w:rPr>
          <w:rFonts w:ascii="GHEA Grapalat" w:eastAsia="Times New Roman" w:hAnsi="GHEA Grapalat" w:cs="Times New Roman"/>
          <w:sz w:val="24"/>
          <w:szCs w:val="24"/>
          <w:lang w:val="hy-AM"/>
        </w:rPr>
        <w:t>«</w:t>
      </w:r>
      <w:r w:rsidRPr="003E2D06">
        <w:rPr>
          <w:rFonts w:ascii="GHEA Grapalat" w:eastAsia="Times New Roman" w:hAnsi="GHEA Grapalat" w:cs="Times New Roman"/>
          <w:sz w:val="20"/>
          <w:szCs w:val="24"/>
          <w:lang w:val="hy-AM"/>
        </w:rPr>
        <w:t>Վաճառող</w:t>
      </w:r>
      <w:r w:rsidRPr="003E2D06">
        <w:rPr>
          <w:rFonts w:ascii="GHEA Grapalat" w:eastAsia="Times New Roman" w:hAnsi="GHEA Grapalat" w:cs="Times New Roman"/>
          <w:sz w:val="24"/>
          <w:szCs w:val="24"/>
          <w:lang w:val="hy-AM"/>
        </w:rPr>
        <w:t>»</w:t>
      </w:r>
      <w:r w:rsidRPr="003E2D06">
        <w:rPr>
          <w:rFonts w:ascii="GHEA Grapalat" w:eastAsia="Times New Roman" w:hAnsi="GHEA Grapalat" w:cs="Times New Roman"/>
          <w:sz w:val="20"/>
          <w:szCs w:val="24"/>
          <w:lang w:val="hy-AM"/>
        </w:rPr>
        <w:t xml:space="preserve"> մյուս կողմից, կնքեցին սույն պայմանագիրը հետևյալի մասին։</w:t>
      </w:r>
    </w:p>
    <w:p w14:paraId="515AB52A" w14:textId="77777777" w:rsidR="003E2D06" w:rsidRPr="003E2D06" w:rsidRDefault="003E2D06" w:rsidP="003E2D06">
      <w:pPr>
        <w:spacing w:after="0" w:line="240" w:lineRule="auto"/>
        <w:ind w:firstLine="709"/>
        <w:jc w:val="both"/>
        <w:rPr>
          <w:rFonts w:ascii="GHEA Grapalat" w:eastAsia="Times New Roman" w:hAnsi="GHEA Grapalat" w:cs="Times New Roman"/>
          <w:b/>
          <w:sz w:val="20"/>
          <w:szCs w:val="24"/>
          <w:lang w:val="hy-AM"/>
        </w:rPr>
      </w:pPr>
    </w:p>
    <w:p w14:paraId="1FE4E26D" w14:textId="77777777" w:rsidR="003E2D06" w:rsidRPr="003E2D06" w:rsidRDefault="003E2D06" w:rsidP="003E2D06">
      <w:pPr>
        <w:spacing w:after="0" w:line="240" w:lineRule="auto"/>
        <w:ind w:firstLine="709"/>
        <w:jc w:val="center"/>
        <w:rPr>
          <w:rFonts w:ascii="GHEA Grapalat" w:eastAsia="Times New Roman" w:hAnsi="GHEA Grapalat" w:cs="Times Armenian"/>
          <w:b/>
          <w:sz w:val="20"/>
          <w:szCs w:val="24"/>
          <w:lang w:val="hy-AM"/>
        </w:rPr>
      </w:pPr>
      <w:r w:rsidRPr="003E2D06">
        <w:rPr>
          <w:rFonts w:ascii="GHEA Grapalat" w:eastAsia="Times New Roman" w:hAnsi="GHEA Grapalat" w:cs="Times New Roman"/>
          <w:b/>
          <w:sz w:val="20"/>
          <w:szCs w:val="24"/>
          <w:lang w:val="hy-AM"/>
        </w:rPr>
        <w:t xml:space="preserve">1. </w:t>
      </w:r>
      <w:r w:rsidRPr="003E2D06">
        <w:rPr>
          <w:rFonts w:ascii="GHEA Grapalat" w:eastAsia="Times New Roman" w:hAnsi="GHEA Grapalat" w:cs="Sylfaen"/>
          <w:b/>
          <w:sz w:val="20"/>
          <w:szCs w:val="24"/>
          <w:lang w:val="hy-AM"/>
        </w:rPr>
        <w:t>ՊԱՅՄԱՆԱԳՐԻ</w:t>
      </w:r>
      <w:r w:rsidRPr="003E2D06">
        <w:rPr>
          <w:rFonts w:ascii="GHEA Grapalat" w:eastAsia="Times New Roman" w:hAnsi="GHEA Grapalat" w:cs="Times Armenian"/>
          <w:b/>
          <w:sz w:val="20"/>
          <w:szCs w:val="24"/>
          <w:lang w:val="hy-AM"/>
        </w:rPr>
        <w:t xml:space="preserve"> </w:t>
      </w:r>
      <w:r w:rsidRPr="003E2D06">
        <w:rPr>
          <w:rFonts w:ascii="GHEA Grapalat" w:eastAsia="Times New Roman" w:hAnsi="GHEA Grapalat" w:cs="Sylfaen"/>
          <w:b/>
          <w:sz w:val="20"/>
          <w:szCs w:val="24"/>
          <w:lang w:val="hy-AM"/>
        </w:rPr>
        <w:t>ԱՌԱՐԿԱՆ</w:t>
      </w:r>
    </w:p>
    <w:p w14:paraId="2ACF4518" w14:textId="77777777" w:rsidR="003E2D06" w:rsidRPr="003E2D06" w:rsidRDefault="003E2D06" w:rsidP="003E2D06">
      <w:pPr>
        <w:spacing w:after="0" w:line="240" w:lineRule="auto"/>
        <w:ind w:firstLine="709"/>
        <w:jc w:val="center"/>
        <w:rPr>
          <w:rFonts w:ascii="GHEA Grapalat" w:eastAsia="Times New Roman" w:hAnsi="GHEA Grapalat" w:cs="Times Armenian"/>
          <w:b/>
          <w:sz w:val="20"/>
          <w:szCs w:val="24"/>
          <w:lang w:val="hy-AM"/>
        </w:rPr>
      </w:pPr>
    </w:p>
    <w:p w14:paraId="6C9A66DC" w14:textId="77777777" w:rsidR="003E2D06" w:rsidRPr="003E2D06" w:rsidRDefault="003E2D06" w:rsidP="003E2D06">
      <w:pPr>
        <w:spacing w:after="0" w:line="240" w:lineRule="auto"/>
        <w:ind w:firstLine="709"/>
        <w:jc w:val="both"/>
        <w:rPr>
          <w:rFonts w:ascii="GHEA Grapalat" w:eastAsia="Times New Roman" w:hAnsi="GHEA Grapalat" w:cs="Times Armenian"/>
          <w:sz w:val="20"/>
          <w:szCs w:val="24"/>
          <w:lang w:val="hy-AM"/>
        </w:rPr>
      </w:pPr>
      <w:r w:rsidRPr="003E2D06">
        <w:rPr>
          <w:rFonts w:ascii="GHEA Grapalat" w:eastAsia="Times New Roman" w:hAnsi="GHEA Grapalat" w:cs="Times New Roman"/>
          <w:sz w:val="20"/>
          <w:szCs w:val="24"/>
          <w:lang w:val="hy-AM"/>
        </w:rPr>
        <w:t xml:space="preserve">1.1. </w:t>
      </w:r>
      <w:r w:rsidRPr="003E2D06">
        <w:rPr>
          <w:rFonts w:ascii="GHEA Grapalat" w:eastAsia="Times New Roman" w:hAnsi="GHEA Grapalat" w:cs="Sylfaen"/>
          <w:sz w:val="20"/>
          <w:szCs w:val="24"/>
          <w:lang w:val="hy-AM"/>
        </w:rPr>
        <w:t>Վաճառողը</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պարտավորվում</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սույն</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պայմանա</w:t>
      </w:r>
      <w:r w:rsidRPr="003E2D06">
        <w:rPr>
          <w:rFonts w:ascii="GHEA Grapalat" w:eastAsia="Times New Roman" w:hAnsi="GHEA Grapalat" w:cs="Times Armenian"/>
          <w:sz w:val="20"/>
          <w:szCs w:val="24"/>
          <w:lang w:val="hy-AM"/>
        </w:rPr>
        <w:t>գ</w:t>
      </w:r>
      <w:r w:rsidRPr="003E2D06">
        <w:rPr>
          <w:rFonts w:ascii="GHEA Grapalat" w:eastAsia="Times New Roman" w:hAnsi="GHEA Grapalat" w:cs="Sylfaen"/>
          <w:sz w:val="20"/>
          <w:szCs w:val="24"/>
          <w:lang w:val="hy-AM"/>
        </w:rPr>
        <w:t>րով (այսուհետ</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պայմանա</w:t>
      </w:r>
      <w:r w:rsidRPr="003E2D06">
        <w:rPr>
          <w:rFonts w:ascii="GHEA Grapalat" w:eastAsia="Times New Roman" w:hAnsi="GHEA Grapalat" w:cs="Times Armenian"/>
          <w:sz w:val="20"/>
          <w:szCs w:val="24"/>
          <w:lang w:val="hy-AM"/>
        </w:rPr>
        <w:t>գ</w:t>
      </w:r>
      <w:r w:rsidRPr="003E2D06">
        <w:rPr>
          <w:rFonts w:ascii="GHEA Grapalat" w:eastAsia="Times New Roman" w:hAnsi="GHEA Grapalat" w:cs="Sylfaen"/>
          <w:sz w:val="20"/>
          <w:szCs w:val="24"/>
          <w:lang w:val="hy-AM"/>
        </w:rPr>
        <w:t>իր) սահմանված</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կար</w:t>
      </w:r>
      <w:r w:rsidRPr="003E2D06">
        <w:rPr>
          <w:rFonts w:ascii="GHEA Grapalat" w:eastAsia="Times New Roman" w:hAnsi="GHEA Grapalat" w:cs="Times Armenian"/>
          <w:sz w:val="20"/>
          <w:szCs w:val="24"/>
          <w:lang w:val="hy-AM"/>
        </w:rPr>
        <w:t>գ</w:t>
      </w:r>
      <w:r w:rsidRPr="003E2D06">
        <w:rPr>
          <w:rFonts w:ascii="GHEA Grapalat" w:eastAsia="Times New Roman" w:hAnsi="GHEA Grapalat" w:cs="Sylfaen"/>
          <w:sz w:val="20"/>
          <w:szCs w:val="24"/>
          <w:lang w:val="hy-AM"/>
        </w:rPr>
        <w:t>ով</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ծավալներով,</w:t>
      </w:r>
      <w:r w:rsidRPr="003E2D06">
        <w:rPr>
          <w:rFonts w:ascii="GHEA Grapalat" w:eastAsia="Times New Roman" w:hAnsi="GHEA Grapalat" w:cs="Times Armenian"/>
          <w:sz w:val="20"/>
          <w:szCs w:val="24"/>
          <w:lang w:val="hy-AM"/>
        </w:rPr>
        <w:t xml:space="preserve"> ժամկետներում և հասցեով </w:t>
      </w:r>
      <w:r w:rsidRPr="003E2D06">
        <w:rPr>
          <w:rFonts w:ascii="GHEA Grapalat" w:eastAsia="Times New Roman" w:hAnsi="GHEA Grapalat" w:cs="Sylfaen"/>
          <w:sz w:val="20"/>
          <w:szCs w:val="24"/>
          <w:lang w:val="hy-AM"/>
        </w:rPr>
        <w:t>Գնորդին</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մատակարարել</w:t>
      </w:r>
      <w:r w:rsidRPr="003E2D06">
        <w:rPr>
          <w:rFonts w:ascii="GHEA Grapalat" w:eastAsia="Times New Roman" w:hAnsi="GHEA Grapalat" w:cs="Times Armenian"/>
          <w:sz w:val="20"/>
          <w:szCs w:val="24"/>
          <w:lang w:val="hy-AM"/>
        </w:rPr>
        <w:t xml:space="preserve"> պ</w:t>
      </w:r>
      <w:r w:rsidRPr="003E2D06">
        <w:rPr>
          <w:rFonts w:ascii="GHEA Grapalat" w:eastAsia="Times New Roman" w:hAnsi="GHEA Grapalat" w:cs="Sylfaen"/>
          <w:sz w:val="20"/>
          <w:szCs w:val="24"/>
          <w:lang w:val="hy-AM"/>
        </w:rPr>
        <w:t>այմանա</w:t>
      </w:r>
      <w:r w:rsidRPr="003E2D06">
        <w:rPr>
          <w:rFonts w:ascii="GHEA Grapalat" w:eastAsia="Times New Roman" w:hAnsi="GHEA Grapalat" w:cs="Times New Roman"/>
          <w:sz w:val="20"/>
          <w:szCs w:val="24"/>
          <w:lang w:val="hy-AM"/>
        </w:rPr>
        <w:t>գ</w:t>
      </w:r>
      <w:r w:rsidRPr="003E2D06">
        <w:rPr>
          <w:rFonts w:ascii="GHEA Grapalat" w:eastAsia="Times New Roman" w:hAnsi="GHEA Grapalat" w:cs="Sylfaen"/>
          <w:sz w:val="20"/>
          <w:szCs w:val="24"/>
          <w:lang w:val="hy-AM"/>
        </w:rPr>
        <w:t>րի</w:t>
      </w:r>
      <w:r w:rsidRPr="003E2D06">
        <w:rPr>
          <w:rFonts w:ascii="GHEA Grapalat" w:eastAsia="Times New Roman" w:hAnsi="GHEA Grapalat" w:cs="Times Armenian"/>
          <w:sz w:val="20"/>
          <w:szCs w:val="24"/>
          <w:lang w:val="hy-AM"/>
        </w:rPr>
        <w:t xml:space="preserve"> N 1 </w:t>
      </w:r>
      <w:r w:rsidRPr="003E2D06">
        <w:rPr>
          <w:rFonts w:ascii="GHEA Grapalat" w:eastAsia="Times New Roman" w:hAnsi="GHEA Grapalat" w:cs="Sylfaen"/>
          <w:sz w:val="20"/>
          <w:szCs w:val="24"/>
          <w:lang w:val="hy-AM"/>
        </w:rPr>
        <w:t>հավելվածով`</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Տեխնիկական</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բնութա</w:t>
      </w:r>
      <w:r w:rsidRPr="003E2D06">
        <w:rPr>
          <w:rFonts w:ascii="GHEA Grapalat" w:eastAsia="Times New Roman" w:hAnsi="GHEA Grapalat" w:cs="Times Armenian"/>
          <w:sz w:val="20"/>
          <w:szCs w:val="24"/>
          <w:lang w:val="hy-AM"/>
        </w:rPr>
        <w:t>գի</w:t>
      </w:r>
      <w:r w:rsidRPr="003E2D06">
        <w:rPr>
          <w:rFonts w:ascii="GHEA Grapalat" w:eastAsia="Times New Roman" w:hAnsi="GHEA Grapalat" w:cs="Sylfaen"/>
          <w:sz w:val="20"/>
          <w:szCs w:val="24"/>
          <w:lang w:val="hy-AM"/>
        </w:rPr>
        <w:t>ր-գնման-ժամանակացուցով նախատեսված</w:t>
      </w:r>
      <w:r w:rsidRPr="003E2D06">
        <w:rPr>
          <w:rFonts w:ascii="GHEA Grapalat" w:eastAsia="Times New Roman" w:hAnsi="GHEA Grapalat" w:cs="Times Armenian"/>
          <w:sz w:val="20"/>
          <w:szCs w:val="24"/>
          <w:lang w:val="hy-AM"/>
        </w:rPr>
        <w:t xml:space="preserve"> ապրանքը (այսուհետ` ապրանք), </w:t>
      </w:r>
      <w:r w:rsidRPr="003E2D06">
        <w:rPr>
          <w:rFonts w:ascii="GHEA Grapalat" w:eastAsia="Times New Roman" w:hAnsi="GHEA Grapalat" w:cs="Sylfaen"/>
          <w:sz w:val="20"/>
          <w:szCs w:val="24"/>
          <w:lang w:val="hy-AM"/>
        </w:rPr>
        <w:t>իսկ</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Գնորդը</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պարտավորվում</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ընդունել</w:t>
      </w:r>
      <w:r w:rsidRPr="003E2D06">
        <w:rPr>
          <w:rFonts w:ascii="GHEA Grapalat" w:eastAsia="Times New Roman" w:hAnsi="GHEA Grapalat" w:cs="Times Armenian"/>
          <w:sz w:val="20"/>
          <w:szCs w:val="24"/>
          <w:lang w:val="hy-AM"/>
        </w:rPr>
        <w:t xml:space="preserve"> ա</w:t>
      </w:r>
      <w:r w:rsidRPr="003E2D06">
        <w:rPr>
          <w:rFonts w:ascii="GHEA Grapalat" w:eastAsia="Times New Roman" w:hAnsi="GHEA Grapalat" w:cs="Sylfaen"/>
          <w:sz w:val="20"/>
          <w:szCs w:val="24"/>
          <w:lang w:val="hy-AM"/>
        </w:rPr>
        <w:t>պրանքը</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և</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վճարել</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դրա</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համար</w:t>
      </w:r>
      <w:r w:rsidRPr="003E2D06">
        <w:rPr>
          <w:rFonts w:ascii="GHEA Grapalat" w:eastAsia="Times New Roman" w:hAnsi="GHEA Grapalat" w:cs="Times Armenian"/>
          <w:sz w:val="20"/>
          <w:szCs w:val="24"/>
          <w:lang w:val="hy-AM"/>
        </w:rPr>
        <w:t xml:space="preserve">։ </w:t>
      </w:r>
    </w:p>
    <w:p w14:paraId="7A68E826" w14:textId="77777777" w:rsidR="003E2D06" w:rsidRPr="003E2D06" w:rsidRDefault="003E2D06" w:rsidP="003E2D06">
      <w:pPr>
        <w:spacing w:after="0" w:line="240" w:lineRule="auto"/>
        <w:ind w:firstLine="709"/>
        <w:jc w:val="both"/>
        <w:rPr>
          <w:rFonts w:ascii="GHEA Grapalat" w:eastAsia="Times New Roman" w:hAnsi="GHEA Grapalat" w:cs="Times Armenian"/>
          <w:sz w:val="20"/>
          <w:szCs w:val="24"/>
          <w:lang w:val="hy-AM"/>
        </w:rPr>
      </w:pPr>
    </w:p>
    <w:p w14:paraId="259EFF1B" w14:textId="77777777" w:rsidR="003E2D06" w:rsidRPr="003E2D06" w:rsidRDefault="003E2D06" w:rsidP="003E2D06">
      <w:pPr>
        <w:spacing w:after="0" w:line="240" w:lineRule="auto"/>
        <w:ind w:firstLine="709"/>
        <w:jc w:val="both"/>
        <w:rPr>
          <w:rFonts w:ascii="GHEA Grapalat" w:eastAsia="Times New Roman" w:hAnsi="GHEA Grapalat" w:cs="Times New Roman"/>
          <w:b/>
          <w:sz w:val="20"/>
          <w:szCs w:val="24"/>
          <w:lang w:val="hy-AM"/>
        </w:rPr>
      </w:pP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b/>
          <w:sz w:val="20"/>
          <w:szCs w:val="24"/>
          <w:lang w:val="hy-AM"/>
        </w:rPr>
        <w:t>2. ԿՈՂՄԵՐԻ ԻՐԱՎՈՒՆՔՆԵՐԸ ԵՎ ՊԱՐՏԱԿԱՆՈՒԹՅՈՒՆՆԵՐԸ</w:t>
      </w:r>
    </w:p>
    <w:p w14:paraId="5FAD67AD"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p>
    <w:p w14:paraId="1A6F52E2" w14:textId="77777777" w:rsidR="003E2D06" w:rsidRPr="003E2D06" w:rsidRDefault="003E2D06" w:rsidP="003E2D06">
      <w:pPr>
        <w:spacing w:after="0" w:line="240" w:lineRule="auto"/>
        <w:ind w:firstLine="709"/>
        <w:jc w:val="both"/>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hy-AM"/>
        </w:rPr>
        <w:t>2.1 Գնորդն իրավունք ունի`</w:t>
      </w:r>
    </w:p>
    <w:p w14:paraId="3BCB6552"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3E2D06">
        <w:rPr>
          <w:rFonts w:ascii="GHEA Grapalat" w:eastAsia="Times New Roman" w:hAnsi="GHEA Grapalat" w:cs="Times New Roman"/>
          <w:sz w:val="20"/>
          <w:szCs w:val="24"/>
          <w:u w:val="single"/>
          <w:lang w:val="hy-AM"/>
        </w:rPr>
        <w:t>10</w:t>
      </w:r>
      <w:r w:rsidRPr="003E2D06">
        <w:rPr>
          <w:rFonts w:ascii="GHEA Grapalat" w:eastAsia="Times New Roman" w:hAnsi="GHEA Grapalat" w:cs="Times New Roman"/>
          <w:sz w:val="20"/>
          <w:szCs w:val="24"/>
          <w:lang w:val="hy-AM"/>
        </w:rPr>
        <w:t xml:space="preserve"> օրից ավելի:</w:t>
      </w:r>
    </w:p>
    <w:p w14:paraId="04FABDA1"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2.1.2 Եթե հանձնվել է անպատշաճ որակի` պայմանագրով նախատեսված տեխնիկական բնութագրին չհամապատասխանող ապրանք` </w:t>
      </w:r>
    </w:p>
    <w:p w14:paraId="22497DDE"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ա) պահանջել հատուցելու ապրանքի անպատշաճ որակի լինելու պատճառով իր կատարած ծախսերը.</w:t>
      </w:r>
    </w:p>
    <w:p w14:paraId="786E5FD9"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D5FFC7F"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գ) հրաժարվել պայմանագիրը կատարելուց և պահանջել վերադարձնելու ապրանքի համար վճարված գումարը:</w:t>
      </w:r>
    </w:p>
    <w:p w14:paraId="266666EF"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2.1.3 Եթե հանձնվել է պայմանագրով որոշվածից պակաս քանակի ապրանք, ապա` </w:t>
      </w:r>
    </w:p>
    <w:p w14:paraId="4187ADA6"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ա)  պահանջել լրացնելու ապրանքի պակաս հանձնված քանակը,</w:t>
      </w:r>
    </w:p>
    <w:p w14:paraId="0D1D9672"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3213E6C"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2.1.4 Եթե հանձնվել է տեսակի պայմանի խախտմամբ ապրանք,  իր ընտրությամբ`</w:t>
      </w:r>
    </w:p>
    <w:p w14:paraId="6D64991D"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ա) ընդունել տեսակի վերաբերյալ պայմանին համապատասխանող ապրանքը և հրաժարվել մնացած ապրանքներից.</w:t>
      </w:r>
    </w:p>
    <w:p w14:paraId="4752CC3F"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բ) հրաժարվել հանձնված բոլոր ապրանքներից և պահանջել վճարելու պայմանագրի 6.2 կետով նախատեսված տույժը. </w:t>
      </w:r>
    </w:p>
    <w:p w14:paraId="4E725724"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385DA25"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10E7DA8"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3E2D06">
        <w:rPr>
          <w:rFonts w:ascii="GHEA Grapalat" w:eastAsia="Times New Roman" w:hAnsi="GHEA Grapalat" w:cs="Times New Roman"/>
          <w:sz w:val="20"/>
          <w:szCs w:val="24"/>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3F7630E" w14:textId="77777777" w:rsidR="003E2D06" w:rsidRPr="003E2D06" w:rsidRDefault="003E2D06" w:rsidP="003E2D06">
      <w:pPr>
        <w:tabs>
          <w:tab w:val="left" w:pos="720"/>
        </w:tabs>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2.1.7 Միակողմանի լուծել պայմանագիրը (լրիվ կամ մասնակի), եթե Վաճառողն էականորեն խախտել է պայմանագիրը.</w:t>
      </w:r>
    </w:p>
    <w:p w14:paraId="74A005CC" w14:textId="77777777" w:rsidR="003E2D06" w:rsidRPr="003E2D06" w:rsidRDefault="003E2D06" w:rsidP="003E2D06">
      <w:pPr>
        <w:tabs>
          <w:tab w:val="left" w:pos="720"/>
        </w:tabs>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ab/>
        <w:t>2.1.7.1 Վաճառողի կողմից պայմանագիրը խախտելն էական է համարվում, եթե`</w:t>
      </w:r>
    </w:p>
    <w:p w14:paraId="3A0B4ABC" w14:textId="77777777" w:rsidR="003E2D06" w:rsidRPr="003E2D06" w:rsidRDefault="003E2D06" w:rsidP="003E2D06">
      <w:pPr>
        <w:tabs>
          <w:tab w:val="left" w:pos="720"/>
        </w:tabs>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ab/>
        <w:t>ա) մատակարարվել է անպատշաճ որակի ապրանք որը չի կարող փոխարինվել Գնորդի համար ընդունելի ժամկետում.</w:t>
      </w:r>
    </w:p>
    <w:p w14:paraId="5E3EF03A" w14:textId="77777777" w:rsidR="003E2D06" w:rsidRPr="003E2D06" w:rsidRDefault="003E2D06" w:rsidP="003E2D06">
      <w:pPr>
        <w:tabs>
          <w:tab w:val="left" w:pos="720"/>
        </w:tabs>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ab/>
        <w:t xml:space="preserve">բ) ապրանքի մատակարարման ժամկետները խախտվել են </w:t>
      </w:r>
      <w:r w:rsidRPr="003E2D06">
        <w:rPr>
          <w:rFonts w:ascii="GHEA Grapalat" w:eastAsia="Times New Roman" w:hAnsi="GHEA Grapalat" w:cs="Times New Roman"/>
          <w:sz w:val="20"/>
          <w:szCs w:val="24"/>
          <w:u w:val="single"/>
          <w:lang w:val="hy-AM"/>
        </w:rPr>
        <w:t>10</w:t>
      </w:r>
      <w:r w:rsidRPr="003E2D06">
        <w:rPr>
          <w:rFonts w:ascii="GHEA Grapalat" w:eastAsia="Times New Roman" w:hAnsi="GHEA Grapalat" w:cs="Times New Roman"/>
          <w:sz w:val="20"/>
          <w:szCs w:val="24"/>
          <w:lang w:val="hy-AM"/>
        </w:rPr>
        <w:t xml:space="preserve"> օրից ավելի,</w:t>
      </w:r>
    </w:p>
    <w:p w14:paraId="2F92CA6C" w14:textId="77777777" w:rsidR="003E2D06" w:rsidRPr="003E2D06" w:rsidRDefault="003E2D06" w:rsidP="003E2D06">
      <w:pPr>
        <w:tabs>
          <w:tab w:val="left" w:pos="720"/>
        </w:tabs>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2.1.8 Զննել ապրանքը և հայտնաբերված թերությունների մասին անհապաղ տեղեկացնել Վաճառողին։</w:t>
      </w:r>
    </w:p>
    <w:p w14:paraId="2D6C538C" w14:textId="77777777" w:rsidR="003E2D06" w:rsidRPr="003E2D06" w:rsidRDefault="003E2D06" w:rsidP="003E2D06">
      <w:pPr>
        <w:tabs>
          <w:tab w:val="left" w:pos="720"/>
        </w:tabs>
        <w:spacing w:after="0" w:line="240" w:lineRule="auto"/>
        <w:ind w:firstLine="709"/>
        <w:jc w:val="both"/>
        <w:rPr>
          <w:rFonts w:ascii="GHEA Grapalat" w:eastAsia="Times New Roman" w:hAnsi="GHEA Grapalat" w:cs="Times New Roman"/>
          <w:sz w:val="12"/>
          <w:szCs w:val="12"/>
          <w:lang w:val="hy-AM"/>
        </w:rPr>
      </w:pPr>
    </w:p>
    <w:p w14:paraId="2FCDF22F" w14:textId="77777777" w:rsidR="003E2D06" w:rsidRPr="003E2D06" w:rsidRDefault="003E2D06" w:rsidP="003E2D06">
      <w:pPr>
        <w:spacing w:after="0" w:line="240" w:lineRule="auto"/>
        <w:ind w:firstLine="709"/>
        <w:jc w:val="both"/>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hy-AM"/>
        </w:rPr>
        <w:t>2.2 Գնորդը պարտավոր է`</w:t>
      </w:r>
    </w:p>
    <w:p w14:paraId="0AD0C421"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2.2.1 Կատարել պայմանագրին համապատասխան մատակարարված ապրանքի ընդունումն ապահովող բոլոր անհրաժեշտ գործողությունները:</w:t>
      </w:r>
    </w:p>
    <w:p w14:paraId="0600CB4E"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7843458"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55D8F8F9"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FD43C99"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0C25B91D"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p>
    <w:p w14:paraId="1E3B4702" w14:textId="77777777" w:rsidR="003E2D06" w:rsidRPr="003E2D06" w:rsidRDefault="003E2D06" w:rsidP="003E2D06">
      <w:pPr>
        <w:spacing w:after="0" w:line="240" w:lineRule="auto"/>
        <w:ind w:firstLine="709"/>
        <w:jc w:val="both"/>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hy-AM"/>
        </w:rPr>
        <w:t>2.3 Վաճառողն իրավունք ունի`</w:t>
      </w:r>
    </w:p>
    <w:p w14:paraId="631FD76A"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2.3.1 Գնորդից պահանջել ընդունելու պայմանագրով նախատեսված </w:t>
      </w:r>
      <w:r w:rsidRPr="003E2D06">
        <w:rPr>
          <w:rFonts w:ascii="GHEA Grapalat" w:eastAsia="Times New Roman" w:hAnsi="GHEA Grapalat" w:cs="Sylfaen"/>
          <w:sz w:val="20"/>
          <w:szCs w:val="24"/>
          <w:lang w:val="hy-AM"/>
        </w:rPr>
        <w:t>կար</w:t>
      </w:r>
      <w:r w:rsidRPr="003E2D06">
        <w:rPr>
          <w:rFonts w:ascii="GHEA Grapalat" w:eastAsia="Times New Roman" w:hAnsi="GHEA Grapalat" w:cs="Times Armenian"/>
          <w:sz w:val="20"/>
          <w:szCs w:val="24"/>
          <w:lang w:val="hy-AM"/>
        </w:rPr>
        <w:t>գ</w:t>
      </w:r>
      <w:r w:rsidRPr="003E2D06">
        <w:rPr>
          <w:rFonts w:ascii="GHEA Grapalat" w:eastAsia="Times New Roman" w:hAnsi="GHEA Grapalat" w:cs="Sylfaen"/>
          <w:sz w:val="20"/>
          <w:szCs w:val="24"/>
          <w:lang w:val="hy-AM"/>
        </w:rPr>
        <w:t>ով</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ծավալներով,</w:t>
      </w:r>
      <w:r w:rsidRPr="003E2D06">
        <w:rPr>
          <w:rFonts w:ascii="GHEA Grapalat" w:eastAsia="Times New Roman" w:hAnsi="GHEA Grapalat" w:cs="Times Armenian"/>
          <w:sz w:val="20"/>
          <w:szCs w:val="24"/>
          <w:lang w:val="hy-AM"/>
        </w:rPr>
        <w:t xml:space="preserve"> ժամկետներում և հասցեով</w:t>
      </w:r>
      <w:r w:rsidRPr="003E2D06">
        <w:rPr>
          <w:rFonts w:ascii="GHEA Grapalat" w:eastAsia="Times New Roman" w:hAnsi="GHEA Grapalat" w:cs="Times New Roman"/>
          <w:sz w:val="20"/>
          <w:szCs w:val="24"/>
          <w:lang w:val="hy-AM"/>
        </w:rPr>
        <w:t xml:space="preserve"> մատակարարված ապրանքը: </w:t>
      </w:r>
    </w:p>
    <w:p w14:paraId="5797E67B"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2.3.2 Գնորդից պահանջել վճարելու պայմանագրով նախատեսված </w:t>
      </w:r>
      <w:r w:rsidRPr="003E2D06">
        <w:rPr>
          <w:rFonts w:ascii="GHEA Grapalat" w:eastAsia="Times New Roman" w:hAnsi="GHEA Grapalat" w:cs="Sylfaen"/>
          <w:sz w:val="20"/>
          <w:szCs w:val="24"/>
          <w:lang w:val="hy-AM"/>
        </w:rPr>
        <w:t>կար</w:t>
      </w:r>
      <w:r w:rsidRPr="003E2D06">
        <w:rPr>
          <w:rFonts w:ascii="GHEA Grapalat" w:eastAsia="Times New Roman" w:hAnsi="GHEA Grapalat" w:cs="Times Armenian"/>
          <w:sz w:val="20"/>
          <w:szCs w:val="24"/>
          <w:lang w:val="hy-AM"/>
        </w:rPr>
        <w:t>գ</w:t>
      </w:r>
      <w:r w:rsidRPr="003E2D06">
        <w:rPr>
          <w:rFonts w:ascii="GHEA Grapalat" w:eastAsia="Times New Roman" w:hAnsi="GHEA Grapalat" w:cs="Sylfaen"/>
          <w:sz w:val="20"/>
          <w:szCs w:val="24"/>
          <w:lang w:val="hy-AM"/>
        </w:rPr>
        <w:t>ով</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ծավալներով,</w:t>
      </w:r>
      <w:r w:rsidRPr="003E2D06">
        <w:rPr>
          <w:rFonts w:ascii="GHEA Grapalat" w:eastAsia="Times New Roman" w:hAnsi="GHEA Grapalat" w:cs="Times Armenian"/>
          <w:sz w:val="20"/>
          <w:szCs w:val="24"/>
          <w:lang w:val="hy-AM"/>
        </w:rPr>
        <w:t xml:space="preserve"> ժամկետներում և հասցեով</w:t>
      </w:r>
      <w:r w:rsidRPr="003E2D06">
        <w:rPr>
          <w:rFonts w:ascii="GHEA Grapalat" w:eastAsia="Times New Roman" w:hAnsi="GHEA Grapalat" w:cs="Times New Roman"/>
          <w:sz w:val="20"/>
          <w:szCs w:val="24"/>
          <w:lang w:val="hy-AM"/>
        </w:rPr>
        <w:t xml:space="preserve"> մատակարարված և Գնորդի կողմից ընդունված ապրանքի համար իրեն վճարման ենթակա գումարները:</w:t>
      </w:r>
    </w:p>
    <w:p w14:paraId="7971E8E0"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2.3.3 Միակողմանի լուծել պայմանագիրը (լրիվ կամ մասնակի), եթե Գնորդն էականորեն խախտել է պայմանագիրը:</w:t>
      </w:r>
    </w:p>
    <w:p w14:paraId="21FFE4AB"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2.3.3.1 Գնորդի կողմից պայմանագիրը խախտելն էական է համարվում, եթե բազմիցս խախտվել են ապրանքի համար վճարելու ժամկետները։</w:t>
      </w:r>
    </w:p>
    <w:p w14:paraId="70F4415F"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2.3.4 Գնորդի համաձայնությամբ վաղաժամկետ մատակարարել ապրանքը։ </w:t>
      </w:r>
    </w:p>
    <w:p w14:paraId="657CBDC4"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p>
    <w:p w14:paraId="7D88E38A" w14:textId="77777777" w:rsidR="003E2D06" w:rsidRPr="003E2D06" w:rsidRDefault="003E2D06" w:rsidP="003E2D06">
      <w:pPr>
        <w:spacing w:after="0" w:line="240" w:lineRule="auto"/>
        <w:ind w:firstLine="709"/>
        <w:jc w:val="both"/>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hy-AM"/>
        </w:rPr>
        <w:t>2.4 Վաճառողը պարտավոր է`</w:t>
      </w:r>
    </w:p>
    <w:p w14:paraId="078E0F16"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2.4.1 Գնորդին հանձնել ապրանքը` պայմանագրով նախատեսված կարգով, </w:t>
      </w:r>
      <w:r w:rsidRPr="003E2D06">
        <w:rPr>
          <w:rFonts w:ascii="GHEA Grapalat" w:eastAsia="Times New Roman" w:hAnsi="GHEA Grapalat" w:cs="Sylfaen"/>
          <w:sz w:val="20"/>
          <w:szCs w:val="24"/>
          <w:lang w:val="hy-AM"/>
        </w:rPr>
        <w:t>ծավալներով,</w:t>
      </w:r>
      <w:r w:rsidRPr="003E2D06">
        <w:rPr>
          <w:rFonts w:ascii="GHEA Grapalat" w:eastAsia="Times New Roman" w:hAnsi="GHEA Grapalat" w:cs="Times Armenian"/>
          <w:sz w:val="20"/>
          <w:szCs w:val="24"/>
          <w:lang w:val="hy-AM"/>
        </w:rPr>
        <w:t xml:space="preserve"> ժամկետներում և հասցեով:</w:t>
      </w:r>
    </w:p>
    <w:p w14:paraId="6FE56C79"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F7F419C"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2.4.3 Գնորդին հանձնել երրորդ անձանց իրավունքներից ազատ ապրանք:</w:t>
      </w:r>
    </w:p>
    <w:p w14:paraId="6004EDFD"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382AE777"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2.4.6 Թերի մատակարարում թույլ տալու դեպքում, պայմանագրով նախատեսված կարգով, լրացնել թերի մատակարարվածը։</w:t>
      </w:r>
    </w:p>
    <w:p w14:paraId="60FE90ED"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10AC5FE"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2.4.8 Պայմանագրով նախատեսված դեպքերում վճարել պայմանագրի 6.2 և 6.3  կետերով նախատեսված տույժը և տուգանքը։</w:t>
      </w:r>
    </w:p>
    <w:p w14:paraId="355A5859"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2.4.9 Գնորդին հանձնել ապրանքի պատկանելիքները և համապատասխան փաստաթղթերը։</w:t>
      </w:r>
    </w:p>
    <w:p w14:paraId="65FC1536"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12C6B261"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lastRenderedPageBreak/>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6BB5ED15" w14:textId="77777777" w:rsidR="003E2D06" w:rsidRPr="003E2D06" w:rsidRDefault="003E2D06" w:rsidP="003E2D06">
      <w:pPr>
        <w:spacing w:after="0" w:line="240" w:lineRule="auto"/>
        <w:ind w:firstLine="709"/>
        <w:jc w:val="both"/>
        <w:rPr>
          <w:rFonts w:ascii="GHEA Grapalat" w:eastAsia="Times New Roman" w:hAnsi="GHEA Grapalat" w:cs="Times New Roman"/>
          <w:sz w:val="24"/>
          <w:szCs w:val="24"/>
          <w:lang w:val="hy-AM"/>
        </w:rPr>
      </w:pPr>
    </w:p>
    <w:p w14:paraId="3D552129" w14:textId="77777777" w:rsidR="003E2D06" w:rsidRPr="003E2D06" w:rsidRDefault="003E2D06" w:rsidP="003E2D06">
      <w:pPr>
        <w:spacing w:after="0" w:line="240" w:lineRule="auto"/>
        <w:ind w:firstLine="709"/>
        <w:jc w:val="center"/>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hy-AM"/>
        </w:rPr>
        <w:t>3. ՊԱՅՄԱՆԱԳՐԻ ԳԻՆԸ ԵՎ ՎՃԱՐՄԱՆ ԿԱՐԳԸ</w:t>
      </w:r>
    </w:p>
    <w:p w14:paraId="05E5F658"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3.1  Պայմանագրի գինը կազմում է ________________ ՀՀ դրամ, ներառյալ ԱԱՀ-ն:</w:t>
      </w:r>
      <w:r w:rsidRPr="003E2D06">
        <w:rPr>
          <w:rFonts w:ascii="GHEA Grapalat" w:eastAsia="Times New Roman" w:hAnsi="GHEA Grapalat" w:cs="Times New Roman"/>
          <w:sz w:val="20"/>
          <w:szCs w:val="24"/>
          <w:vertAlign w:val="superscript"/>
          <w:lang w:val="hy-AM"/>
        </w:rPr>
        <w:t>17</w:t>
      </w:r>
      <w:r w:rsidRPr="003E2D06">
        <w:rPr>
          <w:rFonts w:ascii="GHEA Grapalat" w:eastAsia="Times New Roman" w:hAnsi="GHEA Grapalat" w:cs="Times New Roman"/>
          <w:color w:val="FFFFFF"/>
          <w:sz w:val="20"/>
          <w:szCs w:val="24"/>
          <w:vertAlign w:val="superscript"/>
          <w:lang w:val="hy-AM"/>
        </w:rPr>
        <w:t>29</w:t>
      </w:r>
      <w:r w:rsidRPr="003E2D06">
        <w:rPr>
          <w:rFonts w:ascii="GHEA Grapalat" w:eastAsia="Times New Roman" w:hAnsi="GHEA Grapalat" w:cs="Times New Roman"/>
          <w:color w:val="FFFFFF"/>
          <w:sz w:val="20"/>
          <w:szCs w:val="24"/>
          <w:vertAlign w:val="superscript"/>
          <w:lang w:val="hy-AM"/>
        </w:rPr>
        <w:footnoteReference w:id="10"/>
      </w:r>
      <w:r w:rsidRPr="003E2D06">
        <w:rPr>
          <w:rFonts w:ascii="GHEA Grapalat" w:eastAsia="Times New Roman" w:hAnsi="GHEA Grapalat" w:cs="Times New Roman"/>
          <w:sz w:val="20"/>
          <w:szCs w:val="24"/>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62283647" w14:textId="77777777" w:rsidR="003E2D06" w:rsidRPr="003E2D06" w:rsidRDefault="003E2D06" w:rsidP="003E2D06">
      <w:pPr>
        <w:spacing w:after="0" w:line="240" w:lineRule="auto"/>
        <w:ind w:firstLine="720"/>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Ապրանքի մատակարարման գինը կայուն է և Վաճառողն իրավունք չունի պահանջել ավելացնելու, իսկ Գնորդը նվազեցնելու այդ գինը։</w:t>
      </w:r>
    </w:p>
    <w:p w14:paraId="3BB7375B"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14:paraId="7ED377AB" w14:textId="77777777" w:rsidR="003E2D06" w:rsidRPr="003E2D06" w:rsidRDefault="003E2D06" w:rsidP="003E2D06">
      <w:pPr>
        <w:spacing w:after="0" w:line="240" w:lineRule="auto"/>
        <w:ind w:firstLine="720"/>
        <w:jc w:val="both"/>
        <w:rPr>
          <w:rFonts w:ascii="GHEA Grapalat" w:eastAsia="Times New Roman" w:hAnsi="GHEA Grapalat" w:cs="Sylfaen"/>
          <w:i/>
          <w:sz w:val="20"/>
          <w:szCs w:val="24"/>
          <w:u w:val="single"/>
          <w:lang w:val="hy-AM"/>
        </w:rPr>
      </w:pPr>
    </w:p>
    <w:p w14:paraId="11A2E49E" w14:textId="77777777" w:rsidR="003E2D06" w:rsidRPr="003E2D06" w:rsidRDefault="003E2D06" w:rsidP="003E2D06">
      <w:pPr>
        <w:spacing w:after="0" w:line="240" w:lineRule="auto"/>
        <w:ind w:firstLine="709"/>
        <w:jc w:val="center"/>
        <w:rPr>
          <w:rFonts w:ascii="GHEA Grapalat" w:eastAsia="Times New Roman" w:hAnsi="GHEA Grapalat" w:cs="Times New Roman"/>
          <w:b/>
          <w:sz w:val="20"/>
          <w:szCs w:val="24"/>
          <w:lang w:val="hy-AM"/>
        </w:rPr>
      </w:pPr>
    </w:p>
    <w:p w14:paraId="312940DD" w14:textId="77777777" w:rsidR="003E2D06" w:rsidRPr="003E2D06" w:rsidRDefault="003E2D06" w:rsidP="003E2D06">
      <w:pPr>
        <w:spacing w:after="0" w:line="240" w:lineRule="auto"/>
        <w:ind w:firstLine="709"/>
        <w:jc w:val="center"/>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hy-AM"/>
        </w:rPr>
        <w:t>4. ԱՊՐԱՆՔԻ ՈՐԱԿԸ ԵՎ ԵՐԱՇԽԻՔԸ</w:t>
      </w:r>
    </w:p>
    <w:p w14:paraId="16AA325C"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4.1 Վաճառողը երաշխավորում է մատակարարված պպրանքի որակի համապատասխանությունը պետական ստանդարտի պահանջներին։ </w:t>
      </w:r>
    </w:p>
    <w:p w14:paraId="1A5A9F42" w14:textId="77777777" w:rsidR="003E2D06" w:rsidRPr="003E2D06" w:rsidRDefault="003E2D06" w:rsidP="003E2D06">
      <w:pPr>
        <w:spacing w:after="0" w:line="240" w:lineRule="auto"/>
        <w:ind w:firstLine="702"/>
        <w:jc w:val="both"/>
        <w:rPr>
          <w:rFonts w:ascii="GHEA Grapalat" w:eastAsia="Times New Roman" w:hAnsi="GHEA Grapalat" w:cs="Sylfaen"/>
          <w:color w:val="FFFFFF"/>
          <w:sz w:val="20"/>
          <w:szCs w:val="24"/>
          <w:vertAlign w:val="superscript"/>
          <w:lang w:val="pt-BR"/>
        </w:rPr>
      </w:pPr>
      <w:r w:rsidRPr="003E2D06">
        <w:rPr>
          <w:rFonts w:ascii="GHEA Grapalat" w:eastAsia="Times New Roman" w:hAnsi="GHEA Grapalat" w:cs="Times Armenian"/>
          <w:sz w:val="20"/>
          <w:szCs w:val="24"/>
          <w:lang w:val="pt-BR"/>
        </w:rPr>
        <w:t xml:space="preserve">4.2 </w:t>
      </w:r>
      <w:r w:rsidRPr="003E2D06">
        <w:rPr>
          <w:rFonts w:ascii="GHEA Grapalat" w:eastAsia="Times New Roman" w:hAnsi="GHEA Grapalat" w:cs="Sylfaen"/>
          <w:sz w:val="20"/>
          <w:szCs w:val="24"/>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3E2D06">
        <w:rPr>
          <w:rFonts w:ascii="GHEA Grapalat" w:eastAsia="Times New Roman" w:hAnsi="GHEA Grapalat" w:cs="Sylfaen"/>
          <w:sz w:val="20"/>
          <w:szCs w:val="24"/>
          <w:u w:val="single"/>
          <w:lang w:val="hy-AM"/>
        </w:rPr>
        <w:t>365</w:t>
      </w:r>
      <w:r w:rsidRPr="003E2D06">
        <w:rPr>
          <w:rFonts w:ascii="GHEA Grapalat" w:eastAsia="Times New Roman" w:hAnsi="GHEA Grapalat" w:cs="Sylfaen"/>
          <w:sz w:val="20"/>
          <w:szCs w:val="24"/>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3E2D06">
        <w:rPr>
          <w:rFonts w:ascii="GHEA Grapalat" w:eastAsia="Times New Roman" w:hAnsi="GHEA Grapalat" w:cs="Sylfaen"/>
          <w:color w:val="FFFFFF"/>
          <w:sz w:val="20"/>
          <w:szCs w:val="24"/>
          <w:vertAlign w:val="superscript"/>
          <w:lang w:val="pt-BR"/>
        </w:rPr>
        <w:t xml:space="preserve"> </w:t>
      </w:r>
      <w:r w:rsidRPr="003E2D06">
        <w:rPr>
          <w:rFonts w:ascii="GHEA Grapalat" w:eastAsia="Times New Roman" w:hAnsi="GHEA Grapalat" w:cs="Sylfaen"/>
          <w:sz w:val="20"/>
          <w:szCs w:val="24"/>
          <w:lang w:val="hy-AM"/>
        </w:rPr>
        <w:t>Հիմնական միջոց են համարցում 132-136-րդ չափաբաժիններով սահմանված ապրանքատեսակները:</w:t>
      </w:r>
      <w:r w:rsidRPr="003E2D06">
        <w:rPr>
          <w:rFonts w:ascii="GHEA Grapalat" w:eastAsia="Times New Roman" w:hAnsi="GHEA Grapalat" w:cs="Sylfaen"/>
          <w:sz w:val="20"/>
          <w:szCs w:val="24"/>
          <w:vertAlign w:val="superscript"/>
          <w:lang w:val="hy-AM"/>
        </w:rPr>
        <w:t xml:space="preserve">  </w:t>
      </w:r>
    </w:p>
    <w:p w14:paraId="219C646C" w14:textId="77777777" w:rsidR="003E2D06" w:rsidRPr="003E2D06" w:rsidRDefault="003E2D06" w:rsidP="003E2D06">
      <w:pPr>
        <w:spacing w:after="0" w:line="240" w:lineRule="auto"/>
        <w:ind w:firstLine="702"/>
        <w:jc w:val="both"/>
        <w:rPr>
          <w:rFonts w:ascii="GHEA Grapalat" w:eastAsia="Times New Roman" w:hAnsi="GHEA Grapalat" w:cs="Sylfaen"/>
          <w:sz w:val="20"/>
          <w:szCs w:val="24"/>
          <w:lang w:val="pt-BR"/>
        </w:rPr>
      </w:pPr>
      <w:r w:rsidRPr="003E2D06">
        <w:rPr>
          <w:rFonts w:ascii="GHEA Grapalat" w:eastAsia="Times New Roman" w:hAnsi="GHEA Grapalat" w:cs="Sylfaen"/>
          <w:color w:val="FFFFFF"/>
          <w:sz w:val="20"/>
          <w:szCs w:val="24"/>
          <w:vertAlign w:val="superscript"/>
          <w:lang w:val="hy-AM"/>
        </w:rPr>
        <w:t>Սույն ըն</w:t>
      </w:r>
      <w:r w:rsidRPr="003E2D06">
        <w:rPr>
          <w:rFonts w:ascii="GHEA Grapalat" w:eastAsia="Times New Roman" w:hAnsi="GHEA Grapalat" w:cs="Sylfaen"/>
          <w:color w:val="FFFFFF"/>
          <w:sz w:val="20"/>
          <w:szCs w:val="24"/>
          <w:vertAlign w:val="superscript"/>
          <w:lang w:val="pt-BR"/>
        </w:rPr>
        <w:footnoteReference w:id="11"/>
      </w:r>
    </w:p>
    <w:p w14:paraId="07C5349E"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p>
    <w:p w14:paraId="33803969" w14:textId="77777777" w:rsidR="003E2D06" w:rsidRPr="003E2D06" w:rsidRDefault="003E2D06" w:rsidP="003E2D06">
      <w:pPr>
        <w:spacing w:after="0" w:line="240" w:lineRule="auto"/>
        <w:ind w:firstLine="709"/>
        <w:jc w:val="center"/>
        <w:rPr>
          <w:rFonts w:ascii="GHEA Grapalat" w:eastAsia="Times New Roman" w:hAnsi="GHEA Grapalat" w:cs="Times New Roman"/>
          <w:b/>
          <w:sz w:val="20"/>
          <w:szCs w:val="24"/>
          <w:lang w:val="hy-AM"/>
        </w:rPr>
      </w:pPr>
    </w:p>
    <w:p w14:paraId="59274AD5" w14:textId="77777777" w:rsidR="003E2D06" w:rsidRPr="003E2D06" w:rsidRDefault="003E2D06" w:rsidP="003E2D06">
      <w:pPr>
        <w:spacing w:after="0" w:line="240" w:lineRule="auto"/>
        <w:ind w:firstLine="709"/>
        <w:jc w:val="center"/>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hy-AM"/>
        </w:rPr>
        <w:t>5. ԱՊՐԱՆՔԻ ՀԱՆՁՆՈՒՄԸ ԵՎ ԸՆԴՈՒՆՈՒՄԸ</w:t>
      </w:r>
    </w:p>
    <w:p w14:paraId="536EB77A" w14:textId="77777777" w:rsidR="003E2D06" w:rsidRPr="003E2D06" w:rsidRDefault="003E2D06" w:rsidP="003E2D06">
      <w:pPr>
        <w:spacing w:after="0" w:line="240" w:lineRule="auto"/>
        <w:ind w:firstLine="720"/>
        <w:jc w:val="both"/>
        <w:rPr>
          <w:rFonts w:ascii="GHEA Grapalat" w:eastAsia="Times New Roman" w:hAnsi="GHEA Grapalat" w:cs="Sylfaen"/>
          <w:sz w:val="20"/>
          <w:szCs w:val="24"/>
          <w:lang w:val="hy-AM"/>
        </w:rPr>
      </w:pPr>
      <w:r w:rsidRPr="003E2D06">
        <w:rPr>
          <w:rFonts w:ascii="GHEA Grapalat" w:eastAsia="Times New Roman" w:hAnsi="GHEA Grapalat" w:cs="Times New Roman"/>
          <w:sz w:val="20"/>
          <w:szCs w:val="24"/>
          <w:lang w:val="hy-AM"/>
        </w:rPr>
        <w:t xml:space="preserve">5.1 Մատակարարված ապրանքն </w:t>
      </w:r>
      <w:r w:rsidRPr="003E2D06">
        <w:rPr>
          <w:rFonts w:ascii="GHEA Grapalat" w:eastAsia="Times New Roman" w:hAnsi="GHEA Grapalat" w:cs="Sylfaen"/>
          <w:sz w:val="20"/>
          <w:szCs w:val="24"/>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981A4F3" w14:textId="77777777" w:rsidR="003E2D06" w:rsidRPr="003E2D06" w:rsidRDefault="003E2D06" w:rsidP="003E2D06">
      <w:pPr>
        <w:spacing w:after="0" w:line="240" w:lineRule="auto"/>
        <w:ind w:firstLine="720"/>
        <w:jc w:val="both"/>
        <w:rPr>
          <w:rFonts w:ascii="GHEA Grapalat" w:eastAsia="Times New Roman" w:hAnsi="GHEA Grapalat" w:cs="Sylfaen"/>
          <w:sz w:val="20"/>
          <w:szCs w:val="20"/>
          <w:lang w:val="hy-AM"/>
        </w:rPr>
      </w:pPr>
      <w:r w:rsidRPr="003E2D06">
        <w:rPr>
          <w:rFonts w:ascii="GHEA Grapalat" w:eastAsia="Times New Roman"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3E2D06">
        <w:rPr>
          <w:rFonts w:ascii="GHEA Grapalat" w:eastAsia="Times New Roman" w:hAnsi="GHEA Grapalat" w:cs="Sylfaen"/>
          <w:sz w:val="20"/>
          <w:szCs w:val="20"/>
          <w:u w:val="single"/>
          <w:lang w:val="hy-AM"/>
        </w:rPr>
        <w:t>2</w:t>
      </w:r>
      <w:r w:rsidRPr="003E2D06">
        <w:rPr>
          <w:rFonts w:ascii="GHEA Grapalat" w:eastAsia="Times New Roman" w:hAnsi="GHEA Grapalat" w:cs="Sylfaen"/>
          <w:sz w:val="20"/>
          <w:szCs w:val="20"/>
          <w:lang w:val="hy-AM"/>
        </w:rPr>
        <w:t xml:space="preserve"> օրինակ (հավելված N 3): </w:t>
      </w:r>
    </w:p>
    <w:p w14:paraId="5DA1F21D" w14:textId="77777777" w:rsidR="003E2D06" w:rsidRPr="003E2D06" w:rsidRDefault="003E2D06" w:rsidP="003E2D06">
      <w:pPr>
        <w:spacing w:after="0" w:line="240" w:lineRule="auto"/>
        <w:ind w:firstLine="720"/>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 xml:space="preserve">5.2 Հանձնման-ընդունման արձանագրությունը ստորագրվում է, եթե </w:t>
      </w:r>
      <w:r w:rsidRPr="003E2D06">
        <w:rPr>
          <w:rFonts w:ascii="GHEA Grapalat" w:eastAsia="Times New Roman" w:hAnsi="GHEA Grapalat" w:cs="Times New Roman"/>
          <w:sz w:val="20"/>
          <w:szCs w:val="24"/>
          <w:lang w:val="pt-BR"/>
        </w:rPr>
        <w:t xml:space="preserve">մատակարարված ապրանքը </w:t>
      </w:r>
      <w:r w:rsidRPr="003E2D06">
        <w:rPr>
          <w:rFonts w:ascii="GHEA Grapalat" w:eastAsia="Times New Roman" w:hAnsi="GHEA Grapalat" w:cs="Sylfaen"/>
          <w:sz w:val="20"/>
          <w:szCs w:val="24"/>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28D23BB2" w14:textId="77777777" w:rsidR="003E2D06" w:rsidRPr="003E2D06" w:rsidRDefault="003E2D06" w:rsidP="003E2D06">
      <w:pPr>
        <w:spacing w:after="0" w:line="240" w:lineRule="auto"/>
        <w:ind w:firstLine="720"/>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ա) հարցի կարգավորման համար ձեռնարկում է նման իրավիճակի համար պայմանագրով նախատեսված միջոցները.</w:t>
      </w:r>
    </w:p>
    <w:p w14:paraId="2448EA7E" w14:textId="77777777" w:rsidR="003E2D06" w:rsidRPr="003E2D06" w:rsidRDefault="003E2D06" w:rsidP="003E2D06">
      <w:pPr>
        <w:spacing w:after="0" w:line="240" w:lineRule="auto"/>
        <w:ind w:firstLine="720"/>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 xml:space="preserve"> բ) Վաճառողի նկատմամբ կիրառում է պայմանագրով նախատեսված պատասխանատվության միջոցներ։</w:t>
      </w:r>
    </w:p>
    <w:p w14:paraId="1C589A8C"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5.3 Գնորդը հանձնման-ընդունման արձանագրությունը ստանալու </w:t>
      </w:r>
      <w:r w:rsidRPr="003E2D06">
        <w:rPr>
          <w:rFonts w:ascii="GHEA Grapalat" w:eastAsia="Times New Roman" w:hAnsi="GHEA Grapalat" w:cs="Sylfaen"/>
          <w:sz w:val="20"/>
          <w:szCs w:val="20"/>
          <w:lang w:val="hy-AM"/>
        </w:rPr>
        <w:t xml:space="preserve">օրվան հաջորդող աշխատանքային օրվանից հաշված </w:t>
      </w:r>
      <w:r w:rsidRPr="003E2D06">
        <w:rPr>
          <w:rFonts w:ascii="GHEA Grapalat" w:eastAsia="Times New Roman" w:hAnsi="GHEA Grapalat" w:cs="Sylfaen"/>
          <w:sz w:val="20"/>
          <w:szCs w:val="20"/>
          <w:u w:val="single"/>
          <w:lang w:val="hy-AM"/>
        </w:rPr>
        <w:t>5</w:t>
      </w:r>
      <w:r w:rsidRPr="003E2D06">
        <w:rPr>
          <w:rFonts w:ascii="GHEA Grapalat" w:eastAsia="Times New Roman" w:hAnsi="GHEA Grapalat" w:cs="Sylfaen"/>
          <w:sz w:val="20"/>
          <w:szCs w:val="20"/>
          <w:lang w:val="hy-AM"/>
        </w:rPr>
        <w:t xml:space="preserve"> աշխատանքային օրվա ընթացքում </w:t>
      </w:r>
      <w:r w:rsidRPr="003E2D06">
        <w:rPr>
          <w:rFonts w:ascii="GHEA Grapalat" w:eastAsia="Times New Roman" w:hAnsi="GHEA Grapalat" w:cs="Times New Roman"/>
          <w:sz w:val="20"/>
          <w:szCs w:val="24"/>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0E2DBE3C" w14:textId="77777777" w:rsidR="003E2D06" w:rsidRPr="003E2D06" w:rsidRDefault="003E2D06" w:rsidP="003E2D06">
      <w:pPr>
        <w:spacing w:after="0" w:line="240" w:lineRule="auto"/>
        <w:ind w:firstLine="720"/>
        <w:jc w:val="both"/>
        <w:rPr>
          <w:rFonts w:ascii="GHEA Grapalat" w:eastAsia="Times New Roman" w:hAnsi="GHEA Grapalat" w:cs="Sylfaen"/>
          <w:sz w:val="20"/>
          <w:szCs w:val="24"/>
          <w:lang w:val="hy-AM"/>
        </w:rPr>
      </w:pPr>
      <w:r w:rsidRPr="003E2D06">
        <w:rPr>
          <w:rFonts w:ascii="GHEA Grapalat" w:eastAsia="Times New Roman" w:hAnsi="GHEA Grapalat" w:cs="Times New Roman"/>
          <w:sz w:val="20"/>
          <w:szCs w:val="24"/>
          <w:lang w:val="hy-AM"/>
        </w:rPr>
        <w:t xml:space="preserve">5.4 </w:t>
      </w:r>
      <w:r w:rsidRPr="003E2D06">
        <w:rPr>
          <w:rFonts w:ascii="GHEA Grapalat" w:eastAsia="Times New Roman" w:hAnsi="GHEA Grapalat" w:cs="Sylfaen"/>
          <w:sz w:val="20"/>
          <w:szCs w:val="24"/>
          <w:lang w:val="hy-AM"/>
        </w:rPr>
        <w:t xml:space="preserve">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3E2D06">
        <w:rPr>
          <w:rFonts w:ascii="GHEA Grapalat" w:eastAsia="Times New Roman" w:hAnsi="GHEA Grapalat" w:cs="Sylfaen"/>
          <w:sz w:val="20"/>
          <w:szCs w:val="24"/>
          <w:lang w:val="hy-AM"/>
        </w:rPr>
        <w:lastRenderedPageBreak/>
        <w:t>պայմանագրի 5.3 կետով սահման</w:t>
      </w:r>
      <w:r w:rsidRPr="003E2D06">
        <w:rPr>
          <w:rFonts w:ascii="GHEA Grapalat" w:eastAsia="Times New Roman" w:hAnsi="GHEA Grapalat" w:cs="Sylfaen"/>
          <w:sz w:val="20"/>
          <w:szCs w:val="24"/>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3E2D06">
        <w:rPr>
          <w:rFonts w:ascii="GHEA Grapalat" w:eastAsia="Times New Roman" w:hAnsi="GHEA Grapalat" w:cs="Sylfaen"/>
          <w:sz w:val="20"/>
          <w:szCs w:val="24"/>
          <w:lang w:val="hy-AM"/>
        </w:rPr>
        <w:softHyphen/>
        <w:t xml:space="preserve">գրությունը: </w:t>
      </w:r>
    </w:p>
    <w:p w14:paraId="0BE7C151" w14:textId="77777777" w:rsidR="003E2D06" w:rsidRPr="003E2D06" w:rsidRDefault="003E2D06" w:rsidP="003E2D06">
      <w:pPr>
        <w:spacing w:after="0" w:line="240" w:lineRule="auto"/>
        <w:ind w:firstLine="720"/>
        <w:jc w:val="both"/>
        <w:rPr>
          <w:rFonts w:ascii="GHEA Grapalat" w:eastAsia="Times New Roman" w:hAnsi="GHEA Grapalat" w:cs="Sylfaen"/>
          <w:sz w:val="20"/>
          <w:szCs w:val="24"/>
          <w:lang w:val="hy-AM"/>
        </w:rPr>
      </w:pPr>
    </w:p>
    <w:p w14:paraId="54EFF8C5" w14:textId="77777777" w:rsidR="003E2D06" w:rsidRPr="003E2D06" w:rsidRDefault="003E2D06" w:rsidP="003E2D06">
      <w:pPr>
        <w:spacing w:after="0" w:line="240" w:lineRule="auto"/>
        <w:ind w:firstLine="709"/>
        <w:jc w:val="center"/>
        <w:rPr>
          <w:rFonts w:ascii="GHEA Grapalat" w:eastAsia="Times New Roman" w:hAnsi="GHEA Grapalat" w:cs="Times New Roman"/>
          <w:b/>
          <w:sz w:val="20"/>
          <w:szCs w:val="24"/>
          <w:lang w:val="hy-AM"/>
        </w:rPr>
      </w:pPr>
    </w:p>
    <w:p w14:paraId="15278E30" w14:textId="77777777" w:rsidR="003E2D06" w:rsidRPr="003E2D06" w:rsidRDefault="003E2D06" w:rsidP="003E2D06">
      <w:pPr>
        <w:spacing w:after="0" w:line="240" w:lineRule="auto"/>
        <w:ind w:firstLine="709"/>
        <w:jc w:val="center"/>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hy-AM"/>
        </w:rPr>
        <w:t>6. ԿՈՂՄԵՐԻ ՊԱՏԱՍԽԱՆԱՏՎՈՒԹՅՈՒՆԸ</w:t>
      </w:r>
    </w:p>
    <w:p w14:paraId="29867B24"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6.1 Վաճառողը պատասխանատվություն է կրում հանձնած ապրանքի որակի և պայմանագրով նախատեսված մատակարարման ժամկետների պահպանման համար։</w:t>
      </w:r>
    </w:p>
    <w:p w14:paraId="272ED44B"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3E2D06">
        <w:rPr>
          <w:rFonts w:ascii="GHEA Grapalat" w:eastAsia="Times New Roman" w:hAnsi="GHEA Grapalat" w:cs="Sylfaen"/>
          <w:sz w:val="20"/>
          <w:szCs w:val="24"/>
          <w:lang w:val="hy-AM"/>
        </w:rPr>
        <w:t>(զրո ամբողջ հինգ հարյուրերրորդական) տոկոսի</w:t>
      </w:r>
      <w:r w:rsidRPr="003E2D06">
        <w:rPr>
          <w:rFonts w:ascii="GHEA Grapalat" w:eastAsia="Times New Roman" w:hAnsi="GHEA Grapalat" w:cs="Times New Roman"/>
          <w:sz w:val="20"/>
          <w:szCs w:val="24"/>
          <w:lang w:val="hy-AM"/>
        </w:rPr>
        <w:t xml:space="preserve">  չափով։</w:t>
      </w:r>
    </w:p>
    <w:p w14:paraId="4A930E46"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3E2D06">
        <w:rPr>
          <w:rFonts w:ascii="GHEA Grapalat" w:eastAsia="Times New Roman" w:hAnsi="GHEA Grapalat" w:cs="Sylfaen"/>
          <w:sz w:val="20"/>
          <w:szCs w:val="24"/>
          <w:lang w:val="hy-AM"/>
        </w:rPr>
        <w:t>(զրո ամբողջ հինգ տասնորդական) տոկոսի</w:t>
      </w:r>
      <w:r w:rsidRPr="003E2D06" w:rsidDel="009B7E9C">
        <w:rPr>
          <w:rFonts w:ascii="GHEA Grapalat" w:eastAsia="Times New Roman" w:hAnsi="GHEA Grapalat" w:cs="Times New Roman"/>
          <w:sz w:val="20"/>
          <w:szCs w:val="24"/>
          <w:lang w:val="hy-AM"/>
        </w:rPr>
        <w:t xml:space="preserve"> </w:t>
      </w:r>
      <w:r w:rsidRPr="003E2D06">
        <w:rPr>
          <w:rFonts w:ascii="GHEA Grapalat" w:eastAsia="Times New Roman" w:hAnsi="GHEA Grapalat" w:cs="Times New Roman"/>
          <w:sz w:val="20"/>
          <w:szCs w:val="24"/>
          <w:lang w:val="hy-AM"/>
        </w:rPr>
        <w:t xml:space="preserve"> չափով:</w:t>
      </w:r>
      <w:r w:rsidRPr="003E2D06">
        <w:rPr>
          <w:rFonts w:ascii="GHEA Grapalat" w:eastAsia="Times New Roman" w:hAnsi="GHEA Grapalat" w:cs="Times New Roman"/>
          <w:sz w:val="20"/>
          <w:szCs w:val="24"/>
          <w:vertAlign w:val="superscript"/>
          <w:lang w:val="hy-AM"/>
        </w:rPr>
        <w:t>20</w:t>
      </w:r>
      <w:r w:rsidRPr="003E2D06">
        <w:rPr>
          <w:rFonts w:ascii="GHEA Grapalat" w:eastAsia="Times New Roman" w:hAnsi="GHEA Grapalat" w:cs="Times New Roman"/>
          <w:color w:val="FFFFFF"/>
          <w:sz w:val="20"/>
          <w:szCs w:val="24"/>
          <w:vertAlign w:val="superscript"/>
          <w:lang w:val="hy-AM"/>
        </w:rPr>
        <w:t>32</w:t>
      </w:r>
      <w:r w:rsidRPr="003E2D06">
        <w:rPr>
          <w:rFonts w:ascii="GHEA Grapalat" w:eastAsia="Times New Roman" w:hAnsi="GHEA Grapalat" w:cs="Times New Roman"/>
          <w:color w:val="FFFFFF"/>
          <w:sz w:val="20"/>
          <w:szCs w:val="24"/>
          <w:vertAlign w:val="superscript"/>
          <w:lang w:val="hy-AM"/>
        </w:rPr>
        <w:footnoteReference w:id="12"/>
      </w:r>
      <w:r w:rsidRPr="003E2D06">
        <w:rPr>
          <w:rFonts w:ascii="GHEA Grapalat" w:eastAsia="Times New Roman" w:hAnsi="GHEA Grapalat" w:cs="Times New Roman"/>
          <w:sz w:val="20"/>
          <w:szCs w:val="24"/>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069762C8"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6.4 Պայմանագրի 6.2 և 6.3 կետերով նախատեսված տույժը և տուգանքը հաշվարկվում և հաշվանցվում են Վաճառողին վճարման ենթակա գումարների հետ։</w:t>
      </w:r>
    </w:p>
    <w:p w14:paraId="78B553D7"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3E2D06">
        <w:rPr>
          <w:rFonts w:ascii="GHEA Grapalat" w:eastAsia="Times New Roman" w:hAnsi="GHEA Grapalat" w:cs="Sylfaen"/>
          <w:sz w:val="20"/>
          <w:szCs w:val="24"/>
          <w:lang w:val="hy-AM"/>
        </w:rPr>
        <w:t>(զրո ամբողջ հինգ հարյուրերրորդական) տոկոսի</w:t>
      </w:r>
      <w:r w:rsidRPr="003E2D06">
        <w:rPr>
          <w:rFonts w:ascii="GHEA Grapalat" w:eastAsia="Times New Roman" w:hAnsi="GHEA Grapalat" w:cs="Times New Roman"/>
          <w:sz w:val="20"/>
          <w:szCs w:val="24"/>
          <w:lang w:val="hy-AM"/>
        </w:rPr>
        <w:t xml:space="preserve">  չափով։</w:t>
      </w:r>
    </w:p>
    <w:p w14:paraId="5F5E605B"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2A369A3"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6.7 Տույժերի և (կամ) տուգանքի վճարումը Կողմերին չի ազատում իրենց պայմանագրային պարտվորությունները լրիվ կատարելուց։</w:t>
      </w:r>
    </w:p>
    <w:p w14:paraId="12185F3F"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p>
    <w:p w14:paraId="4C0A9CDF"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p>
    <w:p w14:paraId="4E30FE90" w14:textId="77777777" w:rsidR="003E2D06" w:rsidRPr="003E2D06" w:rsidRDefault="003E2D06" w:rsidP="003E2D06">
      <w:pPr>
        <w:spacing w:after="0" w:line="240" w:lineRule="auto"/>
        <w:ind w:firstLine="709"/>
        <w:jc w:val="center"/>
        <w:rPr>
          <w:rFonts w:ascii="GHEA Grapalat" w:eastAsia="Times New Roman" w:hAnsi="GHEA Grapalat" w:cs="Times New Roman"/>
          <w:b/>
          <w:sz w:val="20"/>
          <w:szCs w:val="24"/>
          <w:lang w:val="hy-AM"/>
        </w:rPr>
      </w:pPr>
    </w:p>
    <w:p w14:paraId="48A2B533" w14:textId="77777777" w:rsidR="003E2D06" w:rsidRPr="003E2D06" w:rsidRDefault="003E2D06" w:rsidP="003E2D06">
      <w:pPr>
        <w:spacing w:after="0" w:line="240" w:lineRule="auto"/>
        <w:ind w:firstLine="709"/>
        <w:jc w:val="center"/>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hy-AM"/>
        </w:rPr>
        <w:t>7. ԱՆՀԱՂԹԱՀԱՐԵԼԻ ՈՒԺԻ ԱԶԴԵՑՈՒԹՅՈՒՆԸ (ՖՈՐՍ-ՄԱԺՈՐ)</w:t>
      </w:r>
    </w:p>
    <w:p w14:paraId="250E4C08" w14:textId="77777777" w:rsidR="003E2D06" w:rsidRPr="003E2D06" w:rsidRDefault="003E2D06" w:rsidP="003E2D06">
      <w:pPr>
        <w:spacing w:after="0" w:line="240" w:lineRule="auto"/>
        <w:ind w:firstLine="709"/>
        <w:jc w:val="center"/>
        <w:rPr>
          <w:rFonts w:ascii="GHEA Grapalat" w:eastAsia="Times New Roman" w:hAnsi="GHEA Grapalat" w:cs="Times New Roman"/>
          <w:b/>
          <w:sz w:val="20"/>
          <w:szCs w:val="24"/>
          <w:lang w:val="hy-AM"/>
        </w:rPr>
      </w:pPr>
    </w:p>
    <w:p w14:paraId="308794F7"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5C6A9B33"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p>
    <w:p w14:paraId="00D0DAB5"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p>
    <w:p w14:paraId="676309CC"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p>
    <w:p w14:paraId="5D7BD237"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p>
    <w:p w14:paraId="723C7DFD"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p>
    <w:p w14:paraId="15BA5656" w14:textId="77777777" w:rsidR="003E2D06" w:rsidRPr="003E2D06" w:rsidRDefault="003E2D06" w:rsidP="003E2D06">
      <w:pPr>
        <w:spacing w:after="0" w:line="240" w:lineRule="auto"/>
        <w:ind w:firstLine="709"/>
        <w:jc w:val="center"/>
        <w:rPr>
          <w:rFonts w:ascii="GHEA Grapalat" w:eastAsia="Times New Roman" w:hAnsi="GHEA Grapalat" w:cs="Times New Roman"/>
          <w:b/>
          <w:sz w:val="20"/>
          <w:szCs w:val="24"/>
          <w:lang w:val="hy-AM"/>
        </w:rPr>
      </w:pPr>
    </w:p>
    <w:p w14:paraId="288EEBCC" w14:textId="77777777" w:rsidR="003E2D06" w:rsidRPr="003E2D06" w:rsidRDefault="003E2D06" w:rsidP="003E2D06">
      <w:pPr>
        <w:spacing w:after="0" w:line="240" w:lineRule="auto"/>
        <w:ind w:firstLine="709"/>
        <w:jc w:val="center"/>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hy-AM"/>
        </w:rPr>
        <w:lastRenderedPageBreak/>
        <w:t>8. ԱՅԼ ՊԱՅՄԱՆՆԵՐ</w:t>
      </w:r>
    </w:p>
    <w:p w14:paraId="0DF8C0B0" w14:textId="77777777" w:rsidR="003E2D06" w:rsidRPr="003E2D06" w:rsidRDefault="003E2D06" w:rsidP="003E2D06">
      <w:pPr>
        <w:spacing w:after="0" w:line="240" w:lineRule="auto"/>
        <w:ind w:firstLine="709"/>
        <w:jc w:val="center"/>
        <w:rPr>
          <w:rFonts w:ascii="GHEA Grapalat" w:eastAsia="Times New Roman" w:hAnsi="GHEA Grapalat" w:cs="Times New Roman"/>
          <w:b/>
          <w:sz w:val="20"/>
          <w:szCs w:val="24"/>
          <w:lang w:val="hy-AM"/>
        </w:rPr>
      </w:pPr>
    </w:p>
    <w:p w14:paraId="1B04CFAB" w14:textId="77777777" w:rsidR="003E2D06" w:rsidRPr="003E2D06" w:rsidRDefault="003E2D06" w:rsidP="003E2D06">
      <w:pPr>
        <w:tabs>
          <w:tab w:val="left" w:pos="1276"/>
        </w:tabs>
        <w:spacing w:after="0" w:line="240" w:lineRule="auto"/>
        <w:ind w:firstLine="720"/>
        <w:jc w:val="both"/>
        <w:rPr>
          <w:rFonts w:ascii="GHEA Grapalat" w:eastAsia="Times New Roman" w:hAnsi="GHEA Grapalat" w:cs="Times Armenian"/>
          <w:sz w:val="20"/>
          <w:szCs w:val="24"/>
          <w:lang w:val="hy-AM"/>
        </w:rPr>
      </w:pPr>
      <w:r w:rsidRPr="003E2D06">
        <w:rPr>
          <w:rFonts w:ascii="GHEA Grapalat" w:eastAsia="Times New Roman" w:hAnsi="GHEA Grapalat" w:cs="Times New Roman"/>
          <w:sz w:val="20"/>
          <w:szCs w:val="24"/>
          <w:lang w:val="hy-AM"/>
        </w:rPr>
        <w:t xml:space="preserve">8.1 </w:t>
      </w:r>
      <w:r w:rsidRPr="003E2D06">
        <w:rPr>
          <w:rFonts w:ascii="GHEA Grapalat" w:eastAsia="Times New Roman" w:hAnsi="GHEA Grapalat" w:cs="Sylfaen"/>
          <w:sz w:val="20"/>
          <w:szCs w:val="24"/>
          <w:lang w:val="hy-AM"/>
        </w:rPr>
        <w:t>Պայմանագիրն</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ուժի</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մեջ</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մտնում</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Կողմերի</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ստորագրման</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պահից և գործում է մինչև</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կողմերի` պայմանագրով</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ստանձնած</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պարտավորությունների</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ողջ</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ծավալով</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կատարումը</w:t>
      </w:r>
      <w:r w:rsidRPr="003E2D06">
        <w:rPr>
          <w:rFonts w:ascii="GHEA Grapalat" w:eastAsia="Times New Roman" w:hAnsi="GHEA Grapalat" w:cs="Times Armenian"/>
          <w:sz w:val="20"/>
          <w:szCs w:val="24"/>
          <w:lang w:val="hy-AM"/>
        </w:rPr>
        <w:t xml:space="preserve">։ </w:t>
      </w:r>
    </w:p>
    <w:p w14:paraId="229FA1A6" w14:textId="77777777" w:rsidR="003E2D06" w:rsidRPr="003E2D06" w:rsidRDefault="003E2D06" w:rsidP="003E2D06">
      <w:pPr>
        <w:tabs>
          <w:tab w:val="left" w:pos="1276"/>
        </w:tabs>
        <w:spacing w:after="0" w:line="240" w:lineRule="auto"/>
        <w:ind w:firstLine="720"/>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1091E91" w14:textId="77777777" w:rsidR="003E2D06" w:rsidRPr="003E2D06" w:rsidRDefault="003E2D06" w:rsidP="003E2D06">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3E2D06">
        <w:rPr>
          <w:rFonts w:ascii="GHEA Grapalat" w:eastAsia="Times New Roman" w:hAnsi="GHEA Grapalat" w:cs="Sylfaen"/>
          <w:sz w:val="20"/>
          <w:szCs w:val="24"/>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3E2D06">
        <w:rPr>
          <w:rFonts w:ascii="GHEA Grapalat" w:eastAsia="Times New Roman" w:hAnsi="GHEA Grapalat" w:cs="Times New Roman"/>
          <w:color w:val="000000"/>
          <w:sz w:val="24"/>
          <w:szCs w:val="24"/>
          <w:lang w:val="hy-AM"/>
        </w:rPr>
        <w:t xml:space="preserve"> </w:t>
      </w:r>
    </w:p>
    <w:p w14:paraId="35E68288" w14:textId="77777777" w:rsidR="003E2D06" w:rsidRPr="003E2D06" w:rsidRDefault="003E2D06" w:rsidP="003E2D06">
      <w:pPr>
        <w:tabs>
          <w:tab w:val="left" w:pos="1276"/>
        </w:tabs>
        <w:spacing w:after="0" w:line="240" w:lineRule="auto"/>
        <w:ind w:firstLine="720"/>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8.4 Պայմանագրի հետ կապված վեճերը ենթակա են քննության Հայաստանի Հանրապետության դատարաններում։</w:t>
      </w:r>
    </w:p>
    <w:p w14:paraId="672A7DC9" w14:textId="77777777" w:rsidR="003E2D06" w:rsidRPr="003E2D06" w:rsidRDefault="003E2D06" w:rsidP="003E2D06">
      <w:pPr>
        <w:tabs>
          <w:tab w:val="left" w:pos="1276"/>
        </w:tabs>
        <w:spacing w:after="0" w:line="240" w:lineRule="auto"/>
        <w:ind w:firstLine="720"/>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8.5</w:t>
      </w:r>
      <w:r w:rsidRPr="003E2D06">
        <w:rPr>
          <w:rFonts w:ascii="GHEA Grapalat" w:eastAsia="Times New Roman" w:hAnsi="GHEA Grapalat" w:cs="Sylfaen"/>
          <w:sz w:val="20"/>
          <w:szCs w:val="24"/>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642874D0" w14:textId="77777777" w:rsidR="003E2D06" w:rsidRPr="003E2D06" w:rsidRDefault="003E2D06" w:rsidP="003E2D06">
      <w:pPr>
        <w:tabs>
          <w:tab w:val="left" w:pos="1276"/>
        </w:tabs>
        <w:spacing w:after="0" w:line="240" w:lineRule="auto"/>
        <w:ind w:firstLine="720"/>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7F1645DF" w14:textId="77777777" w:rsidR="003E2D06" w:rsidRPr="003E2D06" w:rsidRDefault="003E2D06" w:rsidP="003E2D06">
      <w:pPr>
        <w:tabs>
          <w:tab w:val="left" w:pos="1276"/>
        </w:tabs>
        <w:spacing w:after="0" w:line="240" w:lineRule="auto"/>
        <w:ind w:firstLine="720"/>
        <w:jc w:val="both"/>
        <w:rPr>
          <w:rFonts w:ascii="GHEA Grapalat" w:eastAsia="Times New Roman" w:hAnsi="GHEA Grapalat" w:cs="Times Armenian"/>
          <w:sz w:val="20"/>
          <w:szCs w:val="24"/>
          <w:lang w:val="hy-AM"/>
        </w:rPr>
      </w:pPr>
      <w:r w:rsidRPr="003E2D06">
        <w:rPr>
          <w:rFonts w:ascii="GHEA Grapalat" w:eastAsia="Times New Roman" w:hAnsi="GHEA Grapalat" w:cs="Times Armenian"/>
          <w:sz w:val="20"/>
          <w:szCs w:val="24"/>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48374F3" w14:textId="77777777" w:rsidR="003E2D06" w:rsidRPr="003E2D06" w:rsidRDefault="003E2D06" w:rsidP="003E2D06">
      <w:pPr>
        <w:tabs>
          <w:tab w:val="left" w:pos="1276"/>
        </w:tabs>
        <w:spacing w:after="0" w:line="240" w:lineRule="auto"/>
        <w:ind w:firstLine="720"/>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pt-BR"/>
        </w:rPr>
        <w:t>8.6 Եթե պայմանագիրն  իրականացվ</w:t>
      </w:r>
      <w:r w:rsidRPr="003E2D06">
        <w:rPr>
          <w:rFonts w:ascii="GHEA Grapalat" w:eastAsia="Times New Roman" w:hAnsi="GHEA Grapalat" w:cs="Times New Roman"/>
          <w:sz w:val="20"/>
          <w:szCs w:val="24"/>
          <w:lang w:val="hy-AM"/>
        </w:rPr>
        <w:t>ում է</w:t>
      </w:r>
      <w:r w:rsidRPr="003E2D06">
        <w:rPr>
          <w:rFonts w:ascii="GHEA Grapalat" w:eastAsia="Times New Roman" w:hAnsi="GHEA Grapalat" w:cs="Times New Roman"/>
          <w:sz w:val="20"/>
          <w:szCs w:val="24"/>
          <w:lang w:val="pt-BR"/>
        </w:rPr>
        <w:t xml:space="preserve"> գործակալության պայմանագիր կնքելու միջոցով.</w:t>
      </w:r>
    </w:p>
    <w:p w14:paraId="122A485A" w14:textId="77777777" w:rsidR="003E2D06" w:rsidRPr="003E2D06" w:rsidRDefault="003E2D06" w:rsidP="003E2D06">
      <w:pPr>
        <w:tabs>
          <w:tab w:val="left" w:pos="1276"/>
        </w:tabs>
        <w:spacing w:after="0" w:line="240" w:lineRule="auto"/>
        <w:ind w:firstLine="720"/>
        <w:jc w:val="both"/>
        <w:rPr>
          <w:rFonts w:ascii="GHEA Grapalat" w:eastAsia="Times New Roman" w:hAnsi="GHEA Grapalat" w:cs="Times New Roman"/>
          <w:sz w:val="20"/>
          <w:szCs w:val="24"/>
          <w:lang w:val="pt-BR"/>
        </w:rPr>
      </w:pPr>
      <w:r w:rsidRPr="003E2D06">
        <w:rPr>
          <w:rFonts w:ascii="GHEA Grapalat" w:eastAsia="Times New Roman" w:hAnsi="GHEA Grapalat" w:cs="Times New Roman"/>
          <w:sz w:val="20"/>
          <w:szCs w:val="24"/>
          <w:lang w:val="hy-AM"/>
        </w:rPr>
        <w:t>1)</w:t>
      </w:r>
      <w:r w:rsidRPr="003E2D06">
        <w:rPr>
          <w:rFonts w:ascii="GHEA Grapalat" w:eastAsia="Times New Roman" w:hAnsi="GHEA Grapalat" w:cs="Times New Roman"/>
          <w:sz w:val="20"/>
          <w:szCs w:val="24"/>
          <w:lang w:val="pt-BR"/>
        </w:rPr>
        <w:t xml:space="preserve"> Վաճառ</w:t>
      </w:r>
      <w:r w:rsidRPr="003E2D06">
        <w:rPr>
          <w:rFonts w:ascii="GHEA Grapalat" w:eastAsia="Times New Roman" w:hAnsi="GHEA Grapalat" w:cs="Times New Roman"/>
          <w:sz w:val="20"/>
          <w:szCs w:val="24"/>
          <w:lang w:val="hy-AM"/>
        </w:rPr>
        <w:t>ողը</w:t>
      </w:r>
      <w:r w:rsidRPr="003E2D06">
        <w:rPr>
          <w:rFonts w:ascii="GHEA Grapalat" w:eastAsia="Times New Roman" w:hAnsi="GHEA Grapalat" w:cs="Times New Roman"/>
          <w:sz w:val="20"/>
          <w:szCs w:val="24"/>
          <w:lang w:val="pt-BR"/>
        </w:rPr>
        <w:t xml:space="preserve"> պատասխանատվություն է կրում գործակալի պարտավորությունների չկատարման կամ ոչ պատշաճ կատարման համար.</w:t>
      </w:r>
    </w:p>
    <w:p w14:paraId="7B264F67" w14:textId="77777777" w:rsidR="003E2D06" w:rsidRPr="003E2D06" w:rsidRDefault="003E2D06" w:rsidP="003E2D06">
      <w:pPr>
        <w:tabs>
          <w:tab w:val="left" w:pos="1276"/>
        </w:tabs>
        <w:spacing w:after="0" w:line="240" w:lineRule="auto"/>
        <w:ind w:firstLine="720"/>
        <w:jc w:val="both"/>
        <w:rPr>
          <w:rFonts w:ascii="GHEA Grapalat" w:eastAsia="Times New Roman" w:hAnsi="GHEA Grapalat" w:cs="Times New Roman"/>
          <w:sz w:val="20"/>
          <w:szCs w:val="24"/>
          <w:lang w:val="pt-BR"/>
        </w:rPr>
      </w:pPr>
      <w:r w:rsidRPr="003E2D06">
        <w:rPr>
          <w:rFonts w:ascii="GHEA Grapalat" w:eastAsia="Times New Roman" w:hAnsi="GHEA Grapalat" w:cs="Times New Roman"/>
          <w:sz w:val="20"/>
          <w:szCs w:val="24"/>
          <w:lang w:val="pt-BR"/>
        </w:rPr>
        <w:t>2) պայմանագրի կատարման ընթացքում գործակալի փոփոխման դեպքում Վաճառ</w:t>
      </w:r>
      <w:r w:rsidRPr="003E2D06">
        <w:rPr>
          <w:rFonts w:ascii="GHEA Grapalat" w:eastAsia="Times New Roman" w:hAnsi="GHEA Grapalat" w:cs="Times New Roman"/>
          <w:sz w:val="20"/>
          <w:szCs w:val="24"/>
          <w:lang w:val="hy-AM"/>
        </w:rPr>
        <w:t>ող</w:t>
      </w:r>
      <w:r w:rsidRPr="003E2D06">
        <w:rPr>
          <w:rFonts w:ascii="GHEA Grapalat" w:eastAsia="Times New Roman" w:hAnsi="GHEA Grapalat" w:cs="Times New Roman"/>
          <w:sz w:val="20"/>
          <w:szCs w:val="24"/>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3E2D06">
        <w:rPr>
          <w:rFonts w:ascii="GHEA Grapalat" w:eastAsia="Times New Roman" w:hAnsi="GHEA Grapalat" w:cs="Times New Roman"/>
          <w:sz w:val="20"/>
          <w:szCs w:val="24"/>
          <w:vertAlign w:val="superscript"/>
          <w:lang w:val="pt-BR"/>
        </w:rPr>
        <w:t>22</w:t>
      </w:r>
      <w:r w:rsidRPr="003E2D06">
        <w:rPr>
          <w:rFonts w:ascii="GHEA Grapalat" w:eastAsia="Times New Roman" w:hAnsi="GHEA Grapalat" w:cs="Times New Roman"/>
          <w:color w:val="FFFFFF"/>
          <w:sz w:val="20"/>
          <w:szCs w:val="24"/>
          <w:vertAlign w:val="superscript"/>
          <w:lang w:val="pt-BR"/>
        </w:rPr>
        <w:footnoteReference w:id="13"/>
      </w:r>
    </w:p>
    <w:p w14:paraId="07C110CB" w14:textId="77777777" w:rsidR="003E2D06" w:rsidRPr="003E2D06" w:rsidRDefault="003E2D06" w:rsidP="003E2D06">
      <w:pPr>
        <w:tabs>
          <w:tab w:val="left" w:pos="1276"/>
        </w:tabs>
        <w:spacing w:after="0" w:line="240" w:lineRule="auto"/>
        <w:ind w:firstLine="720"/>
        <w:jc w:val="both"/>
        <w:rPr>
          <w:rFonts w:ascii="GHEA Grapalat" w:eastAsia="Times New Roman" w:hAnsi="GHEA Grapalat" w:cs="Times New Roman"/>
          <w:sz w:val="20"/>
          <w:szCs w:val="24"/>
          <w:lang w:val="pt-BR"/>
        </w:rPr>
      </w:pPr>
      <w:r w:rsidRPr="003E2D06">
        <w:rPr>
          <w:rFonts w:ascii="GHEA Grapalat" w:eastAsia="Times New Roman" w:hAnsi="GHEA Grapalat" w:cs="Times New Roman"/>
          <w:sz w:val="20"/>
          <w:szCs w:val="24"/>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3E2D06">
        <w:rPr>
          <w:rFonts w:ascii="GHEA Grapalat" w:eastAsia="Times New Roman" w:hAnsi="GHEA Grapalat" w:cs="Times New Roman"/>
          <w:sz w:val="20"/>
          <w:szCs w:val="24"/>
          <w:vertAlign w:val="superscript"/>
          <w:lang w:val="pt-BR"/>
        </w:rPr>
        <w:t>23</w:t>
      </w:r>
      <w:r w:rsidRPr="003E2D06">
        <w:rPr>
          <w:rFonts w:ascii="GHEA Grapalat" w:eastAsia="Times New Roman" w:hAnsi="GHEA Grapalat" w:cs="Times New Roman"/>
          <w:color w:val="FFFFFF"/>
          <w:sz w:val="20"/>
          <w:szCs w:val="24"/>
          <w:vertAlign w:val="superscript"/>
          <w:lang w:val="pt-BR"/>
        </w:rPr>
        <w:footnoteReference w:id="14"/>
      </w:r>
    </w:p>
    <w:p w14:paraId="14ADDE4A" w14:textId="77777777" w:rsidR="003E2D06" w:rsidRPr="003E2D06" w:rsidRDefault="003E2D06" w:rsidP="003E2D06">
      <w:pPr>
        <w:tabs>
          <w:tab w:val="left" w:pos="1276"/>
        </w:tabs>
        <w:spacing w:after="0" w:line="240" w:lineRule="auto"/>
        <w:ind w:firstLine="720"/>
        <w:jc w:val="both"/>
        <w:rPr>
          <w:rFonts w:ascii="GHEA Grapalat" w:eastAsia="Times New Roman" w:hAnsi="GHEA Grapalat" w:cs="Times New Roman"/>
          <w:sz w:val="20"/>
          <w:szCs w:val="24"/>
          <w:lang w:val="pt-BR"/>
        </w:rPr>
      </w:pPr>
      <w:r w:rsidRPr="003E2D06">
        <w:rPr>
          <w:rFonts w:ascii="GHEA Grapalat" w:eastAsia="Times New Roman" w:hAnsi="GHEA Grapalat" w:cs="Times Armenian"/>
          <w:sz w:val="20"/>
          <w:szCs w:val="24"/>
          <w:lang w:val="pt-BR"/>
        </w:rPr>
        <w:t>8</w:t>
      </w:r>
      <w:r w:rsidRPr="003E2D06">
        <w:rPr>
          <w:rFonts w:ascii="GHEA Grapalat" w:eastAsia="Times New Roman" w:hAnsi="GHEA Grapalat" w:cs="Times Armenian"/>
          <w:sz w:val="20"/>
          <w:szCs w:val="24"/>
          <w:lang w:val="hy-AM"/>
        </w:rPr>
        <w:t>.</w:t>
      </w:r>
      <w:r w:rsidRPr="003E2D06">
        <w:rPr>
          <w:rFonts w:ascii="GHEA Grapalat" w:eastAsia="Times New Roman" w:hAnsi="GHEA Grapalat" w:cs="Times Armenian"/>
          <w:sz w:val="20"/>
          <w:szCs w:val="24"/>
          <w:lang w:val="pt-BR"/>
        </w:rPr>
        <w:t>8</w:t>
      </w:r>
      <w:r w:rsidRPr="003E2D06">
        <w:rPr>
          <w:rFonts w:ascii="GHEA Grapalat" w:eastAsia="Times New Roman" w:hAnsi="GHEA Grapalat" w:cs="Times Armenian"/>
          <w:sz w:val="20"/>
          <w:szCs w:val="24"/>
          <w:lang w:val="hy-AM"/>
        </w:rPr>
        <w:t xml:space="preserve"> Ա</w:t>
      </w:r>
      <w:r w:rsidRPr="003E2D06">
        <w:rPr>
          <w:rFonts w:ascii="GHEA Grapalat" w:eastAsia="Times New Roman" w:hAnsi="GHEA Grapalat" w:cs="Times Armenian"/>
          <w:sz w:val="20"/>
          <w:szCs w:val="24"/>
        </w:rPr>
        <w:t>պր</w:t>
      </w:r>
      <w:r w:rsidRPr="003E2D06">
        <w:rPr>
          <w:rFonts w:ascii="GHEA Grapalat" w:eastAsia="Times New Roman" w:hAnsi="GHEA Grapalat" w:cs="Times Armenian"/>
          <w:sz w:val="20"/>
          <w:szCs w:val="24"/>
          <w:lang w:val="hy-AM"/>
        </w:rPr>
        <w:t xml:space="preserve">անքի </w:t>
      </w:r>
      <w:r w:rsidRPr="003E2D06">
        <w:rPr>
          <w:rFonts w:ascii="GHEA Grapalat" w:eastAsia="Times New Roman" w:hAnsi="GHEA Grapalat" w:cs="Times Armenian"/>
          <w:sz w:val="20"/>
          <w:szCs w:val="24"/>
        </w:rPr>
        <w:t>մատա</w:t>
      </w:r>
      <w:r w:rsidRPr="003E2D06">
        <w:rPr>
          <w:rFonts w:ascii="GHEA Grapalat" w:eastAsia="Times New Roman" w:hAnsi="GHEA Grapalat" w:cs="Sylfaen"/>
          <w:sz w:val="20"/>
          <w:szCs w:val="24"/>
          <w:lang w:val="hy-AM"/>
        </w:rPr>
        <w:t>կա</w:t>
      </w:r>
      <w:r w:rsidRPr="003E2D06">
        <w:rPr>
          <w:rFonts w:ascii="GHEA Grapalat" w:eastAsia="Times New Roman" w:hAnsi="GHEA Grapalat" w:cs="Sylfaen"/>
          <w:sz w:val="20"/>
          <w:szCs w:val="24"/>
        </w:rPr>
        <w:t>ր</w:t>
      </w:r>
      <w:r w:rsidRPr="003E2D06">
        <w:rPr>
          <w:rFonts w:ascii="GHEA Grapalat" w:eastAsia="Times New Roman" w:hAnsi="GHEA Grapalat" w:cs="Sylfaen"/>
          <w:sz w:val="20"/>
          <w:szCs w:val="24"/>
          <w:lang w:val="hy-AM"/>
        </w:rPr>
        <w:t>արման</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ժամկետը</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կարող</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երկարաձգվել</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մինչև</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Times Armenian"/>
          <w:sz w:val="20"/>
          <w:szCs w:val="24"/>
        </w:rPr>
        <w:t>պ</w:t>
      </w:r>
      <w:r w:rsidRPr="003E2D06">
        <w:rPr>
          <w:rFonts w:ascii="GHEA Grapalat" w:eastAsia="Times New Roman" w:hAnsi="GHEA Grapalat" w:cs="Times Armenian"/>
          <w:sz w:val="20"/>
          <w:szCs w:val="24"/>
          <w:lang w:val="hy-AM"/>
        </w:rPr>
        <w:t xml:space="preserve">այմանագրով </w:t>
      </w:r>
      <w:r w:rsidRPr="003E2D06">
        <w:rPr>
          <w:rFonts w:ascii="GHEA Grapalat" w:eastAsia="Times New Roman" w:hAnsi="GHEA Grapalat" w:cs="Sylfaen"/>
          <w:sz w:val="20"/>
          <w:szCs w:val="24"/>
          <w:lang w:val="hy-AM"/>
        </w:rPr>
        <w:t>այդ</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ժամկետը</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լրանալը</w:t>
      </w:r>
      <w:r w:rsidRPr="003E2D06">
        <w:rPr>
          <w:rFonts w:ascii="GHEA Grapalat" w:eastAsia="Times New Roman" w:hAnsi="GHEA Grapalat" w:cs="Sylfaen"/>
          <w:sz w:val="20"/>
          <w:szCs w:val="24"/>
          <w:lang w:val="pt-BR"/>
        </w:rPr>
        <w:t>`</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Times Armenian"/>
          <w:sz w:val="20"/>
          <w:szCs w:val="24"/>
        </w:rPr>
        <w:t>Վաճառողի</w:t>
      </w:r>
      <w:r w:rsidRPr="003E2D06">
        <w:rPr>
          <w:rFonts w:ascii="GHEA Grapalat" w:eastAsia="Times New Roman" w:hAnsi="GHEA Grapalat" w:cs="Times Armenian"/>
          <w:sz w:val="20"/>
          <w:szCs w:val="24"/>
          <w:lang w:val="pt-BR"/>
        </w:rPr>
        <w:t xml:space="preserve"> </w:t>
      </w:r>
      <w:r w:rsidRPr="003E2D06">
        <w:rPr>
          <w:rFonts w:ascii="GHEA Grapalat" w:eastAsia="Times New Roman" w:hAnsi="GHEA Grapalat" w:cs="Sylfaen"/>
          <w:sz w:val="20"/>
          <w:szCs w:val="24"/>
          <w:lang w:val="hy-AM"/>
        </w:rPr>
        <w:t>առաջարկության</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առկայության</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դեպքում</w:t>
      </w:r>
      <w:r w:rsidRPr="003E2D06">
        <w:rPr>
          <w:rFonts w:ascii="GHEA Grapalat" w:eastAsia="Times New Roman" w:hAnsi="GHEA Grapalat" w:cs="Times Armenian"/>
          <w:sz w:val="20"/>
          <w:szCs w:val="24"/>
          <w:lang w:val="pt-BR"/>
        </w:rPr>
        <w:t>,</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պայմանով</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որ</w:t>
      </w:r>
      <w:r w:rsidRPr="003E2D06">
        <w:rPr>
          <w:rFonts w:ascii="GHEA Grapalat" w:eastAsia="Times New Roman" w:hAnsi="GHEA Grapalat" w:cs="Times New Roman"/>
          <w:sz w:val="20"/>
          <w:szCs w:val="24"/>
          <w:lang w:val="hy-AM"/>
        </w:rPr>
        <w:t xml:space="preserve"> </w:t>
      </w:r>
      <w:r w:rsidRPr="003E2D06">
        <w:rPr>
          <w:rFonts w:ascii="GHEA Grapalat" w:eastAsia="Times New Roman" w:hAnsi="GHEA Grapalat" w:cs="Times New Roman"/>
          <w:sz w:val="20"/>
          <w:szCs w:val="24"/>
        </w:rPr>
        <w:t>Գնորդ</w:t>
      </w:r>
      <w:r w:rsidRPr="003E2D06">
        <w:rPr>
          <w:rFonts w:ascii="GHEA Grapalat" w:eastAsia="Times New Roman" w:hAnsi="GHEA Grapalat" w:cs="Times New Roman"/>
          <w:sz w:val="20"/>
          <w:szCs w:val="24"/>
          <w:lang w:val="hy-AM"/>
        </w:rPr>
        <w:t>ի</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մոտ</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չի</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վերացել</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Times Armenian"/>
          <w:sz w:val="20"/>
          <w:szCs w:val="24"/>
        </w:rPr>
        <w:t>ապրանքի</w:t>
      </w:r>
      <w:r w:rsidRPr="003E2D06">
        <w:rPr>
          <w:rFonts w:ascii="GHEA Grapalat" w:eastAsia="Times New Roman" w:hAnsi="GHEA Grapalat" w:cs="Times Armenian"/>
          <w:sz w:val="20"/>
          <w:szCs w:val="24"/>
          <w:lang w:val="pt-BR"/>
        </w:rPr>
        <w:t xml:space="preserve"> </w:t>
      </w:r>
      <w:r w:rsidRPr="003E2D06">
        <w:rPr>
          <w:rFonts w:ascii="GHEA Grapalat" w:eastAsia="Times New Roman" w:hAnsi="GHEA Grapalat" w:cs="Sylfaen"/>
          <w:sz w:val="20"/>
          <w:szCs w:val="24"/>
          <w:lang w:val="hy-AM"/>
        </w:rPr>
        <w:t>օգտագործման</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պահանջը</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իսկ</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Վաճառողի</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առաջարկությունը</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ներկայացվել</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ոչ</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ուշ</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քան</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lastRenderedPageBreak/>
        <w:t>պայմանագրով</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ի</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սկզբանե</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մատակարարման</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համար</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սահմանված</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ժամկետը</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լրանալուց</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առնվազն</w:t>
      </w:r>
      <w:r w:rsidRPr="003E2D06">
        <w:rPr>
          <w:rFonts w:ascii="GHEA Grapalat" w:eastAsia="Times New Roman" w:hAnsi="GHEA Grapalat" w:cs="Sylfaen"/>
          <w:sz w:val="20"/>
          <w:szCs w:val="24"/>
          <w:lang w:val="pt-BR"/>
        </w:rPr>
        <w:t xml:space="preserve"> 5 </w:t>
      </w:r>
      <w:r w:rsidRPr="003E2D06">
        <w:rPr>
          <w:rFonts w:ascii="GHEA Grapalat" w:eastAsia="Times New Roman" w:hAnsi="GHEA Grapalat" w:cs="Sylfaen"/>
          <w:sz w:val="20"/>
          <w:szCs w:val="24"/>
        </w:rPr>
        <w:t>օրացուցային</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օր</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առաջ</w:t>
      </w:r>
      <w:r w:rsidRPr="003E2D06">
        <w:rPr>
          <w:rFonts w:ascii="GHEA Grapalat" w:eastAsia="Times New Roman" w:hAnsi="GHEA Grapalat" w:cs="Sylfaen"/>
          <w:sz w:val="20"/>
          <w:szCs w:val="24"/>
          <w:lang w:val="pt-BR"/>
        </w:rPr>
        <w:t>: Ընդ որում սույն կետով սահմանված դեպքում ապրա</w:t>
      </w:r>
      <w:r w:rsidRPr="003E2D06">
        <w:rPr>
          <w:rFonts w:ascii="GHEA Grapalat" w:eastAsia="Times New Roman" w:hAnsi="GHEA Grapalat" w:cs="Times Armenian"/>
          <w:sz w:val="20"/>
          <w:szCs w:val="24"/>
          <w:lang w:val="hy-AM"/>
        </w:rPr>
        <w:t xml:space="preserve">նքի </w:t>
      </w:r>
      <w:r w:rsidRPr="003E2D06">
        <w:rPr>
          <w:rFonts w:ascii="GHEA Grapalat" w:eastAsia="Times New Roman" w:hAnsi="GHEA Grapalat" w:cs="Times Armenian"/>
          <w:sz w:val="20"/>
          <w:szCs w:val="24"/>
        </w:rPr>
        <w:t>մատակարա</w:t>
      </w:r>
      <w:r w:rsidRPr="003E2D06">
        <w:rPr>
          <w:rFonts w:ascii="GHEA Grapalat" w:eastAsia="Times New Roman" w:hAnsi="GHEA Grapalat" w:cs="Sylfaen"/>
          <w:sz w:val="20"/>
          <w:szCs w:val="24"/>
          <w:lang w:val="hy-AM"/>
        </w:rPr>
        <w:t>րման</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ժամկետը</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կարող</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է</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Sylfaen"/>
          <w:sz w:val="20"/>
          <w:szCs w:val="24"/>
          <w:lang w:val="hy-AM"/>
        </w:rPr>
        <w:t>երկարաձգվել</w:t>
      </w:r>
      <w:r w:rsidRPr="003E2D06">
        <w:rPr>
          <w:rFonts w:ascii="GHEA Grapalat" w:eastAsia="Times New Roman" w:hAnsi="GHEA Grapalat" w:cs="Times Armenian"/>
          <w:sz w:val="20"/>
          <w:szCs w:val="24"/>
          <w:lang w:val="hy-AM"/>
        </w:rPr>
        <w:t xml:space="preserve"> </w:t>
      </w:r>
      <w:r w:rsidRPr="003E2D06">
        <w:rPr>
          <w:rFonts w:ascii="GHEA Grapalat" w:eastAsia="Times New Roman" w:hAnsi="GHEA Grapalat" w:cs="Times Armenian"/>
          <w:sz w:val="20"/>
          <w:szCs w:val="24"/>
        </w:rPr>
        <w:t>մեկ</w:t>
      </w:r>
      <w:r w:rsidRPr="003E2D06">
        <w:rPr>
          <w:rFonts w:ascii="GHEA Grapalat" w:eastAsia="Times New Roman" w:hAnsi="GHEA Grapalat" w:cs="Times Armenian"/>
          <w:sz w:val="20"/>
          <w:szCs w:val="24"/>
          <w:lang w:val="pt-BR"/>
        </w:rPr>
        <w:t xml:space="preserve"> </w:t>
      </w:r>
      <w:r w:rsidRPr="003E2D06">
        <w:rPr>
          <w:rFonts w:ascii="GHEA Grapalat" w:eastAsia="Times New Roman" w:hAnsi="GHEA Grapalat" w:cs="Times Armenian"/>
          <w:sz w:val="20"/>
          <w:szCs w:val="24"/>
        </w:rPr>
        <w:t>անգամ</w:t>
      </w:r>
      <w:r w:rsidRPr="003E2D06">
        <w:rPr>
          <w:rFonts w:ascii="GHEA Grapalat" w:eastAsia="Times New Roman" w:hAnsi="GHEA Grapalat" w:cs="Times Armenian"/>
          <w:sz w:val="20"/>
          <w:szCs w:val="24"/>
          <w:lang w:val="pt-BR"/>
        </w:rPr>
        <w:t xml:space="preserve"> </w:t>
      </w:r>
      <w:r w:rsidRPr="003E2D06">
        <w:rPr>
          <w:rFonts w:ascii="GHEA Grapalat" w:eastAsia="Times New Roman" w:hAnsi="GHEA Grapalat" w:cs="Sylfaen"/>
          <w:sz w:val="20"/>
          <w:szCs w:val="24"/>
          <w:lang w:val="hy-AM"/>
        </w:rPr>
        <w:t>մինչև</w:t>
      </w:r>
      <w:r w:rsidRPr="003E2D06">
        <w:rPr>
          <w:rFonts w:ascii="GHEA Grapalat" w:eastAsia="Times New Roman" w:hAnsi="GHEA Grapalat" w:cs="Sylfaen"/>
          <w:sz w:val="20"/>
          <w:szCs w:val="24"/>
          <w:lang w:val="pt-BR"/>
        </w:rPr>
        <w:t xml:space="preserve"> 30 </w:t>
      </w:r>
      <w:r w:rsidRPr="003E2D06">
        <w:rPr>
          <w:rFonts w:ascii="GHEA Grapalat" w:eastAsia="Times New Roman" w:hAnsi="GHEA Grapalat" w:cs="Sylfaen"/>
          <w:sz w:val="20"/>
          <w:szCs w:val="24"/>
        </w:rPr>
        <w:t>օրացուցային</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օրով</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բայց</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ոչ</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ավել</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քան</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պայմանագրով</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սահմանված</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ժամկետն</w:t>
      </w:r>
      <w:r w:rsidRPr="003E2D06">
        <w:rPr>
          <w:rFonts w:ascii="GHEA Grapalat" w:eastAsia="Times New Roman" w:hAnsi="GHEA Grapalat" w:cs="Sylfaen"/>
          <w:sz w:val="20"/>
          <w:szCs w:val="24"/>
          <w:lang w:val="pt-BR"/>
        </w:rPr>
        <w:t xml:space="preserve"> </w:t>
      </w:r>
      <w:r w:rsidRPr="003E2D06">
        <w:rPr>
          <w:rFonts w:ascii="GHEA Grapalat" w:eastAsia="Times New Roman" w:hAnsi="GHEA Grapalat" w:cs="Sylfaen"/>
          <w:sz w:val="20"/>
          <w:szCs w:val="24"/>
        </w:rPr>
        <w:t>է</w:t>
      </w:r>
      <w:r w:rsidRPr="003E2D06">
        <w:rPr>
          <w:rFonts w:ascii="GHEA Grapalat" w:eastAsia="Times New Roman" w:hAnsi="GHEA Grapalat" w:cs="Sylfaen"/>
          <w:sz w:val="20"/>
          <w:szCs w:val="24"/>
          <w:lang w:val="pt-BR"/>
        </w:rPr>
        <w:t>:</w:t>
      </w:r>
    </w:p>
    <w:p w14:paraId="6D358C9B" w14:textId="77777777" w:rsidR="003E2D06" w:rsidRPr="003E2D06" w:rsidRDefault="003E2D06" w:rsidP="003E2D06">
      <w:pPr>
        <w:tabs>
          <w:tab w:val="left" w:pos="720"/>
        </w:tabs>
        <w:spacing w:after="0" w:line="240" w:lineRule="auto"/>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3A5FFA57" w14:textId="77777777" w:rsidR="003E2D06" w:rsidRPr="003E2D06" w:rsidRDefault="003E2D06" w:rsidP="003E2D06">
      <w:pPr>
        <w:tabs>
          <w:tab w:val="num" w:pos="0"/>
          <w:tab w:val="left" w:pos="720"/>
          <w:tab w:val="num" w:pos="900"/>
        </w:tabs>
        <w:spacing w:after="0" w:line="240" w:lineRule="auto"/>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F13A1F7"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hy-AM" w:eastAsia="ru-RU"/>
        </w:rPr>
      </w:pPr>
      <w:r w:rsidRPr="003E2D06">
        <w:rPr>
          <w:rFonts w:ascii="GHEA Grapalat" w:eastAsia="Times New Roman" w:hAnsi="GHEA Grapalat" w:cs="Times New Roman"/>
          <w:sz w:val="20"/>
          <w:szCs w:val="24"/>
          <w:lang w:val="hy-AM"/>
        </w:rPr>
        <w:tab/>
        <w:t>8.10 Պ</w:t>
      </w:r>
      <w:r w:rsidRPr="003E2D06">
        <w:rPr>
          <w:rFonts w:ascii="GHEA Grapalat" w:eastAsia="Times New Roman" w:hAnsi="GHEA Grapalat" w:cs="Times New Roman"/>
          <w:spacing w:val="-4"/>
          <w:sz w:val="20"/>
          <w:szCs w:val="20"/>
          <w:lang w:val="hy-AM" w:eastAsia="ru-RU"/>
        </w:rPr>
        <w:t xml:space="preserve">այմանագիրը չի </w:t>
      </w:r>
      <w:r w:rsidRPr="003E2D06">
        <w:rPr>
          <w:rFonts w:ascii="GHEA Grapalat" w:eastAsia="Times New Roman" w:hAnsi="GHEA Grapalat" w:cs="Times New Roman"/>
          <w:sz w:val="20"/>
          <w:szCs w:val="20"/>
          <w:lang w:val="hy-AM" w:eastAsia="ru-RU"/>
        </w:rPr>
        <w:t>կարող փոփոխվել կողմերի պարտա</w:t>
      </w:r>
      <w:r w:rsidRPr="003E2D06">
        <w:rPr>
          <w:rFonts w:ascii="GHEA Grapalat" w:eastAsia="Times New Roman" w:hAnsi="GHEA Grapalat" w:cs="Times New Roman"/>
          <w:sz w:val="20"/>
          <w:szCs w:val="20"/>
          <w:lang w:val="hy-AM" w:eastAsia="ru-RU"/>
        </w:rPr>
        <w:softHyphen/>
        <w:t>վորու</w:t>
      </w:r>
      <w:r w:rsidRPr="003E2D06">
        <w:rPr>
          <w:rFonts w:ascii="GHEA Grapalat" w:eastAsia="Times New Roman" w:hAnsi="GHEA Grapalat" w:cs="Times New Roman"/>
          <w:sz w:val="20"/>
          <w:szCs w:val="20"/>
          <w:lang w:val="hy-AM" w:eastAsia="ru-RU"/>
        </w:rPr>
        <w:softHyphen/>
        <w:t>թյունների մասնակի չկատարման հետևանքով</w:t>
      </w:r>
      <w:r w:rsidRPr="003E2D06" w:rsidDel="00591DE3">
        <w:rPr>
          <w:rFonts w:ascii="GHEA Grapalat" w:eastAsia="Times New Roman" w:hAnsi="GHEA Grapalat" w:cs="Times New Roman"/>
          <w:sz w:val="20"/>
          <w:szCs w:val="20"/>
          <w:lang w:val="hy-AM" w:eastAsia="ru-RU"/>
        </w:rPr>
        <w:t xml:space="preserve"> </w:t>
      </w:r>
      <w:r w:rsidRPr="003E2D06">
        <w:rPr>
          <w:rFonts w:ascii="GHEA Grapalat" w:eastAsia="Times New Roman" w:hAnsi="GHEA Grapalat" w:cs="Times New Roma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7F3949B5"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hy-AM" w:eastAsia="ru-RU"/>
        </w:rPr>
      </w:pPr>
      <w:r w:rsidRPr="003E2D06">
        <w:rPr>
          <w:rFonts w:ascii="GHEA Grapalat" w:eastAsia="Times New Roman" w:hAnsi="GHEA Grapalat" w:cs="Times New Roman"/>
          <w:sz w:val="20"/>
          <w:szCs w:val="20"/>
          <w:lang w:val="hy-AM" w:eastAsia="ru-RU"/>
        </w:rPr>
        <w:tab/>
        <w:t>8.11 Վաճառողի  կողմից ստանձնած պարտավորությունները չկատա</w:t>
      </w:r>
      <w:r w:rsidRPr="003E2D06">
        <w:rPr>
          <w:rFonts w:ascii="GHEA Grapalat" w:eastAsia="Times New Roman" w:hAnsi="GHEA Grapalat" w:cs="Times New Roman"/>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4" w:name="_Hlk23253914"/>
      <w:r w:rsidRPr="003E2D06">
        <w:rPr>
          <w:rFonts w:ascii="GHEA Grapalat" w:eastAsia="Times New Roman" w:hAnsi="GHEA Grapalat" w:cs="Times New Roman"/>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4"/>
      <w:r w:rsidRPr="003E2D06">
        <w:rPr>
          <w:rFonts w:ascii="GHEA Grapalat" w:eastAsia="Times New Roman" w:hAnsi="GHEA Grapalat" w:cs="Times New Roman"/>
          <w:sz w:val="20"/>
          <w:szCs w:val="20"/>
          <w:lang w:val="hy-AM" w:eastAsia="ru-RU"/>
        </w:rPr>
        <w:t xml:space="preserve">   </w:t>
      </w:r>
    </w:p>
    <w:p w14:paraId="53CDA1CF"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hy-AM" w:eastAsia="ru-RU"/>
        </w:rPr>
      </w:pPr>
      <w:r w:rsidRPr="003E2D06">
        <w:rPr>
          <w:rFonts w:ascii="GHEA Grapalat" w:eastAsia="Times New Roman" w:hAnsi="GHEA Grapalat" w:cs="Times New Roman"/>
          <w:sz w:val="20"/>
          <w:szCs w:val="20"/>
          <w:lang w:val="hy-AM" w:eastAsia="ru-RU"/>
        </w:rPr>
        <w:t>8.12</w:t>
      </w:r>
      <w:r w:rsidRPr="003E2D06">
        <w:rPr>
          <w:rFonts w:ascii="GHEA Grapalat" w:eastAsia="Times New Roman" w:hAnsi="GHEA Grapalat" w:cs="Times New Roma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C5622F"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hy-AM" w:eastAsia="ru-RU"/>
        </w:rPr>
      </w:pPr>
      <w:r w:rsidRPr="003E2D06">
        <w:rPr>
          <w:rFonts w:ascii="GHEA Grapalat" w:eastAsia="Times New Roman" w:hAnsi="GHEA Grapalat" w:cs="Times New Roma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395472B3" w14:textId="77777777" w:rsidR="003E2D06" w:rsidRPr="003E2D06" w:rsidRDefault="003E2D06" w:rsidP="003E2D06">
      <w:pPr>
        <w:spacing w:after="0" w:line="240" w:lineRule="auto"/>
        <w:ind w:firstLine="567"/>
        <w:jc w:val="both"/>
        <w:rPr>
          <w:rFonts w:ascii="GHEA Grapalat" w:eastAsia="Times New Roman" w:hAnsi="GHEA Grapalat" w:cs="Times New Roman"/>
          <w:sz w:val="20"/>
          <w:szCs w:val="20"/>
          <w:lang w:val="hy-AM" w:eastAsia="ru-RU"/>
        </w:rPr>
      </w:pPr>
      <w:r w:rsidRPr="003E2D06">
        <w:rPr>
          <w:rFonts w:ascii="GHEA Grapalat" w:eastAsia="Times New Roman" w:hAnsi="GHEA Grapalat" w:cs="Times New Roma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7C11DC2" w14:textId="77777777" w:rsidR="003E2D06" w:rsidRPr="00983A5F" w:rsidRDefault="003E2D06" w:rsidP="003E2D06">
      <w:pPr>
        <w:spacing w:after="0" w:line="240" w:lineRule="auto"/>
        <w:ind w:firstLine="567"/>
        <w:jc w:val="both"/>
        <w:rPr>
          <w:rFonts w:ascii="GHEA Grapalat" w:eastAsia="Times New Roman" w:hAnsi="GHEA Grapalat" w:cs="Times New Roman"/>
          <w:b/>
          <w:sz w:val="20"/>
          <w:szCs w:val="20"/>
          <w:lang w:val="hy-AM" w:eastAsia="ru-RU"/>
        </w:rPr>
      </w:pPr>
      <w:r w:rsidRPr="00983A5F">
        <w:rPr>
          <w:rFonts w:ascii="GHEA Grapalat" w:eastAsia="Times New Roman" w:hAnsi="GHEA Grapalat" w:cs="Times New Roman"/>
          <w:b/>
          <w:sz w:val="20"/>
          <w:szCs w:val="20"/>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983A5F">
        <w:rPr>
          <w:rFonts w:ascii="GHEA Grapalat" w:eastAsia="Times New Roman" w:hAnsi="GHEA Grapalat" w:cs="Times New Roman"/>
          <w:b/>
          <w:sz w:val="20"/>
          <w:szCs w:val="20"/>
          <w:vertAlign w:val="superscript"/>
          <w:lang w:val="hy-AM" w:eastAsia="ru-RU"/>
        </w:rPr>
        <w:t>24</w:t>
      </w:r>
      <w:r w:rsidRPr="00983A5F">
        <w:rPr>
          <w:rFonts w:ascii="GHEA Grapalat" w:eastAsia="Times New Roman" w:hAnsi="GHEA Grapalat" w:cs="Times New Roman"/>
          <w:b/>
          <w:color w:val="FFFFFF"/>
          <w:sz w:val="20"/>
          <w:szCs w:val="20"/>
          <w:vertAlign w:val="superscript"/>
          <w:lang w:val="hy-AM" w:eastAsia="ru-RU"/>
        </w:rPr>
        <w:footnoteReference w:id="15"/>
      </w:r>
    </w:p>
    <w:p w14:paraId="469F886C" w14:textId="77777777" w:rsidR="003E2D06" w:rsidRPr="003E2D06" w:rsidRDefault="003E2D06" w:rsidP="003E2D06">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71417544" w14:textId="77777777" w:rsidR="003E2D06" w:rsidRPr="003E2D06" w:rsidRDefault="003E2D06" w:rsidP="003E2D06">
      <w:pPr>
        <w:spacing w:after="0" w:line="240" w:lineRule="auto"/>
        <w:ind w:firstLine="709"/>
        <w:jc w:val="both"/>
        <w:rPr>
          <w:rFonts w:ascii="GHEA Grapalat" w:eastAsia="Times New Roman" w:hAnsi="GHEA Grapalat" w:cs="Times New Roman"/>
          <w:b/>
          <w:sz w:val="20"/>
          <w:szCs w:val="24"/>
          <w:lang w:val="hy-AM"/>
        </w:rPr>
      </w:pPr>
      <w:r w:rsidRPr="003E2D06">
        <w:rPr>
          <w:rFonts w:ascii="GHEA Grapalat" w:eastAsia="Times New Roman" w:hAnsi="GHEA Grapalat" w:cs="Times New Roman"/>
          <w:b/>
          <w:sz w:val="20"/>
          <w:szCs w:val="24"/>
          <w:lang w:val="hy-AM"/>
        </w:rPr>
        <w:t>9. Կողմերի հասցեները, բանկային վավերապայմանները և ստորագրությունները</w:t>
      </w:r>
    </w:p>
    <w:p w14:paraId="773CB054"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 xml:space="preserve"> </w:t>
      </w:r>
    </w:p>
    <w:p w14:paraId="6E4585D1"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p>
    <w:p w14:paraId="7C2B9424" w14:textId="77777777" w:rsidR="003E2D06" w:rsidRPr="003E2D06" w:rsidRDefault="003E2D06" w:rsidP="003E2D06">
      <w:pPr>
        <w:spacing w:after="0" w:line="240" w:lineRule="auto"/>
        <w:ind w:firstLine="709"/>
        <w:jc w:val="both"/>
        <w:rPr>
          <w:rFonts w:ascii="GHEA Grapalat" w:eastAsia="Times New Roman" w:hAnsi="GHEA Grapalat" w:cs="Times New Roman"/>
          <w:sz w:val="20"/>
          <w:szCs w:val="24"/>
          <w:lang w:val="hy-AM"/>
        </w:rPr>
      </w:pPr>
    </w:p>
    <w:tbl>
      <w:tblPr>
        <w:tblW w:w="9639" w:type="dxa"/>
        <w:tblInd w:w="409" w:type="dxa"/>
        <w:tblLayout w:type="fixed"/>
        <w:tblLook w:val="0000" w:firstRow="0" w:lastRow="0" w:firstColumn="0" w:lastColumn="0" w:noHBand="0" w:noVBand="0"/>
      </w:tblPr>
      <w:tblGrid>
        <w:gridCol w:w="4536"/>
        <w:gridCol w:w="760"/>
        <w:gridCol w:w="4343"/>
      </w:tblGrid>
      <w:tr w:rsidR="003E2D06" w:rsidRPr="003E2D06" w14:paraId="54C4C6AB" w14:textId="77777777" w:rsidTr="00582EDE">
        <w:tc>
          <w:tcPr>
            <w:tcW w:w="4536" w:type="dxa"/>
          </w:tcPr>
          <w:p w14:paraId="2EDF149A" w14:textId="77777777" w:rsidR="003E2D06" w:rsidRPr="003E2D06" w:rsidRDefault="003E2D06" w:rsidP="003E2D06">
            <w:pPr>
              <w:spacing w:after="0" w:line="240" w:lineRule="auto"/>
              <w:jc w:val="center"/>
              <w:rPr>
                <w:rFonts w:ascii="GHEA Grapalat" w:eastAsia="Times New Roman" w:hAnsi="GHEA Grapalat" w:cs="Sylfaen"/>
                <w:b/>
                <w:bCs/>
                <w:sz w:val="24"/>
                <w:szCs w:val="24"/>
                <w:lang w:val="nb-NO"/>
              </w:rPr>
            </w:pPr>
            <w:r w:rsidRPr="003E2D06">
              <w:rPr>
                <w:rFonts w:ascii="GHEA Grapalat" w:eastAsia="Times New Roman" w:hAnsi="GHEA Grapalat" w:cs="Sylfaen"/>
                <w:b/>
                <w:bCs/>
                <w:sz w:val="24"/>
                <w:szCs w:val="24"/>
                <w:lang w:val="nb-NO"/>
              </w:rPr>
              <w:lastRenderedPageBreak/>
              <w:t>ԳՆՈՐԴ</w:t>
            </w:r>
          </w:p>
          <w:p w14:paraId="3F262499" w14:textId="77777777" w:rsidR="003E2D06" w:rsidRPr="003E2D06" w:rsidRDefault="003E2D06" w:rsidP="003E2D06">
            <w:pPr>
              <w:spacing w:after="0" w:line="240" w:lineRule="auto"/>
              <w:jc w:val="center"/>
              <w:rPr>
                <w:rFonts w:ascii="GHEA Grapalat" w:eastAsia="Times New Roman" w:hAnsi="GHEA Grapalat" w:cs="Times New Roman"/>
                <w:u w:val="single"/>
              </w:rPr>
            </w:pPr>
            <w:r w:rsidRPr="003E2D06">
              <w:rPr>
                <w:rFonts w:ascii="GHEA Grapalat" w:eastAsia="Times New Roman" w:hAnsi="GHEA Grapalat" w:cs="Times New Roman"/>
                <w:u w:val="single"/>
              </w:rPr>
              <w:t xml:space="preserve"> </w:t>
            </w:r>
          </w:p>
          <w:p w14:paraId="3556D474" w14:textId="77777777" w:rsidR="003E2D06" w:rsidRPr="003E2D06" w:rsidRDefault="003E2D06" w:rsidP="003E2D06">
            <w:pPr>
              <w:spacing w:after="0" w:line="240" w:lineRule="auto"/>
              <w:rPr>
                <w:rFonts w:ascii="GHEA Grapalat" w:eastAsia="Times New Roman" w:hAnsi="GHEA Grapalat" w:cs="Times New Roman"/>
                <w:sz w:val="24"/>
                <w:szCs w:val="24"/>
                <w:lang w:val="hy-AM"/>
              </w:rPr>
            </w:pPr>
          </w:p>
          <w:p w14:paraId="5F213BEF" w14:textId="77777777" w:rsidR="003E2D06" w:rsidRPr="003E2D06" w:rsidRDefault="003E2D06" w:rsidP="003E2D06">
            <w:pPr>
              <w:spacing w:after="0" w:line="240" w:lineRule="auto"/>
              <w:jc w:val="center"/>
              <w:rPr>
                <w:rFonts w:ascii="GHEA Grapalat" w:eastAsia="Times New Roman" w:hAnsi="GHEA Grapalat" w:cs="Times New Roman"/>
                <w:sz w:val="24"/>
                <w:szCs w:val="24"/>
                <w:lang w:val="hy-AM"/>
              </w:rPr>
            </w:pPr>
            <w:r w:rsidRPr="003E2D06">
              <w:rPr>
                <w:rFonts w:ascii="GHEA Grapalat" w:eastAsia="Times New Roman" w:hAnsi="GHEA Grapalat" w:cs="Times New Roman"/>
                <w:sz w:val="24"/>
                <w:szCs w:val="24"/>
                <w:lang w:val="hy-AM"/>
              </w:rPr>
              <w:t>---------------------------------</w:t>
            </w:r>
          </w:p>
          <w:p w14:paraId="190518D7"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w:t>
            </w:r>
            <w:r w:rsidRPr="003E2D06">
              <w:rPr>
                <w:rFonts w:ascii="GHEA Grapalat" w:eastAsia="Times New Roman" w:hAnsi="GHEA Grapalat" w:cs="Sylfaen"/>
                <w:sz w:val="18"/>
                <w:szCs w:val="18"/>
                <w:lang w:val="hy-AM"/>
              </w:rPr>
              <w:t>ստորագրություն</w:t>
            </w:r>
            <w:r w:rsidRPr="003E2D06">
              <w:rPr>
                <w:rFonts w:ascii="GHEA Grapalat" w:eastAsia="Times New Roman" w:hAnsi="GHEA Grapalat" w:cs="Times New Roman"/>
                <w:sz w:val="18"/>
                <w:szCs w:val="18"/>
              </w:rPr>
              <w:t>/</w:t>
            </w:r>
          </w:p>
          <w:p w14:paraId="7396C1D9" w14:textId="77777777" w:rsidR="003E2D06" w:rsidRPr="003E2D06" w:rsidRDefault="003E2D06" w:rsidP="003E2D06">
            <w:pPr>
              <w:spacing w:after="0" w:line="240" w:lineRule="auto"/>
              <w:jc w:val="center"/>
              <w:rPr>
                <w:rFonts w:ascii="GHEA Grapalat" w:eastAsia="Times New Roman" w:hAnsi="GHEA Grapalat" w:cs="Times New Roman"/>
                <w:sz w:val="18"/>
                <w:szCs w:val="18"/>
                <w:lang w:val="hy-AM"/>
              </w:rPr>
            </w:pPr>
            <w:r w:rsidRPr="003E2D06">
              <w:rPr>
                <w:rFonts w:ascii="GHEA Grapalat" w:eastAsia="Times New Roman" w:hAnsi="GHEA Grapalat" w:cs="Sylfaen"/>
                <w:sz w:val="18"/>
                <w:szCs w:val="18"/>
                <w:lang w:val="hy-AM"/>
              </w:rPr>
              <w:t>Կ</w:t>
            </w:r>
            <w:r w:rsidRPr="003E2D06">
              <w:rPr>
                <w:rFonts w:ascii="GHEA Grapalat" w:eastAsia="Times New Roman" w:hAnsi="GHEA Grapalat" w:cs="Times New Roman"/>
                <w:sz w:val="18"/>
                <w:szCs w:val="18"/>
                <w:lang w:val="hy-AM"/>
              </w:rPr>
              <w:t>.</w:t>
            </w:r>
            <w:r w:rsidRPr="003E2D06">
              <w:rPr>
                <w:rFonts w:ascii="GHEA Grapalat" w:eastAsia="Times New Roman" w:hAnsi="GHEA Grapalat" w:cs="Sylfaen"/>
                <w:sz w:val="18"/>
                <w:szCs w:val="18"/>
                <w:lang w:val="hy-AM"/>
              </w:rPr>
              <w:t>Տ</w:t>
            </w:r>
          </w:p>
        </w:tc>
        <w:tc>
          <w:tcPr>
            <w:tcW w:w="760" w:type="dxa"/>
          </w:tcPr>
          <w:p w14:paraId="7997A88D" w14:textId="77777777" w:rsidR="003E2D06" w:rsidRPr="003E2D06" w:rsidRDefault="003E2D06" w:rsidP="003E2D06">
            <w:pPr>
              <w:spacing w:after="0" w:line="240" w:lineRule="auto"/>
              <w:jc w:val="center"/>
              <w:rPr>
                <w:rFonts w:ascii="GHEA Grapalat" w:eastAsia="Times New Roman" w:hAnsi="GHEA Grapalat" w:cs="Times New Roman"/>
                <w:sz w:val="24"/>
                <w:szCs w:val="24"/>
                <w:lang w:val="hy-AM"/>
              </w:rPr>
            </w:pPr>
          </w:p>
        </w:tc>
        <w:tc>
          <w:tcPr>
            <w:tcW w:w="4343" w:type="dxa"/>
          </w:tcPr>
          <w:p w14:paraId="4A2A19D7" w14:textId="77777777" w:rsidR="003E2D06" w:rsidRPr="003E2D06" w:rsidRDefault="003E2D06" w:rsidP="003E2D06">
            <w:pPr>
              <w:spacing w:after="0" w:line="240" w:lineRule="auto"/>
              <w:jc w:val="center"/>
              <w:rPr>
                <w:rFonts w:ascii="GHEA Grapalat" w:eastAsia="Times New Roman" w:hAnsi="GHEA Grapalat" w:cs="Sylfaen"/>
                <w:b/>
                <w:bCs/>
                <w:sz w:val="24"/>
                <w:szCs w:val="24"/>
                <w:lang w:val="hy-AM"/>
              </w:rPr>
            </w:pPr>
            <w:r w:rsidRPr="003E2D06">
              <w:rPr>
                <w:rFonts w:ascii="GHEA Grapalat" w:eastAsia="Times New Roman" w:hAnsi="GHEA Grapalat" w:cs="Sylfaen"/>
                <w:b/>
                <w:bCs/>
                <w:sz w:val="24"/>
                <w:szCs w:val="24"/>
                <w:lang w:val="hy-AM"/>
              </w:rPr>
              <w:t>ՎԱՃԱՌՈՂ</w:t>
            </w:r>
          </w:p>
          <w:p w14:paraId="4C2E273E" w14:textId="77777777" w:rsidR="003E2D06" w:rsidRPr="003E2D06" w:rsidRDefault="003E2D06" w:rsidP="003E2D06">
            <w:pPr>
              <w:spacing w:after="0" w:line="240" w:lineRule="auto"/>
              <w:jc w:val="center"/>
              <w:rPr>
                <w:rFonts w:ascii="GHEA Grapalat" w:eastAsia="Times New Roman" w:hAnsi="GHEA Grapalat" w:cs="Times New Roman"/>
                <w:sz w:val="24"/>
                <w:szCs w:val="24"/>
                <w:lang w:val="hy-AM"/>
              </w:rPr>
            </w:pPr>
          </w:p>
          <w:p w14:paraId="21A46312" w14:textId="77777777" w:rsidR="003E2D06" w:rsidRPr="003E2D06" w:rsidRDefault="003E2D06" w:rsidP="003E2D06">
            <w:pPr>
              <w:spacing w:after="0" w:line="240" w:lineRule="auto"/>
              <w:jc w:val="center"/>
              <w:rPr>
                <w:rFonts w:ascii="GHEA Grapalat" w:eastAsia="Times New Roman" w:hAnsi="GHEA Grapalat" w:cs="Times New Roman"/>
                <w:sz w:val="24"/>
                <w:szCs w:val="24"/>
                <w:lang w:val="hy-AM"/>
              </w:rPr>
            </w:pPr>
          </w:p>
          <w:p w14:paraId="3A797272" w14:textId="77777777" w:rsidR="003E2D06" w:rsidRPr="003E2D06" w:rsidRDefault="003E2D06" w:rsidP="003E2D06">
            <w:pPr>
              <w:spacing w:after="0" w:line="240" w:lineRule="auto"/>
              <w:jc w:val="center"/>
              <w:rPr>
                <w:rFonts w:ascii="GHEA Grapalat" w:eastAsia="Times New Roman" w:hAnsi="GHEA Grapalat" w:cs="Times New Roman"/>
                <w:sz w:val="24"/>
                <w:szCs w:val="24"/>
                <w:lang w:val="hy-AM"/>
              </w:rPr>
            </w:pPr>
            <w:r w:rsidRPr="003E2D06">
              <w:rPr>
                <w:rFonts w:ascii="GHEA Grapalat" w:eastAsia="Times New Roman" w:hAnsi="GHEA Grapalat" w:cs="Times New Roman"/>
                <w:sz w:val="24"/>
                <w:szCs w:val="24"/>
                <w:lang w:val="hy-AM"/>
              </w:rPr>
              <w:t>---------------------------------</w:t>
            </w:r>
          </w:p>
          <w:p w14:paraId="60284F23"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w:t>
            </w:r>
            <w:r w:rsidRPr="003E2D06">
              <w:rPr>
                <w:rFonts w:ascii="GHEA Grapalat" w:eastAsia="Times New Roman" w:hAnsi="GHEA Grapalat" w:cs="Sylfaen"/>
                <w:sz w:val="18"/>
                <w:szCs w:val="18"/>
                <w:lang w:val="hy-AM"/>
              </w:rPr>
              <w:t>ստորագրություն</w:t>
            </w:r>
            <w:r w:rsidRPr="003E2D06">
              <w:rPr>
                <w:rFonts w:ascii="GHEA Grapalat" w:eastAsia="Times New Roman" w:hAnsi="GHEA Grapalat" w:cs="Times New Roman"/>
                <w:sz w:val="18"/>
                <w:szCs w:val="18"/>
              </w:rPr>
              <w:t>/</w:t>
            </w:r>
          </w:p>
          <w:p w14:paraId="0570D5BF" w14:textId="77777777" w:rsidR="003E2D06" w:rsidRPr="003E2D06" w:rsidRDefault="003E2D06" w:rsidP="003E2D06">
            <w:pPr>
              <w:spacing w:after="0" w:line="240" w:lineRule="auto"/>
              <w:jc w:val="center"/>
              <w:rPr>
                <w:rFonts w:ascii="GHEA Grapalat" w:eastAsia="Times New Roman" w:hAnsi="GHEA Grapalat" w:cs="Times New Roman"/>
                <w:lang w:val="hy-AM"/>
              </w:rPr>
            </w:pPr>
            <w:r w:rsidRPr="003E2D06">
              <w:rPr>
                <w:rFonts w:ascii="GHEA Grapalat" w:eastAsia="Times New Roman" w:hAnsi="GHEA Grapalat" w:cs="Sylfaen"/>
                <w:sz w:val="18"/>
                <w:szCs w:val="18"/>
                <w:lang w:val="hy-AM"/>
              </w:rPr>
              <w:t>Կ</w:t>
            </w:r>
            <w:r w:rsidRPr="003E2D06">
              <w:rPr>
                <w:rFonts w:ascii="GHEA Grapalat" w:eastAsia="Times New Roman" w:hAnsi="GHEA Grapalat" w:cs="Times New Roman"/>
                <w:sz w:val="18"/>
                <w:szCs w:val="18"/>
                <w:lang w:val="hy-AM"/>
              </w:rPr>
              <w:t>.</w:t>
            </w:r>
            <w:r w:rsidRPr="003E2D06">
              <w:rPr>
                <w:rFonts w:ascii="GHEA Grapalat" w:eastAsia="Times New Roman" w:hAnsi="GHEA Grapalat" w:cs="Sylfaen"/>
                <w:sz w:val="18"/>
                <w:szCs w:val="18"/>
                <w:lang w:val="hy-AM"/>
              </w:rPr>
              <w:t>Տ</w:t>
            </w:r>
          </w:p>
        </w:tc>
      </w:tr>
    </w:tbl>
    <w:p w14:paraId="1C067680" w14:textId="77777777" w:rsidR="003E2D06" w:rsidRPr="003E2D06" w:rsidRDefault="003E2D06" w:rsidP="003E2D06">
      <w:pPr>
        <w:spacing w:after="0" w:line="240" w:lineRule="auto"/>
        <w:rPr>
          <w:rFonts w:ascii="GHEA Grapalat" w:eastAsia="Times New Roman" w:hAnsi="GHEA Grapalat" w:cs="Times New Roman"/>
          <w:sz w:val="20"/>
          <w:szCs w:val="24"/>
          <w:lang w:val="hy-AM"/>
        </w:rPr>
      </w:pPr>
    </w:p>
    <w:p w14:paraId="3EFCC0F3" w14:textId="77777777" w:rsidR="003E2D06" w:rsidRPr="003E2D06" w:rsidRDefault="003E2D06" w:rsidP="003E2D06">
      <w:pPr>
        <w:spacing w:after="0" w:line="240" w:lineRule="auto"/>
        <w:ind w:firstLine="720"/>
        <w:jc w:val="both"/>
        <w:rPr>
          <w:rFonts w:ascii="GHEA Grapalat" w:eastAsia="Times New Roman" w:hAnsi="GHEA Grapalat" w:cs="Times New Roman"/>
          <w:sz w:val="20"/>
          <w:szCs w:val="24"/>
          <w:lang w:val="hy-AM"/>
        </w:rPr>
      </w:pPr>
      <w:r w:rsidRPr="003E2D06">
        <w:rPr>
          <w:rFonts w:ascii="GHEA Grapalat" w:eastAsia="Times New Roman" w:hAnsi="GHEA Grapalat" w:cs="Sylfaen"/>
          <w:i/>
          <w:sz w:val="20"/>
          <w:szCs w:val="24"/>
          <w:lang w:val="hy-AM"/>
        </w:rPr>
        <w:t>Անհրաժեշտության դեպքում պայմանագրում կարող են ներառվել ՀՀ օրենսդրությանը չհակասող դրույթներ։</w:t>
      </w:r>
    </w:p>
    <w:p w14:paraId="018309D1" w14:textId="77777777" w:rsidR="003E2D06" w:rsidRPr="003E2D06" w:rsidRDefault="003E2D06" w:rsidP="003E2D06">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1B1C3ABE" w14:textId="77777777" w:rsidR="003E2D06" w:rsidRPr="003E2D06" w:rsidRDefault="003E2D06" w:rsidP="003E2D06">
      <w:pPr>
        <w:spacing w:after="0" w:line="240" w:lineRule="auto"/>
        <w:rPr>
          <w:rFonts w:ascii="GHEA Grapalat" w:eastAsia="Times New Roman" w:hAnsi="GHEA Grapalat" w:cs="Times New Roman"/>
          <w:sz w:val="20"/>
          <w:szCs w:val="24"/>
          <w:lang w:val="hy-AM"/>
        </w:rPr>
      </w:pPr>
    </w:p>
    <w:p w14:paraId="25065E1F" w14:textId="77777777" w:rsidR="003E2D06" w:rsidRPr="003E2D06" w:rsidRDefault="003E2D06" w:rsidP="003E2D06">
      <w:pPr>
        <w:spacing w:after="0" w:line="240" w:lineRule="auto"/>
        <w:rPr>
          <w:rFonts w:ascii="GHEA Grapalat" w:eastAsia="Times New Roman" w:hAnsi="GHEA Grapalat" w:cs="Times New Roman"/>
          <w:sz w:val="20"/>
          <w:szCs w:val="24"/>
          <w:lang w:val="hy-AM"/>
        </w:rPr>
      </w:pPr>
    </w:p>
    <w:p w14:paraId="00559B1A" w14:textId="77777777" w:rsidR="003E2D06" w:rsidRPr="003E2D06" w:rsidRDefault="003E2D06" w:rsidP="003E2D06">
      <w:pPr>
        <w:spacing w:after="0" w:line="240" w:lineRule="auto"/>
        <w:rPr>
          <w:rFonts w:ascii="GHEA Grapalat" w:eastAsia="Times New Roman" w:hAnsi="GHEA Grapalat" w:cs="Times New Roman"/>
          <w:sz w:val="20"/>
          <w:szCs w:val="24"/>
          <w:lang w:val="hy-AM"/>
        </w:rPr>
      </w:pPr>
    </w:p>
    <w:p w14:paraId="6F2BE961" w14:textId="77777777" w:rsidR="003E2D06" w:rsidRPr="003E2D06" w:rsidRDefault="003E2D06" w:rsidP="003E2D06">
      <w:pPr>
        <w:spacing w:after="0" w:line="240" w:lineRule="auto"/>
        <w:rPr>
          <w:rFonts w:ascii="GHEA Grapalat" w:eastAsia="Times New Roman" w:hAnsi="GHEA Grapalat" w:cs="Times New Roman"/>
          <w:sz w:val="20"/>
          <w:szCs w:val="24"/>
          <w:lang w:val="hy-AM"/>
        </w:rPr>
      </w:pPr>
    </w:p>
    <w:p w14:paraId="02A527E4" w14:textId="77777777" w:rsidR="003E2D06" w:rsidRPr="003E2D06" w:rsidRDefault="003E2D06" w:rsidP="003E2D06">
      <w:pPr>
        <w:spacing w:after="0" w:line="240" w:lineRule="auto"/>
        <w:jc w:val="right"/>
        <w:rPr>
          <w:rFonts w:ascii="GHEA Grapalat" w:eastAsia="Times New Roman" w:hAnsi="GHEA Grapalat" w:cs="Times New Roman"/>
          <w:sz w:val="20"/>
          <w:szCs w:val="24"/>
          <w:lang w:val="hy-AM"/>
        </w:rPr>
        <w:sectPr w:rsidR="003E2D06" w:rsidRPr="003E2D06" w:rsidSect="00582EDE">
          <w:pgSz w:w="11906" w:h="16838" w:code="9"/>
          <w:pgMar w:top="720" w:right="662" w:bottom="426" w:left="1138" w:header="562" w:footer="562" w:gutter="0"/>
          <w:cols w:space="720"/>
        </w:sectPr>
      </w:pPr>
    </w:p>
    <w:p w14:paraId="14F80077" w14:textId="77777777" w:rsidR="003E2D06" w:rsidRPr="003E2D06" w:rsidRDefault="003E2D06" w:rsidP="003E2D06">
      <w:pPr>
        <w:spacing w:after="0" w:line="240" w:lineRule="auto"/>
        <w:jc w:val="right"/>
        <w:rPr>
          <w:rFonts w:ascii="GHEA Grapalat" w:eastAsia="Times New Roman" w:hAnsi="GHEA Grapalat" w:cs="Times New Roman"/>
          <w:i/>
          <w:sz w:val="18"/>
          <w:szCs w:val="24"/>
          <w:lang w:val="hy-AM"/>
        </w:rPr>
      </w:pPr>
      <w:r w:rsidRPr="003E2D06">
        <w:rPr>
          <w:rFonts w:ascii="GHEA Grapalat" w:eastAsia="Times New Roman" w:hAnsi="GHEA Grapalat" w:cs="Times New Roman"/>
          <w:i/>
          <w:sz w:val="18"/>
          <w:szCs w:val="24"/>
          <w:lang w:val="hy-AM"/>
        </w:rPr>
        <w:lastRenderedPageBreak/>
        <w:t>Հավելված N 1</w:t>
      </w:r>
    </w:p>
    <w:p w14:paraId="09369646" w14:textId="77777777" w:rsidR="003E2D06" w:rsidRPr="003E2D06" w:rsidRDefault="003E2D06" w:rsidP="003E2D06">
      <w:pPr>
        <w:spacing w:after="0" w:line="240" w:lineRule="auto"/>
        <w:jc w:val="right"/>
        <w:rPr>
          <w:rFonts w:ascii="GHEA Grapalat" w:eastAsia="Times New Roman" w:hAnsi="GHEA Grapalat" w:cs="Times New Roman"/>
          <w:i/>
          <w:sz w:val="18"/>
          <w:szCs w:val="24"/>
          <w:lang w:val="hy-AM"/>
        </w:rPr>
      </w:pPr>
      <w:r w:rsidRPr="003E2D06">
        <w:rPr>
          <w:rFonts w:ascii="GHEA Grapalat" w:eastAsia="Times New Roman" w:hAnsi="GHEA Grapalat" w:cs="Times New Roman"/>
          <w:i/>
          <w:sz w:val="18"/>
          <w:szCs w:val="24"/>
          <w:lang w:val="hy-AM"/>
        </w:rPr>
        <w:t xml:space="preserve">«         »              20  թ. կնքված </w:t>
      </w:r>
    </w:p>
    <w:p w14:paraId="0E2FB906" w14:textId="77777777" w:rsidR="003E2D06" w:rsidRPr="003E2D06" w:rsidRDefault="003E2D06" w:rsidP="003E2D06">
      <w:pPr>
        <w:spacing w:after="0" w:line="240" w:lineRule="auto"/>
        <w:jc w:val="right"/>
        <w:rPr>
          <w:rFonts w:ascii="GHEA Grapalat" w:eastAsia="Times New Roman" w:hAnsi="GHEA Grapalat" w:cs="Times New Roman"/>
          <w:i/>
          <w:sz w:val="18"/>
          <w:szCs w:val="24"/>
          <w:lang w:val="hy-AM"/>
        </w:rPr>
      </w:pPr>
      <w:r w:rsidRPr="003E2D06">
        <w:rPr>
          <w:rFonts w:ascii="GHEA Grapalat" w:eastAsia="Times New Roman" w:hAnsi="GHEA Grapalat" w:cs="Times New Roman"/>
          <w:i/>
          <w:sz w:val="18"/>
          <w:szCs w:val="24"/>
          <w:lang w:val="hy-AM"/>
        </w:rPr>
        <w:t xml:space="preserve">                      ծածկագրով պայմանագրի</w:t>
      </w:r>
    </w:p>
    <w:p w14:paraId="57D9DA7E" w14:textId="77777777" w:rsidR="003E2D06" w:rsidRPr="003E2D06" w:rsidRDefault="003E2D06" w:rsidP="003E2D06">
      <w:pPr>
        <w:spacing w:after="0" w:line="240" w:lineRule="auto"/>
        <w:jc w:val="center"/>
        <w:rPr>
          <w:rFonts w:ascii="GHEA Grapalat" w:eastAsia="Times New Roman" w:hAnsi="GHEA Grapalat" w:cs="Times New Roman"/>
          <w:sz w:val="18"/>
          <w:szCs w:val="24"/>
          <w:lang w:val="hy-AM"/>
        </w:rPr>
      </w:pPr>
    </w:p>
    <w:p w14:paraId="5BA00045" w14:textId="77777777" w:rsidR="003E2D06" w:rsidRPr="003E2D06" w:rsidRDefault="003E2D06" w:rsidP="003E2D06">
      <w:pPr>
        <w:spacing w:after="0" w:line="240" w:lineRule="auto"/>
        <w:jc w:val="center"/>
        <w:rPr>
          <w:rFonts w:ascii="GHEA Grapalat" w:eastAsia="Times New Roman" w:hAnsi="GHEA Grapalat" w:cs="Times New Roman"/>
          <w:sz w:val="20"/>
          <w:szCs w:val="24"/>
          <w:lang w:val="hy-AM"/>
        </w:rPr>
      </w:pPr>
    </w:p>
    <w:p w14:paraId="24373182" w14:textId="77777777" w:rsidR="003E2D06" w:rsidRPr="003E2D06" w:rsidRDefault="003E2D06" w:rsidP="003E2D06">
      <w:pPr>
        <w:spacing w:after="0" w:line="240" w:lineRule="auto"/>
        <w:jc w:val="center"/>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ՏԵԽՆԻԿԱԿԱՆ ԲՆՈՒԹԱԳԻՐ - ԳՆՄԱՆ ԺԱՄԱՆԱԿԱՑՈՒՅՑ*</w:t>
      </w:r>
    </w:p>
    <w:p w14:paraId="747304EA" w14:textId="77777777" w:rsidR="003E2D06" w:rsidRPr="003E2D06" w:rsidRDefault="003E2D06" w:rsidP="003E2D06">
      <w:pPr>
        <w:spacing w:after="0" w:line="240" w:lineRule="auto"/>
        <w:jc w:val="center"/>
        <w:rPr>
          <w:rFonts w:ascii="GHEA Grapalat" w:eastAsia="Times New Roman" w:hAnsi="GHEA Grapalat" w:cs="Times New Roman"/>
          <w:sz w:val="20"/>
          <w:szCs w:val="24"/>
          <w:lang w:val="hy-AM"/>
        </w:rPr>
      </w:pP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sz w:val="20"/>
          <w:szCs w:val="24"/>
          <w:lang w:val="hy-AM"/>
        </w:rPr>
        <w:tab/>
      </w:r>
      <w:r w:rsidRPr="003E2D06">
        <w:rPr>
          <w:rFonts w:ascii="GHEA Grapalat" w:eastAsia="Times New Roman" w:hAnsi="GHEA Grapalat" w:cs="Times New Roman"/>
          <w:sz w:val="20"/>
          <w:szCs w:val="24"/>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163"/>
        <w:gridCol w:w="2214"/>
        <w:gridCol w:w="1047"/>
        <w:gridCol w:w="3077"/>
        <w:gridCol w:w="1196"/>
        <w:gridCol w:w="696"/>
        <w:gridCol w:w="891"/>
        <w:gridCol w:w="891"/>
        <w:gridCol w:w="773"/>
        <w:gridCol w:w="733"/>
        <w:gridCol w:w="1406"/>
      </w:tblGrid>
      <w:tr w:rsidR="003E2D06" w:rsidRPr="003E2D06" w14:paraId="7310F1D3" w14:textId="77777777" w:rsidTr="00582EDE">
        <w:tc>
          <w:tcPr>
            <w:tcW w:w="15423" w:type="dxa"/>
            <w:gridSpan w:val="12"/>
          </w:tcPr>
          <w:p w14:paraId="7B908A27"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Ապրանքի</w:t>
            </w:r>
          </w:p>
        </w:tc>
      </w:tr>
      <w:tr w:rsidR="003E2D06" w:rsidRPr="003E2D06" w14:paraId="4FF9C565" w14:textId="77777777" w:rsidTr="00582EDE">
        <w:trPr>
          <w:trHeight w:val="219"/>
        </w:trPr>
        <w:tc>
          <w:tcPr>
            <w:tcW w:w="1299" w:type="dxa"/>
            <w:vMerge w:val="restart"/>
            <w:vAlign w:val="center"/>
          </w:tcPr>
          <w:p w14:paraId="6C1A2F00"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հրավերով նախատեսված չափաբաժնի համարը</w:t>
            </w:r>
          </w:p>
        </w:tc>
        <w:tc>
          <w:tcPr>
            <w:tcW w:w="1363" w:type="dxa"/>
            <w:vMerge w:val="restart"/>
            <w:vAlign w:val="center"/>
          </w:tcPr>
          <w:p w14:paraId="4389FCE0"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գնումների պլանով նախատեսված միջանցիկ ծածկագիրը` ըստ ԳՄԱ դասակարգման (CPV)</w:t>
            </w:r>
          </w:p>
        </w:tc>
        <w:tc>
          <w:tcPr>
            <w:tcW w:w="2632" w:type="dxa"/>
            <w:vMerge w:val="restart"/>
            <w:vAlign w:val="center"/>
          </w:tcPr>
          <w:p w14:paraId="1FB6EA2E"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 xml:space="preserve">անվանումը </w:t>
            </w:r>
          </w:p>
        </w:tc>
        <w:tc>
          <w:tcPr>
            <w:tcW w:w="1221" w:type="dxa"/>
            <w:vMerge w:val="restart"/>
            <w:vAlign w:val="center"/>
          </w:tcPr>
          <w:p w14:paraId="4742A128" w14:textId="0A6538EC"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 xml:space="preserve">ապրանքային նշանը, մակիշը և արտադրողի անվանումը </w:t>
            </w:r>
          </w:p>
        </w:tc>
        <w:tc>
          <w:tcPr>
            <w:tcW w:w="1261" w:type="dxa"/>
            <w:vMerge w:val="restart"/>
            <w:vAlign w:val="center"/>
          </w:tcPr>
          <w:p w14:paraId="622D4915" w14:textId="68455E45"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տեխնիկական բնութագիրը</w:t>
            </w:r>
            <w:r w:rsidR="009354F0">
              <w:rPr>
                <w:rFonts w:ascii="Sylfaen" w:eastAsia="Times New Roman" w:hAnsi="Sylfaen" w:cs="Times New Roman"/>
                <w:sz w:val="18"/>
                <w:szCs w:val="24"/>
              </w:rPr>
              <w:t>*</w:t>
            </w:r>
          </w:p>
        </w:tc>
        <w:tc>
          <w:tcPr>
            <w:tcW w:w="1401" w:type="dxa"/>
            <w:vMerge w:val="restart"/>
            <w:vAlign w:val="center"/>
          </w:tcPr>
          <w:p w14:paraId="7E598464"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չափման միավորը</w:t>
            </w:r>
          </w:p>
        </w:tc>
        <w:tc>
          <w:tcPr>
            <w:tcW w:w="797" w:type="dxa"/>
            <w:vMerge w:val="restart"/>
            <w:vAlign w:val="center"/>
          </w:tcPr>
          <w:p w14:paraId="4B38E165"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միավոր գինը/ՀՀ դրամ</w:t>
            </w:r>
          </w:p>
        </w:tc>
        <w:tc>
          <w:tcPr>
            <w:tcW w:w="1032" w:type="dxa"/>
            <w:vMerge w:val="restart"/>
            <w:vAlign w:val="center"/>
          </w:tcPr>
          <w:p w14:paraId="602BBD46"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ընդհանուր գինը/ՀՀ դրամ</w:t>
            </w:r>
          </w:p>
        </w:tc>
        <w:tc>
          <w:tcPr>
            <w:tcW w:w="1032" w:type="dxa"/>
            <w:vMerge w:val="restart"/>
            <w:vAlign w:val="center"/>
          </w:tcPr>
          <w:p w14:paraId="0909219E"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ընդհանուր քանակը</w:t>
            </w:r>
          </w:p>
        </w:tc>
        <w:tc>
          <w:tcPr>
            <w:tcW w:w="3385" w:type="dxa"/>
            <w:gridSpan w:val="3"/>
            <w:vAlign w:val="center"/>
          </w:tcPr>
          <w:p w14:paraId="3E5B4F30"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մատակարարման</w:t>
            </w:r>
          </w:p>
        </w:tc>
      </w:tr>
      <w:tr w:rsidR="003E2D06" w:rsidRPr="003E2D06" w14:paraId="182C85E5" w14:textId="77777777" w:rsidTr="00582EDE">
        <w:trPr>
          <w:trHeight w:val="445"/>
        </w:trPr>
        <w:tc>
          <w:tcPr>
            <w:tcW w:w="1299" w:type="dxa"/>
            <w:vMerge/>
            <w:vAlign w:val="center"/>
          </w:tcPr>
          <w:p w14:paraId="3C168F2E"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p>
        </w:tc>
        <w:tc>
          <w:tcPr>
            <w:tcW w:w="1363" w:type="dxa"/>
            <w:vMerge/>
            <w:vAlign w:val="center"/>
          </w:tcPr>
          <w:p w14:paraId="487FA93C"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p>
        </w:tc>
        <w:tc>
          <w:tcPr>
            <w:tcW w:w="2632" w:type="dxa"/>
            <w:vMerge/>
            <w:vAlign w:val="center"/>
          </w:tcPr>
          <w:p w14:paraId="648C2E3F"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p>
        </w:tc>
        <w:tc>
          <w:tcPr>
            <w:tcW w:w="1221" w:type="dxa"/>
            <w:vMerge/>
            <w:vAlign w:val="center"/>
          </w:tcPr>
          <w:p w14:paraId="70D723B7"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p>
        </w:tc>
        <w:tc>
          <w:tcPr>
            <w:tcW w:w="1261" w:type="dxa"/>
            <w:vMerge/>
            <w:vAlign w:val="center"/>
          </w:tcPr>
          <w:p w14:paraId="088214DA"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p>
        </w:tc>
        <w:tc>
          <w:tcPr>
            <w:tcW w:w="1401" w:type="dxa"/>
            <w:vMerge/>
            <w:vAlign w:val="center"/>
          </w:tcPr>
          <w:p w14:paraId="01669BEF"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p>
        </w:tc>
        <w:tc>
          <w:tcPr>
            <w:tcW w:w="797" w:type="dxa"/>
            <w:vMerge/>
            <w:vAlign w:val="center"/>
          </w:tcPr>
          <w:p w14:paraId="5878BDCB"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p>
        </w:tc>
        <w:tc>
          <w:tcPr>
            <w:tcW w:w="1032" w:type="dxa"/>
            <w:vMerge/>
            <w:vAlign w:val="center"/>
          </w:tcPr>
          <w:p w14:paraId="2B1607C4"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p>
        </w:tc>
        <w:tc>
          <w:tcPr>
            <w:tcW w:w="1032" w:type="dxa"/>
            <w:vMerge/>
            <w:vAlign w:val="center"/>
          </w:tcPr>
          <w:p w14:paraId="0734A22E"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p>
        </w:tc>
        <w:tc>
          <w:tcPr>
            <w:tcW w:w="889" w:type="dxa"/>
            <w:vAlign w:val="center"/>
          </w:tcPr>
          <w:p w14:paraId="093E6620"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հասցեն</w:t>
            </w:r>
          </w:p>
        </w:tc>
        <w:tc>
          <w:tcPr>
            <w:tcW w:w="841" w:type="dxa"/>
            <w:vAlign w:val="center"/>
          </w:tcPr>
          <w:p w14:paraId="39E0A1EE"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ենթակա քանակը</w:t>
            </w:r>
          </w:p>
        </w:tc>
        <w:tc>
          <w:tcPr>
            <w:tcW w:w="1655" w:type="dxa"/>
            <w:vAlign w:val="center"/>
          </w:tcPr>
          <w:p w14:paraId="79B10C29" w14:textId="77777777" w:rsidR="003E2D06" w:rsidRPr="003E2D06" w:rsidRDefault="003E2D06" w:rsidP="003E2D06">
            <w:pPr>
              <w:spacing w:after="0" w:line="240" w:lineRule="auto"/>
              <w:jc w:val="center"/>
              <w:rPr>
                <w:rFonts w:ascii="GHEA Grapalat" w:eastAsia="Times New Roman" w:hAnsi="GHEA Grapalat" w:cs="Times New Roman"/>
                <w:sz w:val="18"/>
                <w:szCs w:val="24"/>
              </w:rPr>
            </w:pPr>
            <w:r w:rsidRPr="003E2D06">
              <w:rPr>
                <w:rFonts w:ascii="GHEA Grapalat" w:eastAsia="Times New Roman" w:hAnsi="GHEA Grapalat" w:cs="Times New Roman"/>
                <w:sz w:val="18"/>
                <w:szCs w:val="24"/>
              </w:rPr>
              <w:t xml:space="preserve">Մատակարարման </w:t>
            </w:r>
            <w:r w:rsidRPr="003E2D06">
              <w:rPr>
                <w:rFonts w:ascii="GHEA Grapalat" w:eastAsia="Times New Roman" w:hAnsi="GHEA Grapalat" w:cs="Times New Roman"/>
                <w:sz w:val="18"/>
                <w:szCs w:val="24"/>
                <w:lang w:val="hy-AM"/>
              </w:rPr>
              <w:t>ժ</w:t>
            </w:r>
            <w:r w:rsidRPr="003E2D06">
              <w:rPr>
                <w:rFonts w:ascii="GHEA Grapalat" w:eastAsia="Times New Roman" w:hAnsi="GHEA Grapalat" w:cs="Times New Roman"/>
                <w:sz w:val="18"/>
                <w:szCs w:val="24"/>
              </w:rPr>
              <w:t>ամկետը՝ 2021 թվականին՝ համապատասխան ֆինանսական միջոցներ նախատեսվելու դեպքում կողմերի միջև կնքվող համաձայնագիրն ուժի մեջ մտնելու օրվանից սկսած՝ **</w:t>
            </w:r>
          </w:p>
        </w:tc>
      </w:tr>
      <w:tr w:rsidR="003E2D06" w:rsidRPr="003E2D06" w14:paraId="1BEC32BA"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F19658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w:t>
            </w:r>
          </w:p>
        </w:tc>
        <w:tc>
          <w:tcPr>
            <w:tcW w:w="1363" w:type="dxa"/>
            <w:tcBorders>
              <w:top w:val="single" w:sz="4" w:space="0" w:color="auto"/>
              <w:left w:val="single" w:sz="4" w:space="0" w:color="auto"/>
              <w:bottom w:val="single" w:sz="4" w:space="0" w:color="auto"/>
              <w:right w:val="single" w:sz="4" w:space="0" w:color="auto"/>
            </w:tcBorders>
            <w:shd w:val="clear" w:color="000000" w:fill="FFFFFF"/>
            <w:vAlign w:val="center"/>
          </w:tcPr>
          <w:p w14:paraId="0C59B76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38431160</w:t>
            </w:r>
          </w:p>
        </w:tc>
        <w:tc>
          <w:tcPr>
            <w:tcW w:w="2632" w:type="dxa"/>
            <w:tcBorders>
              <w:top w:val="single" w:sz="4" w:space="0" w:color="auto"/>
              <w:left w:val="nil"/>
              <w:bottom w:val="single" w:sz="4" w:space="0" w:color="auto"/>
              <w:right w:val="single" w:sz="4" w:space="0" w:color="auto"/>
            </w:tcBorders>
            <w:shd w:val="clear" w:color="auto" w:fill="auto"/>
            <w:vAlign w:val="center"/>
          </w:tcPr>
          <w:p w14:paraId="68DCC01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Աշտարակ  հեղուկային քրոմատոգրաֆների համար 2</w:t>
            </w:r>
          </w:p>
        </w:tc>
        <w:tc>
          <w:tcPr>
            <w:tcW w:w="1221" w:type="dxa"/>
          </w:tcPr>
          <w:p w14:paraId="77C2AAA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single" w:sz="4" w:space="0" w:color="auto"/>
              <w:left w:val="single" w:sz="4" w:space="0" w:color="auto"/>
              <w:bottom w:val="single" w:sz="4" w:space="0" w:color="auto"/>
              <w:right w:val="single" w:sz="4" w:space="0" w:color="auto"/>
            </w:tcBorders>
            <w:shd w:val="clear" w:color="000000" w:fill="FFFFFF"/>
            <w:vAlign w:val="center"/>
          </w:tcPr>
          <w:p w14:paraId="021A3A5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Աշտարակ հեղուկային քրոմատոգրաֆների, 5 մկմ, 2x80 մմ, Separon SGX C 18 կամ համարժեք:</w:t>
            </w:r>
          </w:p>
        </w:tc>
        <w:tc>
          <w:tcPr>
            <w:tcW w:w="1401" w:type="dxa"/>
            <w:tcBorders>
              <w:top w:val="single" w:sz="4" w:space="0" w:color="auto"/>
              <w:left w:val="single" w:sz="4" w:space="0" w:color="auto"/>
              <w:bottom w:val="single" w:sz="4" w:space="0" w:color="auto"/>
              <w:right w:val="single" w:sz="4" w:space="0" w:color="auto"/>
            </w:tcBorders>
            <w:shd w:val="clear" w:color="000000" w:fill="FFFFFF"/>
            <w:vAlign w:val="center"/>
          </w:tcPr>
          <w:p w14:paraId="433BE0F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6B32054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90233D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48B831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572FF36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r w:rsidRPr="003E2D06">
              <w:rPr>
                <w:rFonts w:ascii="GHEA Grapalat" w:eastAsia="Times New Roman" w:hAnsi="GHEA Grapalat" w:cs="Times New Roman"/>
                <w:sz w:val="18"/>
                <w:szCs w:val="18"/>
                <w:lang w:val="hy-AM"/>
              </w:rPr>
              <w:t>ք.Երևան, Հերացի 5/1</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659A64A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6F15370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w:t>
            </w:r>
            <w:r w:rsidRPr="003E2D06">
              <w:rPr>
                <w:rFonts w:ascii="GHEA Grapalat" w:eastAsia="Times New Roman" w:hAnsi="GHEA Grapalat" w:cs="Times New Roman"/>
                <w:sz w:val="20"/>
                <w:szCs w:val="24"/>
              </w:rPr>
              <w:lastRenderedPageBreak/>
              <w:t>21-րդ կետի 1-ին ենթակետի ը) պարբերության դրույթները:</w:t>
            </w:r>
          </w:p>
        </w:tc>
      </w:tr>
      <w:tr w:rsidR="003E2D06" w:rsidRPr="003E2D06" w14:paraId="667E3353"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4F62CBB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2</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C2EADB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33141100</w:t>
            </w:r>
          </w:p>
        </w:tc>
        <w:tc>
          <w:tcPr>
            <w:tcW w:w="2632" w:type="dxa"/>
            <w:tcBorders>
              <w:top w:val="nil"/>
              <w:left w:val="nil"/>
              <w:bottom w:val="nil"/>
              <w:right w:val="nil"/>
            </w:tcBorders>
            <w:shd w:val="clear" w:color="auto" w:fill="auto"/>
            <w:vAlign w:val="center"/>
          </w:tcPr>
          <w:p w14:paraId="45C9E9D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Միանգամյա սայրեր միկրոտոմի համար</w:t>
            </w:r>
          </w:p>
        </w:tc>
        <w:tc>
          <w:tcPr>
            <w:tcW w:w="1221" w:type="dxa"/>
          </w:tcPr>
          <w:p w14:paraId="6E1DB49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04A55DD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Չժանգոտվող մարտենսիտային մետաղից սայրեր 80մմ երկարությամբ R35 աստիճանի տակ, տուփի մեջ 50 հատ:</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70D02DA"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29333C9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DA7323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023E098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400</w:t>
            </w:r>
          </w:p>
        </w:tc>
        <w:tc>
          <w:tcPr>
            <w:tcW w:w="889" w:type="dxa"/>
          </w:tcPr>
          <w:p w14:paraId="2101281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46BA0D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400</w:t>
            </w:r>
          </w:p>
        </w:tc>
        <w:tc>
          <w:tcPr>
            <w:tcW w:w="1655" w:type="dxa"/>
          </w:tcPr>
          <w:p w14:paraId="7007636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09349640"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283D23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6236FE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33111490</w:t>
            </w:r>
          </w:p>
        </w:tc>
        <w:tc>
          <w:tcPr>
            <w:tcW w:w="2632" w:type="dxa"/>
            <w:tcBorders>
              <w:top w:val="single" w:sz="4" w:space="0" w:color="auto"/>
              <w:left w:val="nil"/>
              <w:bottom w:val="single" w:sz="4" w:space="0" w:color="auto"/>
              <w:right w:val="nil"/>
            </w:tcBorders>
            <w:shd w:val="clear" w:color="auto" w:fill="auto"/>
            <w:vAlign w:val="center"/>
          </w:tcPr>
          <w:p w14:paraId="7887C88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Հյուսվածքների նմուշների մշակման ավտոմատ սարքավորման համար անհրաժեշտ ֆիլտրներ</w:t>
            </w:r>
          </w:p>
        </w:tc>
        <w:tc>
          <w:tcPr>
            <w:tcW w:w="1221" w:type="dxa"/>
          </w:tcPr>
          <w:p w14:paraId="0C25C3C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FD595F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Ակտիվ ածուխից ֆիլտր նախատեսված հյուսվածքների նմուշների մշակման Spin Tissue Processor STP120 ավտոմատ սարքավորման  համար:</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FE726A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41C2D38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A39830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B63E0E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01B8F84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01AAD1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0A70172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w:t>
            </w:r>
            <w:r w:rsidRPr="003E2D06">
              <w:rPr>
                <w:rFonts w:ascii="GHEA Grapalat" w:eastAsia="Times New Roman" w:hAnsi="GHEA Grapalat" w:cs="Times New Roman"/>
                <w:sz w:val="20"/>
                <w:szCs w:val="24"/>
              </w:rPr>
              <w:lastRenderedPageBreak/>
              <w:t>կազմակերպման» կարգի 21-րդ կետի 1-ին ենթակետի ը) պարբերության դրույթները:</w:t>
            </w:r>
          </w:p>
        </w:tc>
      </w:tr>
      <w:tr w:rsidR="003E2D06" w:rsidRPr="003E2D06" w14:paraId="6B66CBF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4174C46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4</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79EA0B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33141155</w:t>
            </w:r>
          </w:p>
        </w:tc>
        <w:tc>
          <w:tcPr>
            <w:tcW w:w="2632" w:type="dxa"/>
            <w:tcBorders>
              <w:top w:val="nil"/>
              <w:left w:val="nil"/>
              <w:bottom w:val="single" w:sz="4" w:space="0" w:color="auto"/>
              <w:right w:val="nil"/>
            </w:tcBorders>
            <w:shd w:val="clear" w:color="auto" w:fill="auto"/>
            <w:vAlign w:val="center"/>
          </w:tcPr>
          <w:p w14:paraId="5B897B4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Մեծ ամպուտացիոն դանակ НЛ 315*180</w:t>
            </w:r>
          </w:p>
        </w:tc>
        <w:tc>
          <w:tcPr>
            <w:tcW w:w="1221" w:type="dxa"/>
          </w:tcPr>
          <w:p w14:paraId="444A4B7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713E3925"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Մեծ ամպուտացիոն դանակ НЛ 315*180, նիկելապատ է, միասայր,պատրաստված է  ածխա-թթվային  պողպատից:</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7B2338A0"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1140397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7E8DD3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B7AC0F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889" w:type="dxa"/>
          </w:tcPr>
          <w:p w14:paraId="5F4ADDD0"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62C530C"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1655" w:type="dxa"/>
          </w:tcPr>
          <w:p w14:paraId="7D7ACF1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3D181AF0"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1ABA84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162CA9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33141155</w:t>
            </w:r>
          </w:p>
        </w:tc>
        <w:tc>
          <w:tcPr>
            <w:tcW w:w="2632" w:type="dxa"/>
            <w:tcBorders>
              <w:top w:val="nil"/>
              <w:left w:val="nil"/>
              <w:bottom w:val="single" w:sz="4" w:space="0" w:color="auto"/>
              <w:right w:val="nil"/>
            </w:tcBorders>
            <w:shd w:val="clear" w:color="auto" w:fill="auto"/>
            <w:vAlign w:val="center"/>
          </w:tcPr>
          <w:p w14:paraId="1603AC5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Փոքր ամպուտացիոն դանակ НЛ 250*120</w:t>
            </w:r>
          </w:p>
        </w:tc>
        <w:tc>
          <w:tcPr>
            <w:tcW w:w="1221" w:type="dxa"/>
          </w:tcPr>
          <w:p w14:paraId="25F6A3F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01FD6DAA"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Փոքր ամպուտացիոն դանակ НЛ 250*120, նիկելապատ է, միասայր,պատրաստված է  ածխա-թթվային  պողպատից:</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7264BCF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1DB14D8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35F74A9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AF679C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11</w:t>
            </w:r>
          </w:p>
        </w:tc>
        <w:tc>
          <w:tcPr>
            <w:tcW w:w="889" w:type="dxa"/>
          </w:tcPr>
          <w:p w14:paraId="0CAB5E4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54BA0A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11</w:t>
            </w:r>
          </w:p>
        </w:tc>
        <w:tc>
          <w:tcPr>
            <w:tcW w:w="1655" w:type="dxa"/>
          </w:tcPr>
          <w:p w14:paraId="61600E7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w:t>
            </w:r>
            <w:r w:rsidRPr="003E2D06">
              <w:rPr>
                <w:rFonts w:ascii="GHEA Grapalat" w:eastAsia="Times New Roman" w:hAnsi="GHEA Grapalat" w:cs="Times New Roman"/>
                <w:sz w:val="20"/>
                <w:szCs w:val="24"/>
              </w:rPr>
              <w:lastRenderedPageBreak/>
              <w:t>«Գնումների գործընթացի կազմակերպման» կարգի 21-րդ կետի 1-ին ենթակետի ը) պարբերության դրույթները:</w:t>
            </w:r>
          </w:p>
        </w:tc>
      </w:tr>
      <w:tr w:rsidR="003E2D06" w:rsidRPr="003E2D06" w14:paraId="04D7D8FD"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0CE410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6</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3A098B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33141155</w:t>
            </w:r>
          </w:p>
        </w:tc>
        <w:tc>
          <w:tcPr>
            <w:tcW w:w="2632" w:type="dxa"/>
            <w:tcBorders>
              <w:top w:val="nil"/>
              <w:left w:val="nil"/>
              <w:bottom w:val="single" w:sz="4" w:space="0" w:color="auto"/>
              <w:right w:val="nil"/>
            </w:tcBorders>
            <w:shd w:val="clear" w:color="auto" w:fill="auto"/>
            <w:vAlign w:val="center"/>
          </w:tcPr>
          <w:p w14:paraId="230F2D5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Ուղեղային դանակ НЛ  300*175</w:t>
            </w:r>
          </w:p>
        </w:tc>
        <w:tc>
          <w:tcPr>
            <w:tcW w:w="1221" w:type="dxa"/>
          </w:tcPr>
          <w:p w14:paraId="184A8D4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7F1A217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Ուղեղային դանակ НЛ  300*175, նիկելապատ է, միասայր, </w:t>
            </w:r>
            <w:r w:rsidRPr="003E2D06">
              <w:rPr>
                <w:rFonts w:ascii="Sylfaen" w:eastAsia="Times New Roman" w:hAnsi="Sylfaen" w:cs="Calibri"/>
                <w:color w:val="000000"/>
                <w:sz w:val="24"/>
                <w:szCs w:val="24"/>
              </w:rPr>
              <w:br/>
              <w:t>պատրաստված է  ածխա-թթվային  պողպատից:</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882180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21DFFFD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96678E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B3A012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889" w:type="dxa"/>
          </w:tcPr>
          <w:p w14:paraId="5B4BF67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C3AE1E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1655" w:type="dxa"/>
          </w:tcPr>
          <w:p w14:paraId="49F987B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18F96493"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7AC182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027A3D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33141155</w:t>
            </w:r>
          </w:p>
        </w:tc>
        <w:tc>
          <w:tcPr>
            <w:tcW w:w="2632" w:type="dxa"/>
            <w:tcBorders>
              <w:top w:val="nil"/>
              <w:left w:val="nil"/>
              <w:bottom w:val="single" w:sz="4" w:space="0" w:color="auto"/>
              <w:right w:val="nil"/>
            </w:tcBorders>
            <w:shd w:val="clear" w:color="auto" w:fill="auto"/>
            <w:vAlign w:val="center"/>
          </w:tcPr>
          <w:p w14:paraId="1BC5BC9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Աճառային դանակ НЛ 205*75</w:t>
            </w:r>
          </w:p>
        </w:tc>
        <w:tc>
          <w:tcPr>
            <w:tcW w:w="1221" w:type="dxa"/>
          </w:tcPr>
          <w:p w14:paraId="0BDF960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B8BBA2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Աճառային դանակ НЛ 205*75, նիկելապատ է, միասայր, </w:t>
            </w:r>
            <w:r w:rsidRPr="003E2D06">
              <w:rPr>
                <w:rFonts w:ascii="Sylfaen" w:eastAsia="Times New Roman" w:hAnsi="Sylfaen" w:cs="Calibri"/>
                <w:color w:val="000000"/>
                <w:sz w:val="24"/>
                <w:szCs w:val="24"/>
              </w:rPr>
              <w:br/>
              <w:t>պատրաստված է  ածխա-թթվային  պողպատից:</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A72213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677054A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B6B79A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4527F63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889" w:type="dxa"/>
          </w:tcPr>
          <w:p w14:paraId="291D1B9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CB8E6A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1655" w:type="dxa"/>
          </w:tcPr>
          <w:p w14:paraId="3C76146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w:t>
            </w:r>
            <w:r w:rsidRPr="003E2D06">
              <w:rPr>
                <w:rFonts w:ascii="GHEA Grapalat" w:eastAsia="Times New Roman" w:hAnsi="GHEA Grapalat" w:cs="Times New Roman"/>
                <w:sz w:val="20"/>
                <w:szCs w:val="24"/>
              </w:rPr>
              <w:lastRenderedPageBreak/>
              <w:t>հաստատված «Գնումների գործընթացի կազմակերպման» կարգի 21-րդ կետի 1-ին ենթակետի ը) պարբերության դրույթները:</w:t>
            </w:r>
          </w:p>
        </w:tc>
      </w:tr>
      <w:tr w:rsidR="003E2D06" w:rsidRPr="003E2D06" w14:paraId="23963C35"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29414E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8</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75F1951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33141155</w:t>
            </w:r>
          </w:p>
        </w:tc>
        <w:tc>
          <w:tcPr>
            <w:tcW w:w="2632" w:type="dxa"/>
            <w:tcBorders>
              <w:top w:val="nil"/>
              <w:left w:val="nil"/>
              <w:bottom w:val="single" w:sz="4" w:space="0" w:color="auto"/>
              <w:right w:val="nil"/>
            </w:tcBorders>
            <w:shd w:val="clear" w:color="auto" w:fill="auto"/>
            <w:vAlign w:val="center"/>
          </w:tcPr>
          <w:p w14:paraId="4FF06FC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Դանակ անասնաբուժական ռեզեկցիոն, փորավոր НВЛ 165*55 Н-257                                             </w:t>
            </w:r>
          </w:p>
        </w:tc>
        <w:tc>
          <w:tcPr>
            <w:tcW w:w="1221" w:type="dxa"/>
          </w:tcPr>
          <w:p w14:paraId="55FD5E4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741728C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Դանակ անասնաբուժական ռեզեկցիոն, փորավոր НВЛ 165*55 Н-257, Նիկելապատ է, միասայր, </w:t>
            </w:r>
            <w:r w:rsidRPr="003E2D06">
              <w:rPr>
                <w:rFonts w:ascii="Sylfaen" w:eastAsia="Times New Roman" w:hAnsi="Sylfaen" w:cs="Calibri"/>
                <w:color w:val="000000"/>
                <w:sz w:val="24"/>
                <w:szCs w:val="24"/>
              </w:rPr>
              <w:br/>
              <w:t>պատրաստված է  ածխա-թթվային  պողպատից:</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378449B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690CA8D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5B695F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8A3748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6</w:t>
            </w:r>
          </w:p>
        </w:tc>
        <w:tc>
          <w:tcPr>
            <w:tcW w:w="889" w:type="dxa"/>
          </w:tcPr>
          <w:p w14:paraId="61BB26E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63D14CE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6</w:t>
            </w:r>
          </w:p>
        </w:tc>
        <w:tc>
          <w:tcPr>
            <w:tcW w:w="1655" w:type="dxa"/>
          </w:tcPr>
          <w:p w14:paraId="6F802EF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2B0CAA70"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5590709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13BC7D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33141211</w:t>
            </w:r>
          </w:p>
        </w:tc>
        <w:tc>
          <w:tcPr>
            <w:tcW w:w="2632" w:type="dxa"/>
            <w:tcBorders>
              <w:top w:val="nil"/>
              <w:left w:val="nil"/>
              <w:bottom w:val="single" w:sz="4" w:space="0" w:color="auto"/>
              <w:right w:val="nil"/>
            </w:tcBorders>
            <w:shd w:val="clear" w:color="auto" w:fill="auto"/>
            <w:vAlign w:val="center"/>
          </w:tcPr>
          <w:p w14:paraId="0D6F4AE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Աղիքային մկրատ</w:t>
            </w:r>
          </w:p>
        </w:tc>
        <w:tc>
          <w:tcPr>
            <w:tcW w:w="1221" w:type="dxa"/>
          </w:tcPr>
          <w:p w14:paraId="0199E6D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0839E5A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Աղիքային ուղիղ, անատոմիական մկրատ 205մմ:</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302B205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018385B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DAD040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18124A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3267F1A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8AEB5D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4181C91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w:t>
            </w:r>
            <w:r w:rsidRPr="003E2D06">
              <w:rPr>
                <w:rFonts w:ascii="GHEA Grapalat" w:eastAsia="Times New Roman" w:hAnsi="GHEA Grapalat" w:cs="Times New Roman"/>
                <w:sz w:val="20"/>
                <w:szCs w:val="24"/>
              </w:rPr>
              <w:lastRenderedPageBreak/>
              <w:t>թիվ 526-Ն որոշմամբ հաստատված «Գնումների գործընթացի կազմակերպման» կարգի 21-րդ կետի 1-ին ենթակետի ը) պարբերության դրույթները:</w:t>
            </w:r>
          </w:p>
        </w:tc>
      </w:tr>
      <w:tr w:rsidR="003E2D06" w:rsidRPr="003E2D06" w14:paraId="2A9B3E02"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FF342D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10</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256DAE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33911100</w:t>
            </w:r>
          </w:p>
        </w:tc>
        <w:tc>
          <w:tcPr>
            <w:tcW w:w="2632" w:type="dxa"/>
            <w:tcBorders>
              <w:top w:val="nil"/>
              <w:left w:val="nil"/>
              <w:bottom w:val="single" w:sz="4" w:space="0" w:color="auto"/>
              <w:right w:val="nil"/>
            </w:tcBorders>
            <w:shd w:val="clear" w:color="auto" w:fill="auto"/>
            <w:vAlign w:val="center"/>
          </w:tcPr>
          <w:p w14:paraId="6919031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Մկրատ 1</w:t>
            </w:r>
          </w:p>
        </w:tc>
        <w:tc>
          <w:tcPr>
            <w:tcW w:w="1221" w:type="dxa"/>
          </w:tcPr>
          <w:p w14:paraId="7F97AEF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79211DD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15-17սմ երկարությամբ, մետաղյա, բրանշները՝ ուղիղ, բրանշների ծայրերը՝ սուր:</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06838E2A"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7FF1A3D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42867D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4D24AE6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8</w:t>
            </w:r>
          </w:p>
        </w:tc>
        <w:tc>
          <w:tcPr>
            <w:tcW w:w="889" w:type="dxa"/>
          </w:tcPr>
          <w:p w14:paraId="13434C4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7D3309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8</w:t>
            </w:r>
          </w:p>
        </w:tc>
        <w:tc>
          <w:tcPr>
            <w:tcW w:w="1655" w:type="dxa"/>
          </w:tcPr>
          <w:p w14:paraId="1BFBEC0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60CE9BD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0A6AEA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58784B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33141112</w:t>
            </w:r>
          </w:p>
        </w:tc>
        <w:tc>
          <w:tcPr>
            <w:tcW w:w="2632" w:type="dxa"/>
            <w:tcBorders>
              <w:top w:val="nil"/>
              <w:left w:val="nil"/>
              <w:bottom w:val="single" w:sz="4" w:space="0" w:color="auto"/>
              <w:right w:val="nil"/>
            </w:tcBorders>
            <w:shd w:val="clear" w:color="auto" w:fill="auto"/>
            <w:vAlign w:val="center"/>
          </w:tcPr>
          <w:p w14:paraId="2AFBACA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Սանտավիկ </w:t>
            </w:r>
          </w:p>
        </w:tc>
        <w:tc>
          <w:tcPr>
            <w:tcW w:w="1221" w:type="dxa"/>
          </w:tcPr>
          <w:p w14:paraId="141BA81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040D166A"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Տուփում 10 հատ - 19մմx72մմ չափսի, կպչուն </w:t>
            </w:r>
            <w:r w:rsidRPr="003E2D06">
              <w:rPr>
                <w:rFonts w:ascii="Sylfaen" w:eastAsia="Times New Roman" w:hAnsi="Sylfaen" w:cs="Calibri"/>
                <w:color w:val="000000"/>
                <w:sz w:val="24"/>
                <w:szCs w:val="24"/>
              </w:rPr>
              <w:lastRenderedPageBreak/>
              <w:t>սպեղանու վրա ամրացված հակաբորբոքիչ  նյութով:</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052184A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տուփ</w:t>
            </w:r>
          </w:p>
        </w:tc>
        <w:tc>
          <w:tcPr>
            <w:tcW w:w="797" w:type="dxa"/>
          </w:tcPr>
          <w:p w14:paraId="71E9B6B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E13FE2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009C5F4"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54</w:t>
            </w:r>
          </w:p>
        </w:tc>
        <w:tc>
          <w:tcPr>
            <w:tcW w:w="889" w:type="dxa"/>
          </w:tcPr>
          <w:p w14:paraId="21FC0CC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 xml:space="preserve">ք.Երևան, </w:t>
            </w:r>
            <w:r w:rsidRPr="003E2D06">
              <w:rPr>
                <w:rFonts w:ascii="GHEA Grapalat" w:eastAsia="Times New Roman" w:hAnsi="GHEA Grapalat" w:cs="Times New Roman"/>
                <w:sz w:val="18"/>
                <w:szCs w:val="18"/>
                <w:lang w:val="hy-AM"/>
              </w:rPr>
              <w:lastRenderedPageBreak/>
              <w:t>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D83717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lastRenderedPageBreak/>
              <w:t>54</w:t>
            </w:r>
          </w:p>
        </w:tc>
        <w:tc>
          <w:tcPr>
            <w:tcW w:w="1655" w:type="dxa"/>
          </w:tcPr>
          <w:p w14:paraId="16A55C3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w:t>
            </w:r>
            <w:r w:rsidRPr="003E2D06">
              <w:rPr>
                <w:rFonts w:ascii="GHEA Grapalat" w:eastAsia="Times New Roman" w:hAnsi="GHEA Grapalat" w:cs="Times New Roman"/>
                <w:sz w:val="20"/>
                <w:szCs w:val="24"/>
              </w:rPr>
              <w:lastRenderedPageBreak/>
              <w:t>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3461C82B"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13D715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12</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D32794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33141114</w:t>
            </w:r>
          </w:p>
        </w:tc>
        <w:tc>
          <w:tcPr>
            <w:tcW w:w="2632" w:type="dxa"/>
            <w:tcBorders>
              <w:top w:val="nil"/>
              <w:left w:val="nil"/>
              <w:bottom w:val="single" w:sz="4" w:space="0" w:color="auto"/>
              <w:right w:val="nil"/>
            </w:tcBorders>
            <w:shd w:val="clear" w:color="auto" w:fill="auto"/>
            <w:vAlign w:val="center"/>
          </w:tcPr>
          <w:p w14:paraId="7462EB0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Թանզիֆ</w:t>
            </w:r>
          </w:p>
        </w:tc>
        <w:tc>
          <w:tcPr>
            <w:tcW w:w="1221" w:type="dxa"/>
          </w:tcPr>
          <w:p w14:paraId="11DEAC9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269079F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Թանզիֆ բժշկական 5մ, լայնություը 90սմ, խտությունը28 սմ/խ:</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0FA3F9C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մ</w:t>
            </w:r>
          </w:p>
        </w:tc>
        <w:tc>
          <w:tcPr>
            <w:tcW w:w="797" w:type="dxa"/>
          </w:tcPr>
          <w:p w14:paraId="20B1591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EB3005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4420428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1510</w:t>
            </w:r>
          </w:p>
        </w:tc>
        <w:tc>
          <w:tcPr>
            <w:tcW w:w="889" w:type="dxa"/>
          </w:tcPr>
          <w:p w14:paraId="24A3F3E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0CFCE3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1510</w:t>
            </w:r>
          </w:p>
        </w:tc>
        <w:tc>
          <w:tcPr>
            <w:tcW w:w="1655" w:type="dxa"/>
          </w:tcPr>
          <w:p w14:paraId="7F27C94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054A024D"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648DA9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13</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3F6727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33141156</w:t>
            </w:r>
          </w:p>
        </w:tc>
        <w:tc>
          <w:tcPr>
            <w:tcW w:w="2632" w:type="dxa"/>
            <w:tcBorders>
              <w:top w:val="nil"/>
              <w:left w:val="nil"/>
              <w:bottom w:val="single" w:sz="4" w:space="0" w:color="auto"/>
              <w:right w:val="nil"/>
            </w:tcBorders>
            <w:shd w:val="clear" w:color="auto" w:fill="auto"/>
            <w:vAlign w:val="center"/>
          </w:tcPr>
          <w:p w14:paraId="30927ED3" w14:textId="77777777" w:rsidR="003E2D06" w:rsidRPr="003E2D06" w:rsidRDefault="003E2D06" w:rsidP="003E2D06">
            <w:pPr>
              <w:spacing w:after="0" w:line="240" w:lineRule="auto"/>
              <w:jc w:val="center"/>
              <w:rPr>
                <w:rFonts w:ascii="Sylfaen" w:eastAsia="Times New Roman" w:hAnsi="Sylfaen" w:cs="Calibri"/>
                <w:color w:val="000000"/>
                <w:sz w:val="18"/>
                <w:szCs w:val="18"/>
                <w:lang w:val="hy-AM"/>
              </w:rPr>
            </w:pPr>
            <w:r w:rsidRPr="003E2D06">
              <w:rPr>
                <w:rFonts w:ascii="Sylfaen" w:eastAsia="Times New Roman" w:hAnsi="Sylfaen" w:cs="Calibri"/>
                <w:color w:val="000000"/>
                <w:sz w:val="18"/>
                <w:szCs w:val="18"/>
              </w:rPr>
              <w:t>Ձեռնոցներ առանց տալկի</w:t>
            </w:r>
            <w:r w:rsidRPr="003E2D06">
              <w:rPr>
                <w:rFonts w:ascii="Sylfaen" w:eastAsia="Times New Roman" w:hAnsi="Sylfaen" w:cs="Calibri"/>
                <w:color w:val="000000"/>
                <w:sz w:val="18"/>
                <w:szCs w:val="18"/>
                <w:lang w:val="hy-AM"/>
              </w:rPr>
              <w:t xml:space="preserve"> 1</w:t>
            </w:r>
          </w:p>
        </w:tc>
        <w:tc>
          <w:tcPr>
            <w:tcW w:w="1221" w:type="dxa"/>
          </w:tcPr>
          <w:p w14:paraId="7F18299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D003D8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Ձեռնոցներ լատեքսից՝ ոչ ստերիլ առանց տալկի, չափսը՝ S, տուփում 50 զույգ:</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D453C6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զույգ</w:t>
            </w:r>
          </w:p>
        </w:tc>
        <w:tc>
          <w:tcPr>
            <w:tcW w:w="797" w:type="dxa"/>
          </w:tcPr>
          <w:p w14:paraId="142A5B5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37FFB7A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8357CB3"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5350</w:t>
            </w:r>
          </w:p>
        </w:tc>
        <w:tc>
          <w:tcPr>
            <w:tcW w:w="889" w:type="dxa"/>
          </w:tcPr>
          <w:p w14:paraId="66FDC29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01F9D8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5350</w:t>
            </w:r>
          </w:p>
        </w:tc>
        <w:tc>
          <w:tcPr>
            <w:tcW w:w="1655" w:type="dxa"/>
          </w:tcPr>
          <w:p w14:paraId="47EA5EF7"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048F1AFA"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346EBE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14</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2D51C5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33141156</w:t>
            </w:r>
          </w:p>
        </w:tc>
        <w:tc>
          <w:tcPr>
            <w:tcW w:w="2632" w:type="dxa"/>
            <w:tcBorders>
              <w:top w:val="nil"/>
              <w:left w:val="nil"/>
              <w:bottom w:val="single" w:sz="4" w:space="0" w:color="auto"/>
              <w:right w:val="nil"/>
            </w:tcBorders>
            <w:shd w:val="clear" w:color="auto" w:fill="auto"/>
            <w:vAlign w:val="center"/>
          </w:tcPr>
          <w:p w14:paraId="54AE0A02" w14:textId="77777777" w:rsidR="003E2D06" w:rsidRPr="003E2D06" w:rsidRDefault="003E2D06" w:rsidP="003E2D06">
            <w:pPr>
              <w:spacing w:after="0" w:line="240" w:lineRule="auto"/>
              <w:jc w:val="center"/>
              <w:rPr>
                <w:rFonts w:ascii="Sylfaen" w:eastAsia="Times New Roman" w:hAnsi="Sylfaen" w:cs="Calibri"/>
                <w:color w:val="000000"/>
                <w:sz w:val="18"/>
                <w:szCs w:val="18"/>
                <w:lang w:val="hy-AM"/>
              </w:rPr>
            </w:pPr>
            <w:r w:rsidRPr="003E2D06">
              <w:rPr>
                <w:rFonts w:ascii="Sylfaen" w:eastAsia="Times New Roman" w:hAnsi="Sylfaen" w:cs="Calibri"/>
                <w:color w:val="000000"/>
                <w:sz w:val="18"/>
                <w:szCs w:val="18"/>
              </w:rPr>
              <w:t>Ձեռնոցներ առանց տալկի</w:t>
            </w:r>
            <w:r w:rsidRPr="003E2D06">
              <w:rPr>
                <w:rFonts w:ascii="Sylfaen" w:eastAsia="Times New Roman" w:hAnsi="Sylfaen" w:cs="Calibri"/>
                <w:color w:val="000000"/>
                <w:sz w:val="18"/>
                <w:szCs w:val="18"/>
                <w:lang w:val="hy-AM"/>
              </w:rPr>
              <w:t xml:space="preserve"> 2</w:t>
            </w:r>
          </w:p>
        </w:tc>
        <w:tc>
          <w:tcPr>
            <w:tcW w:w="1221" w:type="dxa"/>
          </w:tcPr>
          <w:p w14:paraId="33C2C0A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164820E"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Ձեռնոցներ լատեքսից՝ ոչ ստերիլ առանց տալկի, չափսը՝ M, տուփում 50 զույգ:</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17DE3B50"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զույգ</w:t>
            </w:r>
          </w:p>
        </w:tc>
        <w:tc>
          <w:tcPr>
            <w:tcW w:w="797" w:type="dxa"/>
          </w:tcPr>
          <w:p w14:paraId="439638F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51336F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D306B2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30850</w:t>
            </w:r>
          </w:p>
        </w:tc>
        <w:tc>
          <w:tcPr>
            <w:tcW w:w="889" w:type="dxa"/>
          </w:tcPr>
          <w:p w14:paraId="458BDE0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1D1C68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30850</w:t>
            </w:r>
          </w:p>
        </w:tc>
        <w:tc>
          <w:tcPr>
            <w:tcW w:w="1655" w:type="dxa"/>
          </w:tcPr>
          <w:p w14:paraId="07B9F8E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w:t>
            </w:r>
            <w:r w:rsidRPr="003E2D06">
              <w:rPr>
                <w:rFonts w:ascii="GHEA Grapalat" w:eastAsia="Times New Roman" w:hAnsi="GHEA Grapalat" w:cs="Times New Roman"/>
                <w:sz w:val="20"/>
                <w:szCs w:val="24"/>
              </w:rPr>
              <w:lastRenderedPageBreak/>
              <w:t>ան դրույթները:</w:t>
            </w:r>
          </w:p>
        </w:tc>
      </w:tr>
      <w:tr w:rsidR="003E2D06" w:rsidRPr="003E2D06" w14:paraId="7C347805"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10AA6D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15</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0B02F0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33141156</w:t>
            </w:r>
          </w:p>
        </w:tc>
        <w:tc>
          <w:tcPr>
            <w:tcW w:w="2632" w:type="dxa"/>
            <w:tcBorders>
              <w:top w:val="nil"/>
              <w:left w:val="nil"/>
              <w:bottom w:val="single" w:sz="4" w:space="0" w:color="auto"/>
              <w:right w:val="nil"/>
            </w:tcBorders>
            <w:shd w:val="clear" w:color="auto" w:fill="auto"/>
            <w:vAlign w:val="center"/>
          </w:tcPr>
          <w:p w14:paraId="5209B321" w14:textId="77777777" w:rsidR="003E2D06" w:rsidRPr="003E2D06" w:rsidRDefault="003E2D06" w:rsidP="003E2D06">
            <w:pPr>
              <w:spacing w:after="0" w:line="240" w:lineRule="auto"/>
              <w:jc w:val="center"/>
              <w:rPr>
                <w:rFonts w:ascii="Sylfaen" w:eastAsia="Times New Roman" w:hAnsi="Sylfaen" w:cs="Calibri"/>
                <w:color w:val="000000"/>
                <w:sz w:val="18"/>
                <w:szCs w:val="18"/>
                <w:lang w:val="hy-AM"/>
              </w:rPr>
            </w:pPr>
            <w:r w:rsidRPr="003E2D06">
              <w:rPr>
                <w:rFonts w:ascii="Sylfaen" w:eastAsia="Times New Roman" w:hAnsi="Sylfaen" w:cs="Calibri"/>
                <w:color w:val="000000"/>
                <w:sz w:val="18"/>
                <w:szCs w:val="18"/>
              </w:rPr>
              <w:t>Ձեռնոցներ առանց տալկի</w:t>
            </w:r>
            <w:r w:rsidRPr="003E2D06">
              <w:rPr>
                <w:rFonts w:ascii="Sylfaen" w:eastAsia="Times New Roman" w:hAnsi="Sylfaen" w:cs="Calibri"/>
                <w:color w:val="000000"/>
                <w:sz w:val="18"/>
                <w:szCs w:val="18"/>
                <w:lang w:val="hy-AM"/>
              </w:rPr>
              <w:t xml:space="preserve"> 3</w:t>
            </w:r>
          </w:p>
        </w:tc>
        <w:tc>
          <w:tcPr>
            <w:tcW w:w="1221" w:type="dxa"/>
          </w:tcPr>
          <w:p w14:paraId="5929E12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6B057F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Ձեռնոցներ լատեքսից՝ ոչ ստերիլ առանց տալկի, չափսը՝ L, տուփում 50 զույգ:</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62B3F54"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զույգ</w:t>
            </w:r>
          </w:p>
        </w:tc>
        <w:tc>
          <w:tcPr>
            <w:tcW w:w="797" w:type="dxa"/>
          </w:tcPr>
          <w:p w14:paraId="64292D8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AC3FD0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BCF4B89"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4300</w:t>
            </w:r>
          </w:p>
        </w:tc>
        <w:tc>
          <w:tcPr>
            <w:tcW w:w="889" w:type="dxa"/>
          </w:tcPr>
          <w:p w14:paraId="0A91BDF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4321FB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4300</w:t>
            </w:r>
          </w:p>
        </w:tc>
        <w:tc>
          <w:tcPr>
            <w:tcW w:w="1655" w:type="dxa"/>
          </w:tcPr>
          <w:p w14:paraId="61F7D85E"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06FA6C13"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3ED4AE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16</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415F801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18811180</w:t>
            </w:r>
          </w:p>
        </w:tc>
        <w:tc>
          <w:tcPr>
            <w:tcW w:w="2632" w:type="dxa"/>
            <w:tcBorders>
              <w:top w:val="nil"/>
              <w:left w:val="nil"/>
              <w:bottom w:val="single" w:sz="4" w:space="0" w:color="auto"/>
              <w:right w:val="nil"/>
            </w:tcBorders>
            <w:shd w:val="clear" w:color="auto" w:fill="auto"/>
            <w:vAlign w:val="center"/>
          </w:tcPr>
          <w:p w14:paraId="07C2F6F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Միանգամյա օգտագործման</w:t>
            </w:r>
            <w:r w:rsidRPr="003E2D06">
              <w:rPr>
                <w:rFonts w:ascii="Sylfaen" w:eastAsia="Times New Roman" w:hAnsi="Sylfaen" w:cs="Calibri"/>
                <w:color w:val="000000"/>
                <w:sz w:val="18"/>
                <w:szCs w:val="18"/>
              </w:rPr>
              <w:br/>
              <w:t>հողաթափեր /բախիլներ/</w:t>
            </w:r>
          </w:p>
        </w:tc>
        <w:tc>
          <w:tcPr>
            <w:tcW w:w="1221" w:type="dxa"/>
          </w:tcPr>
          <w:p w14:paraId="5D88083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46AFF435"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Միանգամյա օգտագործման պոլիէթիլենային թաղանթից հողաթափեր, տուփում 100 զույգ:</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738610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զույգ</w:t>
            </w:r>
          </w:p>
        </w:tc>
        <w:tc>
          <w:tcPr>
            <w:tcW w:w="797" w:type="dxa"/>
          </w:tcPr>
          <w:p w14:paraId="78EE55B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A5ABB4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5CF410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21150</w:t>
            </w:r>
          </w:p>
        </w:tc>
        <w:tc>
          <w:tcPr>
            <w:tcW w:w="889" w:type="dxa"/>
          </w:tcPr>
          <w:p w14:paraId="6AFE5FC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BADB5B4"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21150</w:t>
            </w:r>
          </w:p>
        </w:tc>
        <w:tc>
          <w:tcPr>
            <w:tcW w:w="1655" w:type="dxa"/>
          </w:tcPr>
          <w:p w14:paraId="122094D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1-ին ենթակետի </w:t>
            </w:r>
            <w:r w:rsidRPr="003E2D06">
              <w:rPr>
                <w:rFonts w:ascii="GHEA Grapalat" w:eastAsia="Times New Roman" w:hAnsi="GHEA Grapalat" w:cs="Times New Roman"/>
                <w:sz w:val="20"/>
                <w:szCs w:val="24"/>
              </w:rPr>
              <w:lastRenderedPageBreak/>
              <w:t>ը) պարբերության դրույթները:</w:t>
            </w:r>
          </w:p>
        </w:tc>
      </w:tr>
      <w:tr w:rsidR="003E2D06" w:rsidRPr="003E2D06" w14:paraId="583B9472"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5010CD5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17</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FA1BA6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33141133</w:t>
            </w:r>
          </w:p>
        </w:tc>
        <w:tc>
          <w:tcPr>
            <w:tcW w:w="2632" w:type="dxa"/>
            <w:tcBorders>
              <w:top w:val="nil"/>
              <w:left w:val="nil"/>
              <w:bottom w:val="single" w:sz="4" w:space="0" w:color="auto"/>
              <w:right w:val="nil"/>
            </w:tcBorders>
            <w:shd w:val="clear" w:color="auto" w:fill="auto"/>
            <w:vAlign w:val="center"/>
          </w:tcPr>
          <w:p w14:paraId="6A77CAD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Բինտ 7*14, վիրակապ 7մx14սմ</w:t>
            </w:r>
          </w:p>
        </w:tc>
        <w:tc>
          <w:tcPr>
            <w:tcW w:w="1221" w:type="dxa"/>
          </w:tcPr>
          <w:p w14:paraId="10AC9AE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48BE733E"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Վիրակապ /բինտ/ 7մx14սմ ոչ ստերիլ, ֆորման՝ հատ, &lt;&lt;պահպանել չոր տեղում&gt;&gt;:</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D57F2A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4203F3E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CB1214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256E01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440</w:t>
            </w:r>
          </w:p>
        </w:tc>
        <w:tc>
          <w:tcPr>
            <w:tcW w:w="889" w:type="dxa"/>
          </w:tcPr>
          <w:p w14:paraId="79DF7B6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D8E800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440</w:t>
            </w:r>
          </w:p>
        </w:tc>
        <w:tc>
          <w:tcPr>
            <w:tcW w:w="1655" w:type="dxa"/>
          </w:tcPr>
          <w:p w14:paraId="2ED2636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5661DA4D"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0BABE3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18</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71F436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33141112</w:t>
            </w:r>
          </w:p>
        </w:tc>
        <w:tc>
          <w:tcPr>
            <w:tcW w:w="2632" w:type="dxa"/>
            <w:tcBorders>
              <w:top w:val="nil"/>
              <w:left w:val="nil"/>
              <w:bottom w:val="single" w:sz="4" w:space="0" w:color="auto"/>
              <w:right w:val="nil"/>
            </w:tcBorders>
            <w:shd w:val="clear" w:color="auto" w:fill="auto"/>
            <w:vAlign w:val="center"/>
          </w:tcPr>
          <w:p w14:paraId="2569ABF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Սպեղանի 1,25x5 </w:t>
            </w:r>
          </w:p>
        </w:tc>
        <w:tc>
          <w:tcPr>
            <w:tcW w:w="1221" w:type="dxa"/>
          </w:tcPr>
          <w:p w14:paraId="61F64CF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40F3DDC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Բամբակյա վիրաբուժական ժապավեն1,25սմx5մ   պլաստիկ կոճով, կպչուն:</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6904AC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4891773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F96E79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B3FAD0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192</w:t>
            </w:r>
          </w:p>
        </w:tc>
        <w:tc>
          <w:tcPr>
            <w:tcW w:w="889" w:type="dxa"/>
          </w:tcPr>
          <w:p w14:paraId="44DDB43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857978C"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192</w:t>
            </w:r>
          </w:p>
        </w:tc>
        <w:tc>
          <w:tcPr>
            <w:tcW w:w="1655" w:type="dxa"/>
          </w:tcPr>
          <w:p w14:paraId="235D891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w:t>
            </w:r>
            <w:r w:rsidRPr="003E2D06">
              <w:rPr>
                <w:rFonts w:ascii="GHEA Grapalat" w:eastAsia="Times New Roman" w:hAnsi="GHEA Grapalat" w:cs="Times New Roman"/>
                <w:sz w:val="20"/>
                <w:szCs w:val="24"/>
              </w:rPr>
              <w:lastRenderedPageBreak/>
              <w:t>1-ին ենթակետի ը) պարբերության դրույթները:</w:t>
            </w:r>
          </w:p>
        </w:tc>
      </w:tr>
      <w:tr w:rsidR="003E2D06" w:rsidRPr="003E2D06" w14:paraId="114E6FCA"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300A1B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19</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4A4929A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33141112</w:t>
            </w:r>
          </w:p>
        </w:tc>
        <w:tc>
          <w:tcPr>
            <w:tcW w:w="2632" w:type="dxa"/>
            <w:tcBorders>
              <w:top w:val="nil"/>
              <w:left w:val="nil"/>
              <w:bottom w:val="single" w:sz="4" w:space="0" w:color="auto"/>
              <w:right w:val="nil"/>
            </w:tcBorders>
            <w:shd w:val="clear" w:color="auto" w:fill="auto"/>
            <w:vAlign w:val="center"/>
          </w:tcPr>
          <w:p w14:paraId="73D081C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Սպեղանի 2,5x5</w:t>
            </w:r>
          </w:p>
        </w:tc>
        <w:tc>
          <w:tcPr>
            <w:tcW w:w="1221" w:type="dxa"/>
          </w:tcPr>
          <w:p w14:paraId="21108FE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36D89A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Բամբակյա վիրաբուժական ժապավեն 2,5սմ x 5մ պլաստիկ կոճով, կպչուն:</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C45B0D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489F042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76EF50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6BA00F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46</w:t>
            </w:r>
          </w:p>
        </w:tc>
        <w:tc>
          <w:tcPr>
            <w:tcW w:w="889" w:type="dxa"/>
          </w:tcPr>
          <w:p w14:paraId="78C459F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FBBA50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46</w:t>
            </w:r>
          </w:p>
        </w:tc>
        <w:tc>
          <w:tcPr>
            <w:tcW w:w="1655" w:type="dxa"/>
          </w:tcPr>
          <w:p w14:paraId="7CB6F127"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4D159ACE"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9234D5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20</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A5B860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33141112</w:t>
            </w:r>
          </w:p>
        </w:tc>
        <w:tc>
          <w:tcPr>
            <w:tcW w:w="2632" w:type="dxa"/>
            <w:tcBorders>
              <w:top w:val="nil"/>
              <w:left w:val="nil"/>
              <w:bottom w:val="single" w:sz="4" w:space="0" w:color="auto"/>
              <w:right w:val="nil"/>
            </w:tcBorders>
            <w:shd w:val="clear" w:color="auto" w:fill="auto"/>
            <w:vAlign w:val="center"/>
          </w:tcPr>
          <w:p w14:paraId="1430CE6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Սպեղանի  5x5</w:t>
            </w:r>
          </w:p>
        </w:tc>
        <w:tc>
          <w:tcPr>
            <w:tcW w:w="1221" w:type="dxa"/>
          </w:tcPr>
          <w:p w14:paraId="2F6BDAF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7BB94B0"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Բամբակյա վիրաբուժական ժապավեն 5սմ x 5մ պլաստիկ կոճով, կպչուն:</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243F9CE"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14D333D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577CCE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FFD0DB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889" w:type="dxa"/>
          </w:tcPr>
          <w:p w14:paraId="0A04F89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7BC2303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1655" w:type="dxa"/>
          </w:tcPr>
          <w:p w14:paraId="63BFB87E"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w:t>
            </w:r>
            <w:r w:rsidRPr="003E2D06">
              <w:rPr>
                <w:rFonts w:ascii="GHEA Grapalat" w:eastAsia="Times New Roman" w:hAnsi="GHEA Grapalat" w:cs="Times New Roman"/>
                <w:sz w:val="20"/>
                <w:szCs w:val="24"/>
              </w:rPr>
              <w:lastRenderedPageBreak/>
              <w:t>ման» կարգի 21-րդ կետի 1-ին ենթակետի ը) պարբերության դրույթները:</w:t>
            </w:r>
          </w:p>
        </w:tc>
      </w:tr>
      <w:tr w:rsidR="003E2D06" w:rsidRPr="003E2D06" w14:paraId="04D69A20"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50E0B34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21</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74B11A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33141100</w:t>
            </w:r>
          </w:p>
        </w:tc>
        <w:tc>
          <w:tcPr>
            <w:tcW w:w="2632" w:type="dxa"/>
            <w:tcBorders>
              <w:top w:val="nil"/>
              <w:left w:val="nil"/>
              <w:bottom w:val="single" w:sz="4" w:space="0" w:color="auto"/>
              <w:right w:val="nil"/>
            </w:tcBorders>
            <w:shd w:val="clear" w:color="auto" w:fill="auto"/>
            <w:vAlign w:val="center"/>
          </w:tcPr>
          <w:p w14:paraId="75F0D92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Միանգամյա օգտագործման</w:t>
            </w:r>
            <w:r w:rsidRPr="003E2D06">
              <w:rPr>
                <w:rFonts w:ascii="Sylfaen" w:eastAsia="Times New Roman" w:hAnsi="Sylfaen" w:cs="Calibri"/>
                <w:color w:val="000000"/>
                <w:sz w:val="18"/>
                <w:szCs w:val="18"/>
              </w:rPr>
              <w:br/>
              <w:t>խալաթներ</w:t>
            </w:r>
          </w:p>
        </w:tc>
        <w:tc>
          <w:tcPr>
            <w:tcW w:w="1221" w:type="dxa"/>
          </w:tcPr>
          <w:p w14:paraId="33C6C04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6ACC007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Միանգամյան օգտագործման խալաթ, ոչ ստերիլ:</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F39F14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5CE9FEF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7E64EB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965F91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3484</w:t>
            </w:r>
          </w:p>
        </w:tc>
        <w:tc>
          <w:tcPr>
            <w:tcW w:w="889" w:type="dxa"/>
          </w:tcPr>
          <w:p w14:paraId="5813212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70EAED64"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3484</w:t>
            </w:r>
          </w:p>
        </w:tc>
        <w:tc>
          <w:tcPr>
            <w:tcW w:w="1655" w:type="dxa"/>
          </w:tcPr>
          <w:p w14:paraId="7FA1FF9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081373B1"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7E36A8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22</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A79CF8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33141129</w:t>
            </w:r>
          </w:p>
        </w:tc>
        <w:tc>
          <w:tcPr>
            <w:tcW w:w="2632" w:type="dxa"/>
            <w:tcBorders>
              <w:top w:val="nil"/>
              <w:left w:val="nil"/>
              <w:bottom w:val="single" w:sz="4" w:space="0" w:color="auto"/>
              <w:right w:val="nil"/>
            </w:tcBorders>
            <w:shd w:val="clear" w:color="auto" w:fill="auto"/>
            <w:vAlign w:val="center"/>
          </w:tcPr>
          <w:p w14:paraId="1E1A25E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Դիմակներ</w:t>
            </w:r>
          </w:p>
        </w:tc>
        <w:tc>
          <w:tcPr>
            <w:tcW w:w="1221" w:type="dxa"/>
          </w:tcPr>
          <w:p w14:paraId="6C2D2F4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C7B1275"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Միանգամյա օգտագործման եռաշերտ պաշտպանիչ դիմակ`հանձնելու պահին պիտանիության ժամկետի 2/3-ի առկայություն, ֆիրմային նշանի առկայություն: </w:t>
            </w:r>
            <w:r w:rsidRPr="003E2D06">
              <w:rPr>
                <w:rFonts w:ascii="Sylfaen" w:eastAsia="Times New Roman" w:hAnsi="Sylfaen" w:cs="Calibri"/>
                <w:color w:val="000000"/>
                <w:sz w:val="24"/>
                <w:szCs w:val="24"/>
              </w:rPr>
              <w:lastRenderedPageBreak/>
              <w:t>Պահպանման պայմանները պահել չոր տեղում:</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387FC26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հատ</w:t>
            </w:r>
          </w:p>
        </w:tc>
        <w:tc>
          <w:tcPr>
            <w:tcW w:w="797" w:type="dxa"/>
          </w:tcPr>
          <w:p w14:paraId="1851061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762733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6EA27C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9500</w:t>
            </w:r>
          </w:p>
        </w:tc>
        <w:tc>
          <w:tcPr>
            <w:tcW w:w="889" w:type="dxa"/>
          </w:tcPr>
          <w:p w14:paraId="30048BE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97806D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9500</w:t>
            </w:r>
          </w:p>
        </w:tc>
        <w:tc>
          <w:tcPr>
            <w:tcW w:w="1655" w:type="dxa"/>
          </w:tcPr>
          <w:p w14:paraId="4CAC465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w:t>
            </w:r>
            <w:r w:rsidRPr="003E2D06">
              <w:rPr>
                <w:rFonts w:ascii="GHEA Grapalat" w:eastAsia="Times New Roman" w:hAnsi="GHEA Grapalat" w:cs="Times New Roman"/>
                <w:sz w:val="20"/>
                <w:szCs w:val="24"/>
              </w:rPr>
              <w:lastRenderedPageBreak/>
              <w:t>գործընթացի կազմակերպման» կարգի 21-րդ կետի 1-ին ենթակետի ը) պարբերության դրույթները:</w:t>
            </w:r>
          </w:p>
        </w:tc>
      </w:tr>
      <w:tr w:rsidR="003E2D06" w:rsidRPr="003E2D06" w14:paraId="4B32823C"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D49F8F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23</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49E1B16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18440000</w:t>
            </w:r>
          </w:p>
        </w:tc>
        <w:tc>
          <w:tcPr>
            <w:tcW w:w="2632" w:type="dxa"/>
            <w:tcBorders>
              <w:top w:val="nil"/>
              <w:left w:val="nil"/>
              <w:bottom w:val="single" w:sz="4" w:space="0" w:color="auto"/>
              <w:right w:val="nil"/>
            </w:tcBorders>
            <w:shd w:val="clear" w:color="auto" w:fill="auto"/>
            <w:vAlign w:val="center"/>
          </w:tcPr>
          <w:p w14:paraId="72600FA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Բժշկական գլխարկներ</w:t>
            </w:r>
          </w:p>
        </w:tc>
        <w:tc>
          <w:tcPr>
            <w:tcW w:w="1221" w:type="dxa"/>
          </w:tcPr>
          <w:p w14:paraId="6A44E22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6FA457B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Միանգամյա օգտագործման բժշկական լաբորատոր գլխարկ, հանձնելու պահին պիտանիության ժամկետի 2/3-ի առկայություն, ֆիրմային նշանի առկայություն: Պահպանման պայմանները պահել չոր տեղում:</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0EC6031E"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5D723E4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2CC4CB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2A6D16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4500</w:t>
            </w:r>
          </w:p>
        </w:tc>
        <w:tc>
          <w:tcPr>
            <w:tcW w:w="889" w:type="dxa"/>
          </w:tcPr>
          <w:p w14:paraId="04BD4C7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6D2B6A89"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4500</w:t>
            </w:r>
          </w:p>
        </w:tc>
        <w:tc>
          <w:tcPr>
            <w:tcW w:w="1655" w:type="dxa"/>
          </w:tcPr>
          <w:p w14:paraId="35A30CE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0D0FDF19"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BBB17D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38F012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30192125</w:t>
            </w:r>
          </w:p>
        </w:tc>
        <w:tc>
          <w:tcPr>
            <w:tcW w:w="2632" w:type="dxa"/>
            <w:tcBorders>
              <w:top w:val="nil"/>
              <w:left w:val="nil"/>
              <w:bottom w:val="single" w:sz="4" w:space="0" w:color="auto"/>
              <w:right w:val="nil"/>
            </w:tcBorders>
            <w:shd w:val="clear" w:color="auto" w:fill="auto"/>
            <w:vAlign w:val="center"/>
          </w:tcPr>
          <w:p w14:paraId="202C11D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Մատիտ /մարկեր ապակու համար/` </w:t>
            </w:r>
          </w:p>
        </w:tc>
        <w:tc>
          <w:tcPr>
            <w:tcW w:w="1221" w:type="dxa"/>
          </w:tcPr>
          <w:p w14:paraId="55B5CC7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A72874A"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Մատիտ ապակու համար, ֆորմատ` հատ, հանձնելու պահին պիտանիության ժամկետր 2/3 առկայություն, ֆիրմային </w:t>
            </w:r>
            <w:r w:rsidRPr="003E2D06">
              <w:rPr>
                <w:rFonts w:ascii="Sylfaen" w:eastAsia="Times New Roman" w:hAnsi="Sylfaen" w:cs="Calibri"/>
                <w:color w:val="000000"/>
                <w:sz w:val="24"/>
                <w:szCs w:val="24"/>
              </w:rPr>
              <w:lastRenderedPageBreak/>
              <w:t>նշանի առկայություն, պահպանման պայմանները` պահել չոր տեղում: կարմիր, կապույտ, նարնջագույն, սև՝ ըստ Պատվիրատույի պահանջի:</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6BCFE5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հատ</w:t>
            </w:r>
          </w:p>
        </w:tc>
        <w:tc>
          <w:tcPr>
            <w:tcW w:w="797" w:type="dxa"/>
          </w:tcPr>
          <w:p w14:paraId="2B76555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5B5404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4570A54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48</w:t>
            </w:r>
          </w:p>
        </w:tc>
        <w:tc>
          <w:tcPr>
            <w:tcW w:w="889" w:type="dxa"/>
          </w:tcPr>
          <w:p w14:paraId="0D82B1B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69E8E0D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48</w:t>
            </w:r>
          </w:p>
        </w:tc>
        <w:tc>
          <w:tcPr>
            <w:tcW w:w="1655" w:type="dxa"/>
          </w:tcPr>
          <w:p w14:paraId="26079C9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w:t>
            </w:r>
            <w:r w:rsidRPr="003E2D06">
              <w:rPr>
                <w:rFonts w:ascii="GHEA Grapalat" w:eastAsia="Times New Roman" w:hAnsi="GHEA Grapalat" w:cs="Times New Roman"/>
                <w:sz w:val="20"/>
                <w:szCs w:val="24"/>
              </w:rPr>
              <w:lastRenderedPageBreak/>
              <w:t>ծ «Գնումների գործընթացի կազմակերպման» կարգի 21-րդ կետի 1-ին ենթակետի ը) պարբերության դրույթները:</w:t>
            </w:r>
          </w:p>
        </w:tc>
      </w:tr>
      <w:tr w:rsidR="003E2D06" w:rsidRPr="003E2D06" w14:paraId="408E4A9F"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4EE6E1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25</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A014D8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33141157</w:t>
            </w:r>
          </w:p>
        </w:tc>
        <w:tc>
          <w:tcPr>
            <w:tcW w:w="2632" w:type="dxa"/>
            <w:tcBorders>
              <w:top w:val="nil"/>
              <w:left w:val="nil"/>
              <w:bottom w:val="single" w:sz="4" w:space="0" w:color="auto"/>
              <w:right w:val="nil"/>
            </w:tcBorders>
            <w:shd w:val="clear" w:color="auto" w:fill="auto"/>
            <w:vAlign w:val="center"/>
          </w:tcPr>
          <w:p w14:paraId="5F09101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Նշտար</w:t>
            </w:r>
          </w:p>
        </w:tc>
        <w:tc>
          <w:tcPr>
            <w:tcW w:w="1221" w:type="dxa"/>
          </w:tcPr>
          <w:p w14:paraId="79BAEB1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2DAB08C"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17սմ երկարությամբ, միասայր:</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AB3ABD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09D383A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26DD0B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9ECE7C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27</w:t>
            </w:r>
          </w:p>
        </w:tc>
        <w:tc>
          <w:tcPr>
            <w:tcW w:w="889" w:type="dxa"/>
          </w:tcPr>
          <w:p w14:paraId="30849B5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6A47BDC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27</w:t>
            </w:r>
          </w:p>
        </w:tc>
        <w:tc>
          <w:tcPr>
            <w:tcW w:w="1655" w:type="dxa"/>
          </w:tcPr>
          <w:p w14:paraId="5D487A7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3B378028"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DD17C1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26</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8937A3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2CC5733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Թեստեր թմրանյութերի համար /տասնյակ/</w:t>
            </w:r>
          </w:p>
        </w:tc>
        <w:tc>
          <w:tcPr>
            <w:tcW w:w="1221" w:type="dxa"/>
          </w:tcPr>
          <w:p w14:paraId="2DE1E4E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4E16C57C"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Հետազոտման պարամետրներ : MAMP-BUP- BZO-THC- MOR-MTD-BAR-COC-AMP-MDMA մեզի մեջ </w:t>
            </w:r>
            <w:r w:rsidRPr="003E2D06">
              <w:rPr>
                <w:rFonts w:ascii="Sylfaen" w:eastAsia="Times New Roman" w:hAnsi="Sylfaen" w:cs="Calibri"/>
                <w:color w:val="000000"/>
                <w:sz w:val="24"/>
                <w:szCs w:val="24"/>
              </w:rPr>
              <w:lastRenderedPageBreak/>
              <w:t>հայտնաբերելու համար:</w:t>
            </w:r>
            <w:r w:rsidRPr="003E2D06">
              <w:rPr>
                <w:rFonts w:ascii="Sylfaen" w:eastAsia="Times New Roman" w:hAnsi="Sylfaen" w:cs="Calibri"/>
                <w:color w:val="000000"/>
                <w:sz w:val="24"/>
                <w:szCs w:val="24"/>
              </w:rPr>
              <w:br/>
              <w:t xml:space="preserve">Թեստերը պետք է աշխատեն  Handheld Colloidal Gold Test մոդելի թմրանյութերի վերլուծիչով </w:t>
            </w:r>
            <w:r w:rsidRPr="003E2D06">
              <w:rPr>
                <w:rFonts w:ascii="Sylfaen" w:eastAsia="Times New Roman" w:hAnsi="Sylfaen" w:cs="Calibri"/>
                <w:color w:val="000000"/>
                <w:sz w:val="24"/>
                <w:szCs w:val="24"/>
              </w:rPr>
              <w:br/>
              <w:t xml:space="preserve">ֆորմատ: հատ </w:t>
            </w:r>
            <w:r w:rsidRPr="003E2D06">
              <w:rPr>
                <w:rFonts w:ascii="Sylfaen" w:eastAsia="Times New Roman" w:hAnsi="Sylfaen" w:cs="Calibri"/>
                <w:color w:val="000000"/>
                <w:sz w:val="24"/>
                <w:szCs w:val="24"/>
              </w:rPr>
              <w:br/>
              <w:t>Որակի սերտիֆիկատների առկայություն</w:t>
            </w:r>
            <w:r w:rsidRPr="003E2D06">
              <w:rPr>
                <w:rFonts w:ascii="Sylfaen" w:eastAsia="Times New Roman" w:hAnsi="Sylfaen" w:cs="Calibri"/>
                <w:color w:val="000000"/>
                <w:sz w:val="24"/>
                <w:szCs w:val="24"/>
              </w:rPr>
              <w:br/>
              <w:t xml:space="preserve">Գնման պահին պիտանելիության ժամկետի 70% առկայություն. *Մատակարարը պարտավոր է իրականացնել Handheld Colloidal Gold Test մոդելի թմրանյութերի վերլոիծիչի   կարգաբերումը մինչև տվյալ ծախսանյութի (ռեագենտի) օգտագործումը: Ծախսանյութի (ռեագենտի) օգտագործման ընթացքում ըստ պատվիրատուի անհրաժեշտության,յուրաքանչյուր պահանջի </w:t>
            </w:r>
            <w:r w:rsidRPr="003E2D06">
              <w:rPr>
                <w:rFonts w:ascii="Sylfaen" w:eastAsia="Times New Roman" w:hAnsi="Sylfaen" w:cs="Calibri"/>
                <w:color w:val="000000"/>
                <w:sz w:val="24"/>
                <w:szCs w:val="24"/>
              </w:rPr>
              <w:lastRenderedPageBreak/>
              <w:t>դեպքում,մատակարարը պարտավոր է 1 օրացուցային օրվա ընթացքում իրականացնել Handheld Colloidal Gold Test մոդելի թմրանյութերի վերլոիծիչի բոլոր անհրաժեշտ կարգաբերման աշխատանքները,որոնք կապված են տվյալ ծախսանյութի(ռեագենտի) օգտագործման հետ:</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AA30AE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Հատ</w:t>
            </w:r>
          </w:p>
        </w:tc>
        <w:tc>
          <w:tcPr>
            <w:tcW w:w="797" w:type="dxa"/>
          </w:tcPr>
          <w:p w14:paraId="3BE6062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285DB0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430A0D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400</w:t>
            </w:r>
          </w:p>
        </w:tc>
        <w:tc>
          <w:tcPr>
            <w:tcW w:w="889" w:type="dxa"/>
          </w:tcPr>
          <w:p w14:paraId="3897374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C301069"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400</w:t>
            </w:r>
          </w:p>
        </w:tc>
        <w:tc>
          <w:tcPr>
            <w:tcW w:w="1655" w:type="dxa"/>
          </w:tcPr>
          <w:p w14:paraId="7AF2446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w:t>
            </w:r>
            <w:r w:rsidRPr="003E2D06">
              <w:rPr>
                <w:rFonts w:ascii="GHEA Grapalat" w:eastAsia="Times New Roman" w:hAnsi="GHEA Grapalat" w:cs="Times New Roman"/>
                <w:sz w:val="20"/>
                <w:szCs w:val="24"/>
              </w:rPr>
              <w:lastRenderedPageBreak/>
              <w:t>որոշմամբ հաստատված «Գնումների գործընթացի կազմակերպման» կարգի 21-րդ կետի 1-ին ենթակետի ը) պարբերության դրույթները:</w:t>
            </w:r>
          </w:p>
        </w:tc>
      </w:tr>
      <w:tr w:rsidR="003E2D06" w:rsidRPr="003E2D06" w14:paraId="443B3A8A"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5B3C5CD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27</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5C37E6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27D5E3E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Նրբաշերտ քրոմատոգրաֆիայի թիթեղ</w:t>
            </w:r>
          </w:p>
        </w:tc>
        <w:tc>
          <w:tcPr>
            <w:tcW w:w="1221" w:type="dxa"/>
          </w:tcPr>
          <w:p w14:paraId="5394F99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539276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100x150մմ չափսի մանրաթիթեղ քրոմատոգրաֆիայի համար  /PTCX–AFA–YF/ Sorbfil Piates for Thin- Layer Chromatography, կամ համարժեք:</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CA9375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տուփ</w:t>
            </w:r>
          </w:p>
        </w:tc>
        <w:tc>
          <w:tcPr>
            <w:tcW w:w="797" w:type="dxa"/>
          </w:tcPr>
          <w:p w14:paraId="12BCE2C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355459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95B5C0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w:t>
            </w:r>
          </w:p>
        </w:tc>
        <w:tc>
          <w:tcPr>
            <w:tcW w:w="889" w:type="dxa"/>
          </w:tcPr>
          <w:p w14:paraId="30E6CFA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1B9730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w:t>
            </w:r>
          </w:p>
        </w:tc>
        <w:tc>
          <w:tcPr>
            <w:tcW w:w="1655" w:type="dxa"/>
          </w:tcPr>
          <w:p w14:paraId="627F2F0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6035E198"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F419FA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28</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3972D4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33111230</w:t>
            </w:r>
          </w:p>
        </w:tc>
        <w:tc>
          <w:tcPr>
            <w:tcW w:w="2632" w:type="dxa"/>
            <w:tcBorders>
              <w:top w:val="nil"/>
              <w:left w:val="nil"/>
              <w:bottom w:val="single" w:sz="4" w:space="0" w:color="auto"/>
              <w:right w:val="nil"/>
            </w:tcBorders>
            <w:shd w:val="clear" w:color="auto" w:fill="auto"/>
            <w:vAlign w:val="center"/>
          </w:tcPr>
          <w:p w14:paraId="59B1B61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Ծայրակալ 1-10մկլ</w:t>
            </w:r>
          </w:p>
        </w:tc>
        <w:tc>
          <w:tcPr>
            <w:tcW w:w="1221" w:type="dxa"/>
          </w:tcPr>
          <w:p w14:paraId="11A294E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2536220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ավտոմատ բաժանավորիչ կաթոցիչի ստերիլ ծայրակալներ, </w:t>
            </w:r>
            <w:r w:rsidRPr="003E2D06">
              <w:rPr>
                <w:rFonts w:ascii="Sylfaen" w:eastAsia="Times New Roman" w:hAnsi="Sylfaen" w:cs="Calibri"/>
                <w:b/>
                <w:bCs/>
                <w:color w:val="000000"/>
                <w:sz w:val="24"/>
                <w:szCs w:val="24"/>
              </w:rPr>
              <w:t>զտիչներով</w:t>
            </w:r>
            <w:r w:rsidRPr="003E2D06">
              <w:rPr>
                <w:rFonts w:ascii="Sylfaen" w:eastAsia="Times New Roman" w:hAnsi="Sylfaen" w:cs="Calibri"/>
                <w:color w:val="000000"/>
                <w:sz w:val="24"/>
                <w:szCs w:val="24"/>
              </w:rPr>
              <w:t>,   նախատեսված  1-10մկլ փոփոխական ծավալով կաթոցիչների համար, գործարանային փաթեթավորմամբ, ֆորմատ` 1*96  գործարանային ստերիլ տուփերով:</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8C4396A"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0ADB6D4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EFCFBF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A5BEAA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20000</w:t>
            </w:r>
          </w:p>
        </w:tc>
        <w:tc>
          <w:tcPr>
            <w:tcW w:w="889" w:type="dxa"/>
          </w:tcPr>
          <w:p w14:paraId="63460F6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1C9396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20000</w:t>
            </w:r>
          </w:p>
        </w:tc>
        <w:tc>
          <w:tcPr>
            <w:tcW w:w="1655" w:type="dxa"/>
          </w:tcPr>
          <w:p w14:paraId="6FAD237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7F7D0C4E"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E1C76F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29</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750B8C2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33111230</w:t>
            </w:r>
          </w:p>
        </w:tc>
        <w:tc>
          <w:tcPr>
            <w:tcW w:w="2632" w:type="dxa"/>
            <w:tcBorders>
              <w:top w:val="nil"/>
              <w:left w:val="nil"/>
              <w:bottom w:val="single" w:sz="4" w:space="0" w:color="auto"/>
              <w:right w:val="nil"/>
            </w:tcBorders>
            <w:shd w:val="clear" w:color="auto" w:fill="auto"/>
            <w:vAlign w:val="center"/>
          </w:tcPr>
          <w:p w14:paraId="570DCD5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Ծայրակալ 5-200մկլ</w:t>
            </w:r>
          </w:p>
        </w:tc>
        <w:tc>
          <w:tcPr>
            <w:tcW w:w="1221" w:type="dxa"/>
          </w:tcPr>
          <w:p w14:paraId="478BCD4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94F505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ավտոմատ բաժանավորիչ կաթոցիչի ստերիլ ծայրակալներ,  </w:t>
            </w:r>
            <w:r w:rsidRPr="003E2D06">
              <w:rPr>
                <w:rFonts w:ascii="Sylfaen" w:eastAsia="Times New Roman" w:hAnsi="Sylfaen" w:cs="Calibri"/>
                <w:b/>
                <w:bCs/>
                <w:color w:val="000000"/>
                <w:sz w:val="24"/>
                <w:szCs w:val="24"/>
              </w:rPr>
              <w:t>զտիչներով</w:t>
            </w:r>
            <w:r w:rsidRPr="003E2D06">
              <w:rPr>
                <w:rFonts w:ascii="Sylfaen" w:eastAsia="Times New Roman" w:hAnsi="Sylfaen" w:cs="Calibri"/>
                <w:color w:val="000000"/>
                <w:sz w:val="24"/>
                <w:szCs w:val="24"/>
              </w:rPr>
              <w:t>, նախատեսված  5-200մկլ փոփոխական ծավալով կաթոցիչների համար, գործարանային փաթեթավորմամբ, ֆորմատ` 500 կամ 1000 հատ գործարանային ստերիլ տուփերով:</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2C93BB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0D04EB3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0BF9F7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255DBA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20000</w:t>
            </w:r>
          </w:p>
        </w:tc>
        <w:tc>
          <w:tcPr>
            <w:tcW w:w="889" w:type="dxa"/>
          </w:tcPr>
          <w:p w14:paraId="52D817F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71D36F3"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20000</w:t>
            </w:r>
          </w:p>
        </w:tc>
        <w:tc>
          <w:tcPr>
            <w:tcW w:w="1655" w:type="dxa"/>
          </w:tcPr>
          <w:p w14:paraId="46D1F3A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w:t>
            </w:r>
            <w:r w:rsidRPr="003E2D06">
              <w:rPr>
                <w:rFonts w:ascii="GHEA Grapalat" w:eastAsia="Times New Roman" w:hAnsi="GHEA Grapalat" w:cs="Times New Roman"/>
                <w:sz w:val="20"/>
                <w:szCs w:val="24"/>
              </w:rPr>
              <w:lastRenderedPageBreak/>
              <w:t>ան դրույթները:</w:t>
            </w:r>
          </w:p>
        </w:tc>
      </w:tr>
      <w:tr w:rsidR="003E2D06" w:rsidRPr="003E2D06" w14:paraId="242E3EB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B4E06D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30</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7B6965B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33111230</w:t>
            </w:r>
          </w:p>
        </w:tc>
        <w:tc>
          <w:tcPr>
            <w:tcW w:w="2632" w:type="dxa"/>
            <w:tcBorders>
              <w:top w:val="nil"/>
              <w:left w:val="nil"/>
              <w:bottom w:val="single" w:sz="4" w:space="0" w:color="auto"/>
              <w:right w:val="nil"/>
            </w:tcBorders>
            <w:shd w:val="clear" w:color="auto" w:fill="auto"/>
            <w:vAlign w:val="center"/>
          </w:tcPr>
          <w:p w14:paraId="156FB77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Ծայրակալ 100-1000մկլ</w:t>
            </w:r>
          </w:p>
        </w:tc>
        <w:tc>
          <w:tcPr>
            <w:tcW w:w="1221" w:type="dxa"/>
          </w:tcPr>
          <w:p w14:paraId="79DEC4B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722DBB4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ավտոմատ բաժանավորիչ կաթոցիչի ստերիլ ծայրակալներ,  </w:t>
            </w:r>
            <w:r w:rsidRPr="003E2D06">
              <w:rPr>
                <w:rFonts w:ascii="Sylfaen" w:eastAsia="Times New Roman" w:hAnsi="Sylfaen" w:cs="Calibri"/>
                <w:b/>
                <w:bCs/>
                <w:color w:val="000000"/>
                <w:sz w:val="24"/>
                <w:szCs w:val="24"/>
              </w:rPr>
              <w:t>զտիչներով</w:t>
            </w:r>
            <w:r w:rsidRPr="003E2D06">
              <w:rPr>
                <w:rFonts w:ascii="Sylfaen" w:eastAsia="Times New Roman" w:hAnsi="Sylfaen" w:cs="Calibri"/>
                <w:color w:val="000000"/>
                <w:sz w:val="24"/>
                <w:szCs w:val="24"/>
              </w:rPr>
              <w:t>, նախատեսված  100-1000մկլ փոփոխական ծավալով կաթոցիչների համար, գործարանային փաթեթավորմամբ, ֆորմատ` 500 կամ 1000 հատ  գործարանային ստերիլ տուփերով:</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F769D7C"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6484804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A3A02A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E8498DC"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26000</w:t>
            </w:r>
          </w:p>
        </w:tc>
        <w:tc>
          <w:tcPr>
            <w:tcW w:w="889" w:type="dxa"/>
          </w:tcPr>
          <w:p w14:paraId="2FE901B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8F4BD5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26000</w:t>
            </w:r>
          </w:p>
        </w:tc>
        <w:tc>
          <w:tcPr>
            <w:tcW w:w="1655" w:type="dxa"/>
          </w:tcPr>
          <w:p w14:paraId="0010EBA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56AAA2E0"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D28B76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31</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E11492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33111230</w:t>
            </w:r>
          </w:p>
        </w:tc>
        <w:tc>
          <w:tcPr>
            <w:tcW w:w="2632" w:type="dxa"/>
            <w:tcBorders>
              <w:top w:val="nil"/>
              <w:left w:val="nil"/>
              <w:bottom w:val="single" w:sz="4" w:space="0" w:color="auto"/>
              <w:right w:val="single" w:sz="4" w:space="0" w:color="auto"/>
            </w:tcBorders>
            <w:shd w:val="clear" w:color="auto" w:fill="auto"/>
            <w:vAlign w:val="center"/>
          </w:tcPr>
          <w:p w14:paraId="3831443A"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Ծայրակալ 100-1000 մկլ առանց զտիչի</w:t>
            </w:r>
          </w:p>
        </w:tc>
        <w:tc>
          <w:tcPr>
            <w:tcW w:w="1221" w:type="dxa"/>
          </w:tcPr>
          <w:p w14:paraId="551328B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5B0E6898"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ավտոմատ բաժանավորիչ կաթոցիչի ստերիլ ծայրակալներ,  առանց զտիչի, նախատեսված  100-1000մկլ փոփոխական ծավալով կաթոցիչների համար, գործարանային ստերիլ տուփերով, ֆորմատ` 500 կամ 1000 հատ  գործարանային ստերիլ տուփերով:</w:t>
            </w:r>
          </w:p>
        </w:tc>
        <w:tc>
          <w:tcPr>
            <w:tcW w:w="1401" w:type="dxa"/>
            <w:tcBorders>
              <w:top w:val="nil"/>
              <w:left w:val="single" w:sz="4" w:space="0" w:color="auto"/>
              <w:bottom w:val="single" w:sz="4" w:space="0" w:color="auto"/>
              <w:right w:val="single" w:sz="4" w:space="0" w:color="auto"/>
            </w:tcBorders>
            <w:shd w:val="clear" w:color="auto" w:fill="auto"/>
            <w:vAlign w:val="center"/>
          </w:tcPr>
          <w:p w14:paraId="52CF872E"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Հատ</w:t>
            </w:r>
          </w:p>
        </w:tc>
        <w:tc>
          <w:tcPr>
            <w:tcW w:w="797" w:type="dxa"/>
          </w:tcPr>
          <w:p w14:paraId="7E81C22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30164B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780F27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10000</w:t>
            </w:r>
          </w:p>
        </w:tc>
        <w:tc>
          <w:tcPr>
            <w:tcW w:w="889" w:type="dxa"/>
          </w:tcPr>
          <w:p w14:paraId="28E32F27"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E94B653"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10000</w:t>
            </w:r>
          </w:p>
        </w:tc>
        <w:tc>
          <w:tcPr>
            <w:tcW w:w="1655" w:type="dxa"/>
          </w:tcPr>
          <w:p w14:paraId="1A2348C0"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1-ին ենթակետի </w:t>
            </w:r>
            <w:r w:rsidRPr="003E2D06">
              <w:rPr>
                <w:rFonts w:ascii="GHEA Grapalat" w:eastAsia="Times New Roman" w:hAnsi="GHEA Grapalat" w:cs="Times New Roman"/>
                <w:sz w:val="20"/>
                <w:szCs w:val="24"/>
              </w:rPr>
              <w:lastRenderedPageBreak/>
              <w:t>ը) պարբերության դրույթները:</w:t>
            </w:r>
          </w:p>
        </w:tc>
      </w:tr>
      <w:tr w:rsidR="003E2D06" w:rsidRPr="003E2D06" w14:paraId="1F214CC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B373CE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32</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41280F0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33111230</w:t>
            </w:r>
          </w:p>
        </w:tc>
        <w:tc>
          <w:tcPr>
            <w:tcW w:w="2632" w:type="dxa"/>
            <w:tcBorders>
              <w:top w:val="nil"/>
              <w:left w:val="nil"/>
              <w:bottom w:val="single" w:sz="4" w:space="0" w:color="auto"/>
              <w:right w:val="nil"/>
            </w:tcBorders>
            <w:shd w:val="clear" w:color="auto" w:fill="auto"/>
            <w:vAlign w:val="center"/>
          </w:tcPr>
          <w:p w14:paraId="38D4964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Ծայրակալ 5-200մկլ</w:t>
            </w:r>
          </w:p>
        </w:tc>
        <w:tc>
          <w:tcPr>
            <w:tcW w:w="1221" w:type="dxa"/>
          </w:tcPr>
          <w:p w14:paraId="4E95A70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E35F98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ավտոմատ բաժանավորիչ կաթոցիչի ստերիլ ծայրակալներ,  առանց զտիչի, նախատեսված  5-200մկլ փոփոխական ծավալով կաթոցիչների համար, գործարանային փաթեթավորմամբ, ֆորմատ` 500 կամ 1000 հատ գործարանային ստերիլ տուփերով:</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7B2BA8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7EAA00D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AEF1C5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21FD0C3"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23000</w:t>
            </w:r>
          </w:p>
        </w:tc>
        <w:tc>
          <w:tcPr>
            <w:tcW w:w="889" w:type="dxa"/>
          </w:tcPr>
          <w:p w14:paraId="39988C6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C50054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23000</w:t>
            </w:r>
          </w:p>
        </w:tc>
        <w:tc>
          <w:tcPr>
            <w:tcW w:w="1655" w:type="dxa"/>
          </w:tcPr>
          <w:p w14:paraId="14E7E3F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79676889"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5B8B442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8C2B8E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33111230</w:t>
            </w:r>
          </w:p>
        </w:tc>
        <w:tc>
          <w:tcPr>
            <w:tcW w:w="2632" w:type="dxa"/>
            <w:tcBorders>
              <w:top w:val="nil"/>
              <w:left w:val="nil"/>
              <w:bottom w:val="single" w:sz="4" w:space="0" w:color="auto"/>
              <w:right w:val="nil"/>
            </w:tcBorders>
            <w:shd w:val="clear" w:color="auto" w:fill="auto"/>
            <w:vAlign w:val="center"/>
          </w:tcPr>
          <w:p w14:paraId="313B5D5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Ծայրակալ 1-10մկլ</w:t>
            </w:r>
          </w:p>
        </w:tc>
        <w:tc>
          <w:tcPr>
            <w:tcW w:w="1221" w:type="dxa"/>
          </w:tcPr>
          <w:p w14:paraId="4D79998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4D0349E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ավտոմատ բաժանավորիչ կաթոցիչի ստերիլ ծայրակալներ,   առանց զտիչի,  նախատեսված  1-10մկլ փոփոխական ծավալով կաթոցիչների համար, գործարանային փաթեթավորմամբ,  գործարանային ստերիլ տուփերով:</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1236DA7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5D66EB6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060C94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C163E8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20000</w:t>
            </w:r>
          </w:p>
        </w:tc>
        <w:tc>
          <w:tcPr>
            <w:tcW w:w="889" w:type="dxa"/>
          </w:tcPr>
          <w:p w14:paraId="6C69681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2CAB97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20000</w:t>
            </w:r>
          </w:p>
        </w:tc>
        <w:tc>
          <w:tcPr>
            <w:tcW w:w="1655" w:type="dxa"/>
          </w:tcPr>
          <w:p w14:paraId="5639907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w:t>
            </w:r>
            <w:r w:rsidRPr="003E2D06">
              <w:rPr>
                <w:rFonts w:ascii="GHEA Grapalat" w:eastAsia="Times New Roman" w:hAnsi="GHEA Grapalat" w:cs="Times New Roman"/>
                <w:sz w:val="20"/>
                <w:szCs w:val="24"/>
              </w:rPr>
              <w:lastRenderedPageBreak/>
              <w:t>1-ին ենթակետի ը) պարբերության դրույթները:</w:t>
            </w:r>
          </w:p>
        </w:tc>
      </w:tr>
      <w:tr w:rsidR="003E2D06" w:rsidRPr="003E2D06" w14:paraId="20BA3A4F"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F224B0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34</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1A51DB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33791300</w:t>
            </w:r>
          </w:p>
        </w:tc>
        <w:tc>
          <w:tcPr>
            <w:tcW w:w="2632" w:type="dxa"/>
            <w:tcBorders>
              <w:top w:val="nil"/>
              <w:left w:val="nil"/>
              <w:bottom w:val="single" w:sz="4" w:space="0" w:color="auto"/>
              <w:right w:val="nil"/>
            </w:tcBorders>
            <w:shd w:val="clear" w:color="auto" w:fill="auto"/>
            <w:vAlign w:val="center"/>
          </w:tcPr>
          <w:p w14:paraId="2672BF7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Ցենտրիֆուգայի պլաստմասե խցանով փորձանոթ 15 մլ տարողությամբ, 15 ml centrifuge  Tube, bulk premium</w:t>
            </w:r>
          </w:p>
        </w:tc>
        <w:tc>
          <w:tcPr>
            <w:tcW w:w="1221" w:type="dxa"/>
          </w:tcPr>
          <w:p w14:paraId="1B280FF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6AF991D4"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Կոնաձև պլաստիկ նյութից  փորձանոթներ 15մլ, փակվող պտուտականման խցանով:</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035C721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0C90E05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CFB9EE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4C0D002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3700</w:t>
            </w:r>
          </w:p>
        </w:tc>
        <w:tc>
          <w:tcPr>
            <w:tcW w:w="889" w:type="dxa"/>
          </w:tcPr>
          <w:p w14:paraId="29CCB7E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DB7246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3700</w:t>
            </w:r>
          </w:p>
        </w:tc>
        <w:tc>
          <w:tcPr>
            <w:tcW w:w="1655" w:type="dxa"/>
          </w:tcPr>
          <w:p w14:paraId="65FC724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50BA9598"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35BBAF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35</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120A6D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2CAE664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0,2մլ ծավալի 1*8 միկրոցենտրիֆուգային փորձանոթներ: Նախատեսված է Applied Biosystems 3500 համակարգի համար</w:t>
            </w:r>
          </w:p>
        </w:tc>
        <w:tc>
          <w:tcPr>
            <w:tcW w:w="1221" w:type="dxa"/>
          </w:tcPr>
          <w:p w14:paraId="399633D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24EAF1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0,2մլ ծավալի,  1 շարքում՝8 միկրոցենտրիֆուգային բարակ պատերով փորձանոթներ MicroAmp</w:t>
            </w:r>
            <w:r w:rsidRPr="003E2D06">
              <w:rPr>
                <w:rFonts w:ascii="Calibri" w:eastAsia="Times New Roman" w:hAnsi="Calibri" w:cs="Calibri"/>
                <w:color w:val="000000"/>
                <w:sz w:val="24"/>
                <w:szCs w:val="24"/>
              </w:rPr>
              <w:t>®</w:t>
            </w:r>
            <w:r w:rsidRPr="003E2D06">
              <w:rPr>
                <w:rFonts w:ascii="Sylfaen" w:eastAsia="Times New Roman" w:hAnsi="Sylfaen" w:cs="Calibri"/>
                <w:color w:val="000000"/>
                <w:sz w:val="24"/>
                <w:szCs w:val="24"/>
              </w:rPr>
              <w:t xml:space="preserve"> 8-Tube Strip, 0,2ml, ֆորմատ՝ 1*1000 հատ, գործարանային փաթեթավորմամբ: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FA0013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տուփ</w:t>
            </w:r>
          </w:p>
        </w:tc>
        <w:tc>
          <w:tcPr>
            <w:tcW w:w="797" w:type="dxa"/>
          </w:tcPr>
          <w:p w14:paraId="285B582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3507F7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237E3A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4524960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79CF5D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4B8F3A40"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w:t>
            </w:r>
            <w:r w:rsidRPr="003E2D06">
              <w:rPr>
                <w:rFonts w:ascii="GHEA Grapalat" w:eastAsia="Times New Roman" w:hAnsi="GHEA Grapalat" w:cs="Times New Roman"/>
                <w:sz w:val="20"/>
                <w:szCs w:val="24"/>
              </w:rPr>
              <w:lastRenderedPageBreak/>
              <w:t>ման» կարգի 21-րդ կետի 1-ին ենթակետի ը) պարբերության դրույթները:</w:t>
            </w:r>
          </w:p>
        </w:tc>
      </w:tr>
      <w:tr w:rsidR="003E2D06" w:rsidRPr="003E2D06" w14:paraId="2BD8316B"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109DB1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36</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2269FE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6ED2252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0,2մլ ծավալի 1*8 միկրոցենտրիֆուգային փորձանոթների կափարիչներ: Նախատեսված է Applied Biosystems 3500 համակարգի համար</w:t>
            </w:r>
          </w:p>
        </w:tc>
        <w:tc>
          <w:tcPr>
            <w:tcW w:w="1221" w:type="dxa"/>
          </w:tcPr>
          <w:p w14:paraId="0EE7619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D98C35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0,2մլ ծավալի,  1 շարքում՝8 միկրոցենտրիֆուգային բարակ պատերով փորձանոթներ MicroAmp</w:t>
            </w:r>
            <w:r w:rsidRPr="003E2D06">
              <w:rPr>
                <w:rFonts w:ascii="Calibri" w:eastAsia="Times New Roman" w:hAnsi="Calibri" w:cs="Calibri"/>
                <w:color w:val="000000"/>
                <w:sz w:val="24"/>
                <w:szCs w:val="24"/>
              </w:rPr>
              <w:t>®</w:t>
            </w:r>
            <w:r w:rsidRPr="003E2D06">
              <w:rPr>
                <w:rFonts w:ascii="Sylfaen" w:eastAsia="Times New Roman" w:hAnsi="Sylfaen" w:cs="Calibri"/>
                <w:color w:val="000000"/>
                <w:sz w:val="24"/>
                <w:szCs w:val="24"/>
              </w:rPr>
              <w:t xml:space="preserve"> 8-Cap Strip, 0,2ml, ֆորմատ՝ 1*2400 հատ, գործարանային փաթեթավորմամբ: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88AAB6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տուփ</w:t>
            </w:r>
          </w:p>
        </w:tc>
        <w:tc>
          <w:tcPr>
            <w:tcW w:w="797" w:type="dxa"/>
          </w:tcPr>
          <w:p w14:paraId="0ADDB31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62BF65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0F96F713"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2D914AA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9EAA03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7911683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40017681"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FECA02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37</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3C7C5B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31F7D78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96 տեղանոց օպտիկական պլաշկա: Նախատեսված է Applied Biosystems  3500 համակարգի համար </w:t>
            </w:r>
          </w:p>
        </w:tc>
        <w:tc>
          <w:tcPr>
            <w:tcW w:w="1221" w:type="dxa"/>
          </w:tcPr>
          <w:p w14:paraId="0C13AFF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6A52FF8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96 տեղանոց օպտիկական պլաշկաներ՝ MicroAmp Optical 96-Well Reaction Plate, շտրիխ կոդերով, ապահովում է ճշտությունը, ջերմաստիճանի միատարությունը, </w:t>
            </w:r>
            <w:r w:rsidRPr="003E2D06">
              <w:rPr>
                <w:rFonts w:ascii="Sylfaen" w:eastAsia="Times New Roman" w:hAnsi="Sylfaen" w:cs="Calibri"/>
                <w:color w:val="000000"/>
                <w:sz w:val="24"/>
                <w:szCs w:val="24"/>
              </w:rPr>
              <w:lastRenderedPageBreak/>
              <w:t>ամպլիֆիկացիայի էֆեկտիվությունը: Ֆորմատ՝ 1*96, մեկ տուփում 20 հատ</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0D21EBF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տուփ</w:t>
            </w:r>
          </w:p>
        </w:tc>
        <w:tc>
          <w:tcPr>
            <w:tcW w:w="797" w:type="dxa"/>
          </w:tcPr>
          <w:p w14:paraId="6965F0E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6D7415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0AF21FF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889" w:type="dxa"/>
          </w:tcPr>
          <w:p w14:paraId="05C00DA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3D8CD3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1655" w:type="dxa"/>
          </w:tcPr>
          <w:p w14:paraId="1F4548A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w:t>
            </w:r>
            <w:r w:rsidRPr="003E2D06">
              <w:rPr>
                <w:rFonts w:ascii="GHEA Grapalat" w:eastAsia="Times New Roman" w:hAnsi="GHEA Grapalat" w:cs="Times New Roman"/>
                <w:sz w:val="20"/>
                <w:szCs w:val="24"/>
              </w:rPr>
              <w:lastRenderedPageBreak/>
              <w:t>գործընթացի կազմակերպման» կարգի 21-րդ կետի 1-ին ենթակետի ը) պարբերության դրույթները:</w:t>
            </w:r>
          </w:p>
        </w:tc>
      </w:tr>
      <w:tr w:rsidR="003E2D06" w:rsidRPr="003E2D06" w14:paraId="0077C5F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32BF70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38</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8B16C7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6999DFC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Սեպտա Septa for 3500/3500xL Genetic Analyzers, 96-Well 96 տեղանոց պլաշկայի համար, Նախատեսված է Applied Biosystems 3500 համակարգի համար</w:t>
            </w:r>
          </w:p>
        </w:tc>
        <w:tc>
          <w:tcPr>
            <w:tcW w:w="1221" w:type="dxa"/>
          </w:tcPr>
          <w:p w14:paraId="4F2B908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553F80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սեպտա Septa Mat Well for 3500/3500xL Genetic Analyzers, 96-Well՝ նախատեսված է 96 տեղանոց պլաշկաների փակելու համար որոնք կիրառվում են 3500,3500xL վերլուծիչների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115E5FB0"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հավաքածու</w:t>
            </w:r>
          </w:p>
        </w:tc>
        <w:tc>
          <w:tcPr>
            <w:tcW w:w="797" w:type="dxa"/>
          </w:tcPr>
          <w:p w14:paraId="6C89992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5C68D6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D2B362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5DC8731E"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6DF52BA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719872C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09A7EE2B"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DF2327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39</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F87506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252576B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անձի նույնականացման ամպլիֆիկացման հավաքածու 27 STR լոկուսներով՝՝ VersaPlex™ 27PY System, Նախատեսված է Applied Biosystems 3500 համակարգի համար</w:t>
            </w:r>
          </w:p>
        </w:tc>
        <w:tc>
          <w:tcPr>
            <w:tcW w:w="1221" w:type="dxa"/>
          </w:tcPr>
          <w:p w14:paraId="29476DF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4531A2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անձի նույնականացման ամպլիֆիկացման հավաքածու 6 տեսակ ներկերի տեխնոլոգիայի կիրառմամբ, միաժամանակ 27 </w:t>
            </w:r>
            <w:r w:rsidRPr="003E2D06">
              <w:rPr>
                <w:rFonts w:ascii="Sylfaen" w:eastAsia="Times New Roman" w:hAnsi="Sylfaen" w:cs="Calibri"/>
                <w:color w:val="000000"/>
                <w:sz w:val="24"/>
                <w:szCs w:val="24"/>
              </w:rPr>
              <w:lastRenderedPageBreak/>
              <w:t xml:space="preserve">լոկուսների՝  (CSF1PO, FGA, TH01, TPOX, vWA, D1S1656, D2S1338, D2S441, D3S1358, D5S818, D7S820, D8S1179, D10S1248, D12S391, D13S317, D16S539, D18S51, D19S433, D21S11,  D22S1045, Amelogenin, DYS391, Penta D, Penta E , D6S1043,  DYS570 և DYS576): Կայունություն ինհիբիտորների նկատմամբ, մշակված քայքայված ԴՆԹ-ների համար,  , հավաքածուն պարունակում է՝ 1/ 27 լոկուսների պրայմերներ, 2/ ազդանյութերի խառնուրդ VersaPlex™ 27PY 5X Primer Pair MixMasterMix, 3/ պրայմերներին համապատասխան սանդղակներ՝VersaPlex™ 27PY 5X Primer Pair Mix Allelic: Ladder և 4/ստուգիչ՝ AmpF1STRrControl DNA007: Ֆորմատ՝ 1x200 ռեակցիա, պահպանման </w:t>
            </w:r>
            <w:r w:rsidRPr="003E2D06">
              <w:rPr>
                <w:rFonts w:ascii="Sylfaen" w:eastAsia="Times New Roman" w:hAnsi="Sylfaen" w:cs="Calibri"/>
                <w:color w:val="000000"/>
                <w:sz w:val="24"/>
                <w:szCs w:val="24"/>
              </w:rPr>
              <w:lastRenderedPageBreak/>
              <w:t>պայմաններ՝ մութ, չոր տեղում /-20C/, պիտանելիության ժամկետը ոչ պակաս քան 2/3-ը: Որակի վերահսկման արտոնագրերի առկայություն:</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7320065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հավաքածու</w:t>
            </w:r>
          </w:p>
        </w:tc>
        <w:tc>
          <w:tcPr>
            <w:tcW w:w="797" w:type="dxa"/>
          </w:tcPr>
          <w:p w14:paraId="2E9F9BC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3C27AF4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97D1BE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w:t>
            </w:r>
          </w:p>
        </w:tc>
        <w:tc>
          <w:tcPr>
            <w:tcW w:w="889" w:type="dxa"/>
          </w:tcPr>
          <w:p w14:paraId="2FA43B3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A80A61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w:t>
            </w:r>
          </w:p>
        </w:tc>
        <w:tc>
          <w:tcPr>
            <w:tcW w:w="1655" w:type="dxa"/>
          </w:tcPr>
          <w:p w14:paraId="446FA20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w:t>
            </w:r>
            <w:r w:rsidRPr="003E2D06">
              <w:rPr>
                <w:rFonts w:ascii="GHEA Grapalat" w:eastAsia="Times New Roman" w:hAnsi="GHEA Grapalat" w:cs="Times New Roman"/>
                <w:sz w:val="20"/>
                <w:szCs w:val="24"/>
              </w:rPr>
              <w:lastRenderedPageBreak/>
              <w:t>ծ «Գնումների գործընթացի կազմակերպման» կարգի 21-րդ կետի 1-ին ենթակետի ը) պարբերության դրույթները:</w:t>
            </w:r>
          </w:p>
        </w:tc>
      </w:tr>
      <w:tr w:rsidR="003E2D06" w:rsidRPr="003E2D06" w14:paraId="0435AC61"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A68924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40</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8BFAF0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1CA9F96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ԴՆԹ անջատման հավաքածու՝ DNA IQ™ System:Նախատեսված է Applied Biosystems 3500 համակարգի համար</w:t>
            </w:r>
          </w:p>
        </w:tc>
        <w:tc>
          <w:tcPr>
            <w:tcW w:w="1221" w:type="dxa"/>
          </w:tcPr>
          <w:p w14:paraId="3FD1D32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6F9EB790"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 xml:space="preserve">Հավաքածուն պետք է նախատեսված լինի տարբեր նմուշներից (ներառյալ բծերից և հեղուկ նմուշներից) ԴՆԹ-ի անջատման համար: Հավաքածուն պարունակում է՝ 1 × 3ml Resin, 1 × 150ml Lysis Buffer, 1 × 70ml 2X Wash Buffer, 1 × 50ml Elution Buffer: Հավաքածուն պետք է նախատեսված լինի 400 ԴՆԹ  անջատման համար:  Պահպանման պայմաններն են  / +15- +30˚C/: արտադրման պահից ոչ պակաս քան 50% պահպանման ժամկետի առկայություն: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36F5103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հավաքածու</w:t>
            </w:r>
          </w:p>
        </w:tc>
        <w:tc>
          <w:tcPr>
            <w:tcW w:w="797" w:type="dxa"/>
          </w:tcPr>
          <w:p w14:paraId="727AEB7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0A7E88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4907B2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w:t>
            </w:r>
          </w:p>
        </w:tc>
        <w:tc>
          <w:tcPr>
            <w:tcW w:w="889" w:type="dxa"/>
          </w:tcPr>
          <w:p w14:paraId="65D1679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D80501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w:t>
            </w:r>
          </w:p>
        </w:tc>
        <w:tc>
          <w:tcPr>
            <w:tcW w:w="1655" w:type="dxa"/>
          </w:tcPr>
          <w:p w14:paraId="2E8D77B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39A1C9D3"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A22A80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41</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E9412F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single" w:sz="4" w:space="0" w:color="auto"/>
            </w:tcBorders>
            <w:shd w:val="clear" w:color="auto" w:fill="auto"/>
            <w:vAlign w:val="center"/>
          </w:tcPr>
          <w:p w14:paraId="51A971F0"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ԴՆԹ անջատման հավաքածու BTA բուֆերով: Նախատեսված է Applied Biosystems 3500 համակարգի համար</w:t>
            </w:r>
          </w:p>
        </w:tc>
        <w:tc>
          <w:tcPr>
            <w:tcW w:w="1221" w:type="dxa"/>
          </w:tcPr>
          <w:p w14:paraId="6C84F1F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434321D0"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 xml:space="preserve">PrepFiler®BTA Forensic DNA Extraction kit, Cat.  N4463352 կամ համարժեք,  մշակված հատուկ կալցինացված հյուսվածքներից /ոսկրերից, ատամներից/, նաև ադգեզիվ նյութերից՝ ծխուկ, կպչուն ժապավեն, սոսնձոտ </w:t>
            </w:r>
            <w:r w:rsidRPr="003E2D06">
              <w:rPr>
                <w:rFonts w:ascii="Sylfaen" w:eastAsia="Times New Roman" w:hAnsi="Sylfaen" w:cs="Calibri"/>
                <w:color w:val="000000"/>
                <w:sz w:val="20"/>
                <w:szCs w:val="20"/>
              </w:rPr>
              <w:lastRenderedPageBreak/>
              <w:t>մակերեսներից ԴՆԹ-ի անջատման համար: Հավաքածուն պարունակում է՝ PrepFiler® Lysis Buffer 35մլ, PrepFiler® Magnetic Particles՝ 1,5մլ, PrepFiler® BTA buffer` 25,0ml,PrepFiler® Wash Buffer A Concentrate`2*125մլ, PrepFiler® Wash Buffer B Concentrate՝ 2*30մլ, PrepFiler® Elution Buffer՝ 12,5մլ, Proteinaza K` 0,85ml: Հավաքածուն նախատեսված է 100 ԴՆԹ  անջատման համար: Պահպանման պայմաններն են  / 8- +24˚C/</w:t>
            </w:r>
          </w:p>
        </w:tc>
        <w:tc>
          <w:tcPr>
            <w:tcW w:w="1401" w:type="dxa"/>
            <w:tcBorders>
              <w:top w:val="nil"/>
              <w:left w:val="single" w:sz="4" w:space="0" w:color="auto"/>
              <w:bottom w:val="single" w:sz="4" w:space="0" w:color="auto"/>
              <w:right w:val="single" w:sz="4" w:space="0" w:color="auto"/>
            </w:tcBorders>
            <w:shd w:val="clear" w:color="auto" w:fill="auto"/>
            <w:vAlign w:val="center"/>
          </w:tcPr>
          <w:p w14:paraId="0175124A"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lastRenderedPageBreak/>
              <w:t>հավաքածու</w:t>
            </w:r>
          </w:p>
        </w:tc>
        <w:tc>
          <w:tcPr>
            <w:tcW w:w="797" w:type="dxa"/>
          </w:tcPr>
          <w:p w14:paraId="034B5FA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DA22B9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16E3619"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0C1E3547"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7DEE903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4420CE9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w:t>
            </w:r>
            <w:r w:rsidRPr="003E2D06">
              <w:rPr>
                <w:rFonts w:ascii="GHEA Grapalat" w:eastAsia="Times New Roman" w:hAnsi="GHEA Grapalat" w:cs="Times New Roman"/>
                <w:sz w:val="20"/>
                <w:szCs w:val="24"/>
              </w:rPr>
              <w:lastRenderedPageBreak/>
              <w:t>ծ «Գնումների գործընթացի կազմակերպման» կարգի 21-րդ կետի 1-ին ենթակետի ը) պարբերության դրույթները:</w:t>
            </w:r>
          </w:p>
        </w:tc>
      </w:tr>
      <w:tr w:rsidR="003E2D06" w:rsidRPr="003E2D06" w14:paraId="4330CF03"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EC8772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42</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B8EC77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single" w:sz="4" w:space="0" w:color="auto"/>
            </w:tcBorders>
            <w:shd w:val="clear" w:color="auto" w:fill="auto"/>
            <w:vAlign w:val="center"/>
          </w:tcPr>
          <w:p w14:paraId="6F85F218" w14:textId="77777777" w:rsidR="003E2D06" w:rsidRPr="003E2D06" w:rsidRDefault="003E2D06" w:rsidP="003E2D06">
            <w:pPr>
              <w:spacing w:after="0" w:line="240" w:lineRule="auto"/>
              <w:rPr>
                <w:rFonts w:ascii="Sylfaen" w:eastAsia="Times New Roman" w:hAnsi="Sylfaen" w:cs="Calibri"/>
                <w:color w:val="000000"/>
              </w:rPr>
            </w:pPr>
            <w:r w:rsidRPr="003E2D06">
              <w:rPr>
                <w:rFonts w:ascii="Sylfaen" w:eastAsia="Times New Roman" w:hAnsi="Sylfaen" w:cs="Calibri"/>
                <w:color w:val="000000"/>
              </w:rPr>
              <w:t>PrepFiler Express BTA™ Forensic DNA Extraction Kit</w:t>
            </w:r>
          </w:p>
        </w:tc>
        <w:tc>
          <w:tcPr>
            <w:tcW w:w="1221" w:type="dxa"/>
          </w:tcPr>
          <w:p w14:paraId="00A57DD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67D8F246"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 xml:space="preserve">Նախատեսված է AutoMate Express դատաբժշկական ԴՆԹ ավտոմատ կայանի  համակարգի կիրառմամբ ոսկորներից, ատամներից և սոսինձային մակերեսով նմուշներից, ծխուկներից ԴՆԹ-ների անջատման համար։ ԴՆԹ անջատման մեթոդը՝ մագնիսական մասնիկների աբսորբցիա, </w:t>
            </w:r>
            <w:r w:rsidRPr="003E2D06">
              <w:rPr>
                <w:rFonts w:ascii="GHEA Grapalat" w:eastAsia="Times New Roman" w:hAnsi="GHEA Grapalat" w:cs="Calibri"/>
                <w:color w:val="000000"/>
                <w:sz w:val="18"/>
                <w:szCs w:val="18"/>
              </w:rPr>
              <w:t>PrepFiler® BTA Lysis Buffer/ ԲՏԱ Լուծիչ Բուֆեր One bottle, 13 մլ  Extraction Kit components at ambient</w:t>
            </w:r>
            <w:r w:rsidRPr="003E2D06">
              <w:rPr>
                <w:rFonts w:ascii="Calibri" w:eastAsia="Times New Roman" w:hAnsi="Calibri" w:cs="Calibri"/>
                <w:color w:val="000000"/>
                <w:sz w:val="18"/>
                <w:szCs w:val="18"/>
              </w:rPr>
              <w:t>, է</w:t>
            </w:r>
            <w:r w:rsidRPr="003E2D06">
              <w:rPr>
                <w:rFonts w:ascii="GHEA Grapalat" w:eastAsia="Times New Roman" w:hAnsi="GHEA Grapalat" w:cs="Calibri"/>
                <w:color w:val="000000"/>
                <w:sz w:val="18"/>
                <w:szCs w:val="18"/>
              </w:rPr>
              <w:t xml:space="preserve">քսպրես կարթրիջ պատրաստի ազդանյութերով, յուրաքանչյուր քարտրիջը նախատեսված 13 նմուշներից ԴՆԹ անջատման համար, ընդյհանուր մեկ հավաքածույում 4 *13 քարթրիջ, պատրաստուկների համար նախատեսված փորձանոթներ՝  52 հատ, էլլյուցիայի փորձանոթներ՝ </w:t>
            </w:r>
            <w:r w:rsidRPr="003E2D06">
              <w:rPr>
                <w:rFonts w:ascii="GHEA Grapalat" w:eastAsia="Times New Roman" w:hAnsi="GHEA Grapalat" w:cs="Calibri"/>
                <w:color w:val="000000"/>
                <w:sz w:val="18"/>
                <w:szCs w:val="18"/>
              </w:rPr>
              <w:lastRenderedPageBreak/>
              <w:t xml:space="preserve">52 հատ, հատուկ զտիչներ՝  52 հատ, սարքավորման համար նախատեսված հատուկ ծայրակալներ տակդիրներով 52 հատ, նմուշների վերնստվածքների/լիզատների համար նախատեսված հատուկ փորձանոթներ 52 հատ, նմուշների վերնստվածքների/լիզատների համար նախատեսված հատուկ փորձանոթների կափարիչներ  52 հատ, Պրոտեինազա Կ ֆերմենտի լուծույթ 400մկլ ծավալով: Ընդհանուր հավաքածուն նախատեսված է 52 ԴՆԹ անջատման համար: Պահպանման պայմաններ /+8+24°C: Պիտանելիության ժամկետը </w:t>
            </w:r>
            <w:r w:rsidRPr="003E2D06">
              <w:rPr>
                <w:rFonts w:ascii="Calibri" w:eastAsia="Times New Roman" w:hAnsi="Calibri" w:cs="Calibri"/>
                <w:color w:val="000000"/>
                <w:sz w:val="18"/>
                <w:szCs w:val="18"/>
              </w:rPr>
              <w:t>արտադրման պահից ոչ պակաս քան 80% պահպանման ժամկետով</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08D3537B"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հավաքածու</w:t>
            </w:r>
          </w:p>
        </w:tc>
        <w:tc>
          <w:tcPr>
            <w:tcW w:w="797" w:type="dxa"/>
          </w:tcPr>
          <w:p w14:paraId="2E3651C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4EC0CB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EAFD47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w:t>
            </w:r>
          </w:p>
        </w:tc>
        <w:tc>
          <w:tcPr>
            <w:tcW w:w="889" w:type="dxa"/>
          </w:tcPr>
          <w:p w14:paraId="5A77B8B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DF6479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w:t>
            </w:r>
          </w:p>
        </w:tc>
        <w:tc>
          <w:tcPr>
            <w:tcW w:w="1655" w:type="dxa"/>
          </w:tcPr>
          <w:p w14:paraId="2C25DA3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275C996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428282E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43</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3E599F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single" w:sz="4" w:space="0" w:color="auto"/>
            </w:tcBorders>
            <w:shd w:val="clear" w:color="auto" w:fill="auto"/>
            <w:vAlign w:val="center"/>
          </w:tcPr>
          <w:p w14:paraId="3A50405E"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մատրիցային ստանդարտ Multi-Capillary DS-36 Matrix Standard (Dye Set J6)</w:t>
            </w:r>
          </w:p>
        </w:tc>
        <w:tc>
          <w:tcPr>
            <w:tcW w:w="1221" w:type="dxa"/>
          </w:tcPr>
          <w:p w14:paraId="33C2335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nil"/>
              <w:bottom w:val="nil"/>
              <w:right w:val="nil"/>
            </w:tcBorders>
            <w:shd w:val="clear" w:color="auto" w:fill="auto"/>
            <w:vAlign w:val="center"/>
          </w:tcPr>
          <w:p w14:paraId="3C3928C3" w14:textId="77777777" w:rsidR="003E2D06" w:rsidRPr="003E2D06" w:rsidRDefault="003E2D06" w:rsidP="003E2D06">
            <w:pPr>
              <w:spacing w:after="0" w:line="240" w:lineRule="auto"/>
              <w:jc w:val="both"/>
              <w:rPr>
                <w:rFonts w:ascii="Calibri" w:eastAsia="Times New Roman" w:hAnsi="Calibri" w:cs="Calibri"/>
                <w:color w:val="000000"/>
              </w:rPr>
            </w:pPr>
            <w:r w:rsidRPr="003E2D06">
              <w:rPr>
                <w:rFonts w:ascii="Calibri" w:eastAsia="Times New Roman" w:hAnsi="Calibri" w:cs="Calibri"/>
                <w:color w:val="000000"/>
              </w:rPr>
              <w:t xml:space="preserve">Մատրիցային ստանդարտ DS-36 / J6 ներկերի հավաքածու/՝ օգտագործվում է սպեկտրալ տրամաչափման համար, որն անհրաժեշտ է ԴՆԹ հատվածների համար, որոնք մակնիշված են 6-FAM, VIC, NED, SID, TAZ и LIZ ներկերով կիրառվող 3130, 3500, 3730 վերլուծիչներում: Նշված վերլուծիչների տվյալների հավաքագրման ծրագրային ապահովումը շահագործելու համար օգտագործվում է բազմաբաղադրիչ մատրիցը՝մեկ մազանոթում ավտոմատ կերպով վերլուծելու տարբեր գույնի լյումինեսցենտային ներկով </w:t>
            </w:r>
            <w:r w:rsidRPr="003E2D06">
              <w:rPr>
                <w:rFonts w:ascii="Calibri" w:eastAsia="Times New Roman" w:hAnsi="Calibri" w:cs="Calibri"/>
                <w:color w:val="000000"/>
              </w:rPr>
              <w:lastRenderedPageBreak/>
              <w:t>պիտակավորված 6 նմուշները: DS-36 մատրից ստանդարտը (ներկերի հավաքածու J6) պարունակում է եզակի լյումինեսցենտ ներկերի պիտակի 6 հատուկ չափսեր:</w:t>
            </w:r>
          </w:p>
        </w:tc>
        <w:tc>
          <w:tcPr>
            <w:tcW w:w="1401" w:type="dxa"/>
            <w:tcBorders>
              <w:top w:val="nil"/>
              <w:left w:val="single" w:sz="4" w:space="0" w:color="auto"/>
              <w:bottom w:val="single" w:sz="4" w:space="0" w:color="auto"/>
              <w:right w:val="single" w:sz="4" w:space="0" w:color="auto"/>
            </w:tcBorders>
            <w:shd w:val="clear" w:color="auto" w:fill="auto"/>
            <w:vAlign w:val="center"/>
          </w:tcPr>
          <w:p w14:paraId="77DDA098"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lastRenderedPageBreak/>
              <w:t>հավաքածու</w:t>
            </w:r>
          </w:p>
        </w:tc>
        <w:tc>
          <w:tcPr>
            <w:tcW w:w="797" w:type="dxa"/>
          </w:tcPr>
          <w:p w14:paraId="0C66ECA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39222E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852D0E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w:t>
            </w:r>
          </w:p>
        </w:tc>
        <w:tc>
          <w:tcPr>
            <w:tcW w:w="889" w:type="dxa"/>
          </w:tcPr>
          <w:p w14:paraId="1C2478C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E3AE5F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w:t>
            </w:r>
          </w:p>
        </w:tc>
        <w:tc>
          <w:tcPr>
            <w:tcW w:w="1655" w:type="dxa"/>
          </w:tcPr>
          <w:p w14:paraId="749586A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2F47D4F9"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675D65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44</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1ABA95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single" w:sz="4" w:space="0" w:color="auto"/>
            </w:tcBorders>
            <w:shd w:val="clear" w:color="auto" w:fill="auto"/>
            <w:vAlign w:val="center"/>
          </w:tcPr>
          <w:p w14:paraId="018CF04A"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Պլաշկաների թաղանթներ: Նախատեսված է Applied Biosystems 3500 համակարգի համար:</w:t>
            </w:r>
          </w:p>
        </w:tc>
        <w:tc>
          <w:tcPr>
            <w:tcW w:w="1221" w:type="dxa"/>
          </w:tcPr>
          <w:p w14:paraId="16EAED6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4DA22378"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Optical Plate Seals թափանցիկ սոսնձող թաղանթ, պետք է ապահովի հուսալի սոսնձում, իրական ժամանակում ՊՇՌ հետազոտությունների ժամանակ գոլորշիացումը և աղտոտումը կանխելու նպատակով :  Պահպաման պայմանները՝  /15°C ից 30°C/: Փաթեթավորումը 100 հատ:</w:t>
            </w:r>
          </w:p>
        </w:tc>
        <w:tc>
          <w:tcPr>
            <w:tcW w:w="1401" w:type="dxa"/>
            <w:tcBorders>
              <w:top w:val="nil"/>
              <w:left w:val="single" w:sz="4" w:space="0" w:color="auto"/>
              <w:bottom w:val="single" w:sz="4" w:space="0" w:color="auto"/>
              <w:right w:val="single" w:sz="4" w:space="0" w:color="auto"/>
            </w:tcBorders>
            <w:shd w:val="clear" w:color="auto" w:fill="auto"/>
            <w:vAlign w:val="center"/>
          </w:tcPr>
          <w:p w14:paraId="60378786"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տուփ</w:t>
            </w:r>
          </w:p>
        </w:tc>
        <w:tc>
          <w:tcPr>
            <w:tcW w:w="797" w:type="dxa"/>
          </w:tcPr>
          <w:p w14:paraId="4D57086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EEB3B4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414CF78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40C15B8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4E1F1B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7B02A38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5B779076"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1C21C0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45</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EB98AD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6F10155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Կատոդային բուֆեր: Նախատեսված է Applied Biosystems 3500 համակարգի համար</w:t>
            </w:r>
            <w:r w:rsidRPr="003E2D06">
              <w:rPr>
                <w:rFonts w:ascii="Sylfaen" w:eastAsia="Times New Roman" w:hAnsi="Sylfaen" w:cs="Calibri"/>
                <w:color w:val="000000"/>
                <w:sz w:val="18"/>
                <w:szCs w:val="18"/>
              </w:rPr>
              <w:br/>
              <w:t>EACH</w:t>
            </w:r>
          </w:p>
        </w:tc>
        <w:tc>
          <w:tcPr>
            <w:tcW w:w="1221" w:type="dxa"/>
          </w:tcPr>
          <w:p w14:paraId="5710D15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B3C3CA4"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Կատոդային բուֆեր՝Cathode Buffer Container (CBC) 3500 Series, միանգամյա օգտագործման տարայով: Մեկ փաթեթում 4 տարա:</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10EF3C5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հավաքածու</w:t>
            </w:r>
          </w:p>
        </w:tc>
        <w:tc>
          <w:tcPr>
            <w:tcW w:w="797" w:type="dxa"/>
          </w:tcPr>
          <w:p w14:paraId="44EAAA8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99BC29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7862A99"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6</w:t>
            </w:r>
          </w:p>
        </w:tc>
        <w:tc>
          <w:tcPr>
            <w:tcW w:w="889" w:type="dxa"/>
          </w:tcPr>
          <w:p w14:paraId="211D0B8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724FC24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6</w:t>
            </w:r>
          </w:p>
        </w:tc>
        <w:tc>
          <w:tcPr>
            <w:tcW w:w="1655" w:type="dxa"/>
          </w:tcPr>
          <w:p w14:paraId="78DD439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w:t>
            </w:r>
            <w:r w:rsidRPr="003E2D06">
              <w:rPr>
                <w:rFonts w:ascii="GHEA Grapalat" w:eastAsia="Times New Roman" w:hAnsi="GHEA Grapalat" w:cs="Times New Roman"/>
                <w:sz w:val="20"/>
                <w:szCs w:val="24"/>
              </w:rPr>
              <w:lastRenderedPageBreak/>
              <w:t>կազմակերպման» կարգի 21-րդ կետի 1-ին ենթակետի ը) պարբերության դրույթները:</w:t>
            </w:r>
          </w:p>
        </w:tc>
      </w:tr>
      <w:tr w:rsidR="003E2D06" w:rsidRPr="003E2D06" w14:paraId="2D00E73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4EDE22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46</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509992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5C44723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Անոդային բուֆեր: Նախատեսված է Applied Biosystems 3500 համակարգի համար</w:t>
            </w:r>
          </w:p>
        </w:tc>
        <w:tc>
          <w:tcPr>
            <w:tcW w:w="1221" w:type="dxa"/>
          </w:tcPr>
          <w:p w14:paraId="48DE58A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4FD0DF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Անոդային բուֆեր՝ Anode Buffer Container (ABC) 3500 Series, միանգամյա օգտագործման տարայով, մեկ փաթեթում 4 հատ տարա:</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B0D6EC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հավաքածու</w:t>
            </w:r>
          </w:p>
        </w:tc>
        <w:tc>
          <w:tcPr>
            <w:tcW w:w="797" w:type="dxa"/>
          </w:tcPr>
          <w:p w14:paraId="5D5FD56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089EB9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061EE0C9"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6</w:t>
            </w:r>
          </w:p>
        </w:tc>
        <w:tc>
          <w:tcPr>
            <w:tcW w:w="889" w:type="dxa"/>
          </w:tcPr>
          <w:p w14:paraId="69A240F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0A2CAD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6</w:t>
            </w:r>
          </w:p>
        </w:tc>
        <w:tc>
          <w:tcPr>
            <w:tcW w:w="1655" w:type="dxa"/>
          </w:tcPr>
          <w:p w14:paraId="504CCA7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23CF7A6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6B2FF9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47</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C04698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single" w:sz="4" w:space="0" w:color="auto"/>
            </w:tcBorders>
            <w:shd w:val="clear" w:color="auto" w:fill="auto"/>
            <w:vAlign w:val="center"/>
          </w:tcPr>
          <w:p w14:paraId="00510476"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ֆորմամիդ: Նախատեսված է Applied Biosystems 3500 համակարգի համար</w:t>
            </w:r>
          </w:p>
        </w:tc>
        <w:tc>
          <w:tcPr>
            <w:tcW w:w="1221" w:type="dxa"/>
          </w:tcPr>
          <w:p w14:paraId="3F24E12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04DDAD06"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ֆորմամիդ՝ Hi-Di™ Formamide, Դեիոնիզացված ֆորմամիդ, օգտագործցվում է նմուշների լուծման համար, հետագա  նմուշների ներարկուման համար՝ մազանոթային էլեկտրոֆորեզի եղանակով, ֆորմատ  25մլ, պահպանման պայմաններ /-15°C to -25°C/:</w:t>
            </w:r>
          </w:p>
        </w:tc>
        <w:tc>
          <w:tcPr>
            <w:tcW w:w="1401" w:type="dxa"/>
            <w:tcBorders>
              <w:top w:val="nil"/>
              <w:left w:val="single" w:sz="4" w:space="0" w:color="auto"/>
              <w:bottom w:val="single" w:sz="4" w:space="0" w:color="auto"/>
              <w:right w:val="single" w:sz="4" w:space="0" w:color="auto"/>
            </w:tcBorders>
            <w:shd w:val="clear" w:color="auto" w:fill="auto"/>
            <w:vAlign w:val="center"/>
          </w:tcPr>
          <w:p w14:paraId="47436E9C"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հավաքածու</w:t>
            </w:r>
          </w:p>
        </w:tc>
        <w:tc>
          <w:tcPr>
            <w:tcW w:w="797" w:type="dxa"/>
          </w:tcPr>
          <w:p w14:paraId="00F72FB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5ED44B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A70CDF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889" w:type="dxa"/>
          </w:tcPr>
          <w:p w14:paraId="74991F6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15799B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1655" w:type="dxa"/>
          </w:tcPr>
          <w:p w14:paraId="08B1B09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w:t>
            </w:r>
            <w:r w:rsidRPr="003E2D06">
              <w:rPr>
                <w:rFonts w:ascii="GHEA Grapalat" w:eastAsia="Times New Roman" w:hAnsi="GHEA Grapalat" w:cs="Times New Roman"/>
                <w:sz w:val="20"/>
                <w:szCs w:val="24"/>
              </w:rPr>
              <w:lastRenderedPageBreak/>
              <w:t>«Գնումների գործընթացի կազմակերպման» կարգի 21-րդ կետի 1-ին ենթակետի ը) պարբերության դրույթները:</w:t>
            </w:r>
          </w:p>
        </w:tc>
      </w:tr>
      <w:tr w:rsidR="003E2D06" w:rsidRPr="003E2D06" w14:paraId="138F7DCF"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9977F1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48</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73F3354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544FA6C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    Պոլիմեր  POP4 ™, Նախատեսված է Applied Biosystems 3500 համակարգի համար</w:t>
            </w:r>
          </w:p>
        </w:tc>
        <w:tc>
          <w:tcPr>
            <w:tcW w:w="1221" w:type="dxa"/>
          </w:tcPr>
          <w:p w14:paraId="0EBF07B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1982AB5"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3500/3500xL գենետիկական վերլուծիչների համար նախատեսված միջավայր՝ պոլիմեր  POP 4™ polymer for 3500/3500xL նախատեսված Մարդու ԴՆԹ-ի վերլուծման համար, ֆորմատ՝  1*384 նմուշ . պահել 2-8°C պայմաններում, ժամկետի առավելագույնի առկայությունը կամ ոչ պակաս քան 2/3-ի առկայության:</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5AB4E2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հավաքածու</w:t>
            </w:r>
          </w:p>
        </w:tc>
        <w:tc>
          <w:tcPr>
            <w:tcW w:w="797" w:type="dxa"/>
          </w:tcPr>
          <w:p w14:paraId="27E2E7D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6E4241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949D7D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889" w:type="dxa"/>
          </w:tcPr>
          <w:p w14:paraId="60EAC14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906918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1655" w:type="dxa"/>
          </w:tcPr>
          <w:p w14:paraId="7C09806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6796F163"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2DA1CE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49</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492C3C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0D6E3DB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Միզանյութի որոշման տեստ-հավաքածու</w:t>
            </w:r>
          </w:p>
        </w:tc>
        <w:tc>
          <w:tcPr>
            <w:tcW w:w="1221" w:type="dxa"/>
          </w:tcPr>
          <w:p w14:paraId="594215F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752ACA4"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Միզանյութ 2х100մլ ներառյալ ստանդարտ, կոլորիմետրիկ ծայրակետ, UREA COL պիտանիության </w:t>
            </w:r>
            <w:r w:rsidRPr="003E2D06">
              <w:rPr>
                <w:rFonts w:ascii="Sylfaen" w:eastAsia="Times New Roman" w:hAnsi="Sylfaen" w:cs="Calibri"/>
                <w:color w:val="000000"/>
                <w:sz w:val="24"/>
                <w:szCs w:val="24"/>
              </w:rPr>
              <w:lastRenderedPageBreak/>
              <w:t>ժամկետի 2/3-ի առկայություն, ֆիրմային նշանի առկայություն:</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19B5FF60"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Հավաքածու</w:t>
            </w:r>
          </w:p>
        </w:tc>
        <w:tc>
          <w:tcPr>
            <w:tcW w:w="797" w:type="dxa"/>
          </w:tcPr>
          <w:p w14:paraId="7612B9A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76902D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29F2E4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4FBE2AE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D81086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6A2D515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w:t>
            </w:r>
            <w:r w:rsidRPr="003E2D06">
              <w:rPr>
                <w:rFonts w:ascii="GHEA Grapalat" w:eastAsia="Times New Roman" w:hAnsi="GHEA Grapalat" w:cs="Times New Roman"/>
                <w:sz w:val="20"/>
                <w:szCs w:val="24"/>
              </w:rPr>
              <w:lastRenderedPageBreak/>
              <w:t>որոշմամբ հաստատված «Գնումների գործընթացի կազմակերպման» կարգի 21-րդ կետի 1-ին ենթակետի ը) պարբերության դրույթները:</w:t>
            </w:r>
          </w:p>
        </w:tc>
      </w:tr>
      <w:tr w:rsidR="003E2D06" w:rsidRPr="003E2D06" w14:paraId="5AE8C281"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4B7614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50</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A1C5D8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1D3CD15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Ասպարտատամինոտրանֆերազ, ԱՍՏ 50մլ</w:t>
            </w:r>
          </w:p>
        </w:tc>
        <w:tc>
          <w:tcPr>
            <w:tcW w:w="1221" w:type="dxa"/>
          </w:tcPr>
          <w:p w14:paraId="4138EE5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401D8994"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ԱՍՏ, Ասպարտատամինոտրանսֆերազի կինետիկ եղանակով որոշման տեստ-հավաքածու 1х50 մլ,  պիտանիության ժամկետի 2/3 առկայություն, ֆիրմային նշանի առկայություն,պահպանման պայմանները 2-25*C.For in vitro Diagnоstic only</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833CF2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Հավաքածու</w:t>
            </w:r>
          </w:p>
        </w:tc>
        <w:tc>
          <w:tcPr>
            <w:tcW w:w="797" w:type="dxa"/>
          </w:tcPr>
          <w:p w14:paraId="069EE39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88DB1D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0EECF98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342D50C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981175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786878A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73CADB39"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E7ABF2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51</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6052C4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7F7FFD6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Ալանինամինոտրանֆերազ, ԱԼՏ 50մլ</w:t>
            </w:r>
          </w:p>
        </w:tc>
        <w:tc>
          <w:tcPr>
            <w:tcW w:w="1221" w:type="dxa"/>
          </w:tcPr>
          <w:p w14:paraId="6C2923F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0154D85B"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ԱԼՏ, Ալանինամինոտրանսֆերազի կինետիկ եղանակով </w:t>
            </w:r>
            <w:r w:rsidRPr="003E2D06">
              <w:rPr>
                <w:rFonts w:ascii="Sylfaen" w:eastAsia="Times New Roman" w:hAnsi="Sylfaen" w:cs="Calibri"/>
                <w:color w:val="000000"/>
                <w:sz w:val="24"/>
                <w:szCs w:val="24"/>
              </w:rPr>
              <w:lastRenderedPageBreak/>
              <w:t>որոշման տեստ-հավաքածու 1х50 մլ պիտանիության ժամկետի 2/3 առկայություն, ֆիրմային նշանի առկայություն,պահպանման պայմանները 2-8*C.For in vitro Diagnistic only</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EFCBBA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Հավաքածու</w:t>
            </w:r>
          </w:p>
        </w:tc>
        <w:tc>
          <w:tcPr>
            <w:tcW w:w="797" w:type="dxa"/>
          </w:tcPr>
          <w:p w14:paraId="30B7D00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6B4AA7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BFD9554"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3A5688C7"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4CA008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74837FC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w:t>
            </w:r>
            <w:r w:rsidRPr="003E2D06">
              <w:rPr>
                <w:rFonts w:ascii="GHEA Grapalat" w:eastAsia="Times New Roman" w:hAnsi="GHEA Grapalat" w:cs="Times New Roman"/>
                <w:sz w:val="20"/>
                <w:szCs w:val="24"/>
              </w:rPr>
              <w:lastRenderedPageBreak/>
              <w:t>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002F8000"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48490E5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52</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5B9254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1AD9168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Գլյուկազայի որոշման տեստ, Գլյուկոզա 2х100մլ</w:t>
            </w:r>
          </w:p>
        </w:tc>
        <w:tc>
          <w:tcPr>
            <w:tcW w:w="1221" w:type="dxa"/>
          </w:tcPr>
          <w:p w14:paraId="1541EFD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D99F64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գլյուկոզայի որոշման թեստ-հավաքածու: Մեթոդ` կոլորիմետրիկ (ծայրակետ), ֆորմատ` 2*100մլ, ստուգվող նմուշ` արյան շիճուկ, պլազմա, մեզ: Հանձնելու պահին պիտանիության ժամկետի 2/3 առկայություն, ֆիրմային նշանի առկայությույն, պահմանման պայմաններ 15-30*C: For In Vitro diagnostic only</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368AA57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Հավաքածու</w:t>
            </w:r>
          </w:p>
        </w:tc>
        <w:tc>
          <w:tcPr>
            <w:tcW w:w="797" w:type="dxa"/>
          </w:tcPr>
          <w:p w14:paraId="7FFB8B1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014EE8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E0F181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541C17F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4D0A1C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62DAD52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75C9B571"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94E432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53</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A7265F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61BE8B3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Դատական բժշկության մեջ </w:t>
            </w:r>
            <w:r w:rsidRPr="003E2D06">
              <w:rPr>
                <w:rFonts w:ascii="Sylfaen" w:eastAsia="Times New Roman" w:hAnsi="Sylfaen" w:cs="Calibri"/>
                <w:color w:val="000000"/>
                <w:sz w:val="18"/>
                <w:szCs w:val="18"/>
              </w:rPr>
              <w:br/>
              <w:t>հակասիճուկ խոզի արյան սիճուկի սպիտակուցի դեմ – CM</w:t>
            </w:r>
          </w:p>
        </w:tc>
        <w:tc>
          <w:tcPr>
            <w:tcW w:w="1221" w:type="dxa"/>
          </w:tcPr>
          <w:p w14:paraId="65EEEE8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A41AA6E"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Թափանցիկ, մուգ դեղնավուն, դեղնավուն կամ բաց դեղին գույնի հեղուկ է: Պետք է առաջացնի ցայտուն նստեցման օղ /պրեցիպիտատ/ խոզի արյան սիճուկի հետ, նրա 1:1000-ի նոսրացման դեպքում` 5 րոպեի, 1:5000-ի նոսրացման դեպքում` ոչ ուշ քան 10 րոպեի ընթացքում: Նստեցման օղ չպետք է առաջացնի մարդու, ձիու, թռչնի, եղջրավոր անասունի, շան, կատվի սիճուկի հետ 1 ժամվա ընթացքում: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433FB5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մլ</w:t>
            </w:r>
          </w:p>
        </w:tc>
        <w:tc>
          <w:tcPr>
            <w:tcW w:w="797" w:type="dxa"/>
          </w:tcPr>
          <w:p w14:paraId="393D964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ABB676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279CD8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889" w:type="dxa"/>
          </w:tcPr>
          <w:p w14:paraId="25CF87D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59B395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1655" w:type="dxa"/>
          </w:tcPr>
          <w:p w14:paraId="4EF3B09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2B3F07B9"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5642992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54</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3FB273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651B667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Դատական բժշկության մեջ </w:t>
            </w:r>
            <w:r w:rsidRPr="003E2D06">
              <w:rPr>
                <w:rFonts w:ascii="Sylfaen" w:eastAsia="Times New Roman" w:hAnsi="Sylfaen" w:cs="Calibri"/>
                <w:color w:val="000000"/>
                <w:sz w:val="18"/>
                <w:szCs w:val="18"/>
              </w:rPr>
              <w:br/>
              <w:t>հակասիճուկ կատվի արյան սիճուկի սպիտակուցի դեմ – CM</w:t>
            </w:r>
          </w:p>
        </w:tc>
        <w:tc>
          <w:tcPr>
            <w:tcW w:w="1221" w:type="dxa"/>
          </w:tcPr>
          <w:p w14:paraId="6736604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2C198D5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Թափանցիկ, մուգ դեղնավուն, դեղնավուն կամ բաց դեղին գույնի հեղուկ է: Պետք է առաջացնի ցայտուն նստեցման օղ /պրեցիպիտատ/ թռչնի արյան սպիտակուցի 1:1000-ի նոսրացման դեպքում 3-5 րոպեի, 1:5000-ի և 1:10000-ի նոսրացման դեպքերում` </w:t>
            </w:r>
            <w:r w:rsidRPr="003E2D06">
              <w:rPr>
                <w:rFonts w:ascii="Sylfaen" w:eastAsia="Times New Roman" w:hAnsi="Sylfaen" w:cs="Calibri"/>
                <w:color w:val="000000"/>
                <w:sz w:val="24"/>
                <w:szCs w:val="24"/>
              </w:rPr>
              <w:lastRenderedPageBreak/>
              <w:t xml:space="preserve">ոչ ուշ քան 10 րոպեն: Նստեցման օղ չպետք է առաջացնի մարդու, եղջերավոր անասունի, ձիու, խոզի, շան, թռչնի արյան  սպիտակուցի հետ 1 ժամվա ընթացքում: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B4F355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մլ</w:t>
            </w:r>
          </w:p>
        </w:tc>
        <w:tc>
          <w:tcPr>
            <w:tcW w:w="797" w:type="dxa"/>
          </w:tcPr>
          <w:p w14:paraId="58BF21E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378565B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39C683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7257B390"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9909F7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2C4341C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1-ին </w:t>
            </w:r>
            <w:r w:rsidRPr="003E2D06">
              <w:rPr>
                <w:rFonts w:ascii="GHEA Grapalat" w:eastAsia="Times New Roman" w:hAnsi="GHEA Grapalat" w:cs="Times New Roman"/>
                <w:sz w:val="20"/>
                <w:szCs w:val="24"/>
              </w:rPr>
              <w:lastRenderedPageBreak/>
              <w:t>ենթակետի ը) պարբերության դրույթները:</w:t>
            </w:r>
          </w:p>
        </w:tc>
      </w:tr>
      <w:tr w:rsidR="003E2D06" w:rsidRPr="003E2D06" w14:paraId="58F73839"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C17FFE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55</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FC1F80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3F54B84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Դատական բժշկության մեջ </w:t>
            </w:r>
            <w:r w:rsidRPr="003E2D06">
              <w:rPr>
                <w:rFonts w:ascii="Sylfaen" w:eastAsia="Times New Roman" w:hAnsi="Sylfaen" w:cs="Calibri"/>
                <w:color w:val="000000"/>
                <w:sz w:val="18"/>
                <w:szCs w:val="18"/>
              </w:rPr>
              <w:br/>
              <w:t>հակասիճուկ մարդու արյան</w:t>
            </w:r>
            <w:r w:rsidRPr="003E2D06">
              <w:rPr>
                <w:rFonts w:ascii="Sylfaen" w:eastAsia="Times New Roman" w:hAnsi="Sylfaen" w:cs="Calibri"/>
                <w:color w:val="000000"/>
                <w:sz w:val="18"/>
                <w:szCs w:val="18"/>
              </w:rPr>
              <w:br/>
              <w:t>սիճուկի սպիտակուցի դեմ – CM</w:t>
            </w:r>
          </w:p>
        </w:tc>
        <w:tc>
          <w:tcPr>
            <w:tcW w:w="1221" w:type="dxa"/>
          </w:tcPr>
          <w:p w14:paraId="302D405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309782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Թափանցիկ, մուգ դեղնավուն, դեղնավուն, կամ բաց դեղին գույնի հեղուկ: Պետք է տա ցայտուն պրեցիպիտատ` նստեցման օղ մարդու արյան սիճուկի 1:1000-ի նոսրացման հետ 3-5 րոպեի ընթացքում, իսկ 1:5000-ի և 1:10000-ի դեպքերում` ոչ ուշ, քան 10 րոպեն: Նստեցման օղ չպետք է առաջացնի թռչունի, եղջերավոր անասունի, ձիու, խոզի, կատվի, շան սիճուկների հետ 1 ժամվա ընթացքում: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D5385BA"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մլ</w:t>
            </w:r>
          </w:p>
        </w:tc>
        <w:tc>
          <w:tcPr>
            <w:tcW w:w="797" w:type="dxa"/>
          </w:tcPr>
          <w:p w14:paraId="783DF95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C92CD4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6DAEF6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w:t>
            </w:r>
          </w:p>
        </w:tc>
        <w:tc>
          <w:tcPr>
            <w:tcW w:w="889" w:type="dxa"/>
          </w:tcPr>
          <w:p w14:paraId="381EC93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01AF0F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w:t>
            </w:r>
          </w:p>
        </w:tc>
        <w:tc>
          <w:tcPr>
            <w:tcW w:w="1655" w:type="dxa"/>
          </w:tcPr>
          <w:p w14:paraId="749A27D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6D8BE665"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F34C9B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56</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472C01C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7E4CBF8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Դատական բժշկության մեջ </w:t>
            </w:r>
            <w:r w:rsidRPr="003E2D06">
              <w:rPr>
                <w:rFonts w:ascii="Sylfaen" w:eastAsia="Times New Roman" w:hAnsi="Sylfaen" w:cs="Calibri"/>
                <w:color w:val="000000"/>
                <w:sz w:val="18"/>
                <w:szCs w:val="18"/>
              </w:rPr>
              <w:br/>
              <w:t>հակասիճուկ շան արյան սիճուկի սպիտակուցի դեմ – CM</w:t>
            </w:r>
          </w:p>
        </w:tc>
        <w:tc>
          <w:tcPr>
            <w:tcW w:w="1221" w:type="dxa"/>
          </w:tcPr>
          <w:p w14:paraId="615D6E0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852A1F0"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Թափանցիկ, մուգ դեղնավուն, դեղնավուն կամ բաց դեղին գույնի հեղուկ է: Պետք է առաջացնի ցայտուն նստեցման օղ /պրեցիպիտատ/ շան </w:t>
            </w:r>
            <w:r w:rsidRPr="003E2D06">
              <w:rPr>
                <w:rFonts w:ascii="Sylfaen" w:eastAsia="Times New Roman" w:hAnsi="Sylfaen" w:cs="Calibri"/>
                <w:color w:val="000000"/>
                <w:sz w:val="24"/>
                <w:szCs w:val="24"/>
              </w:rPr>
              <w:lastRenderedPageBreak/>
              <w:t xml:space="preserve">արյան սպիտակուցի 1:1000-ի նոսրացման դեպքում` 3-5 րոպեի,1:5000-ի և 1:10000-ի նոսրացման դեպքերում` ոչ ուշ, քան 10 րոպեի ընթացքում: Նստեցման օղ չպետք է առաջացնի մարդու, եղջերավոր անասունի, ձիու, խոզի, թռչնի, կատվի արյան  սպիտակուցի հետ 1 ժամվա ընթացքում: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751B5225"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մլ</w:t>
            </w:r>
          </w:p>
        </w:tc>
        <w:tc>
          <w:tcPr>
            <w:tcW w:w="797" w:type="dxa"/>
          </w:tcPr>
          <w:p w14:paraId="342B4D1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C39BB6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4DD854C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7F38829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5F7058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609C76F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w:t>
            </w:r>
            <w:r w:rsidRPr="003E2D06">
              <w:rPr>
                <w:rFonts w:ascii="GHEA Grapalat" w:eastAsia="Times New Roman" w:hAnsi="GHEA Grapalat" w:cs="Times New Roman"/>
                <w:sz w:val="20"/>
                <w:szCs w:val="24"/>
              </w:rPr>
              <w:lastRenderedPageBreak/>
              <w:t>«Գնումների գործընթացի կազմակերպման» կարգի 21-րդ կետի 1-ին ենթակետի ը) պարբերության դրույթները:</w:t>
            </w:r>
          </w:p>
        </w:tc>
      </w:tr>
      <w:tr w:rsidR="003E2D06" w:rsidRPr="003E2D06" w14:paraId="6021FE2B"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B12B1A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57</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735D1A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36B8847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Դատական բժշկության մեջ </w:t>
            </w:r>
            <w:r w:rsidRPr="003E2D06">
              <w:rPr>
                <w:rFonts w:ascii="Sylfaen" w:eastAsia="Times New Roman" w:hAnsi="Sylfaen" w:cs="Calibri"/>
                <w:color w:val="000000"/>
                <w:sz w:val="18"/>
                <w:szCs w:val="18"/>
              </w:rPr>
              <w:br/>
              <w:t>հակասիճուկ խոշոր եղջերավոր անասունի արյան սպիտակուցի դեմ – CM</w:t>
            </w:r>
          </w:p>
        </w:tc>
        <w:tc>
          <w:tcPr>
            <w:tcW w:w="1221" w:type="dxa"/>
          </w:tcPr>
          <w:p w14:paraId="5FBE23F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C77968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Թափանցիկ, մուգ դեղնավուն, դեղնավուն կամ բաց դեղին գույնի հեղուկ է: Պետք է առաջացնի ցայտուն նստեցման օղ /պրեցիպիտատ/ եզան, կովի  արյան սիճուկի հետ, 1:1000-ի նոսրացման դեպքում 5 րոպեի,1:5000-ի նոսրացման դեպքում` ոչ ուշ, քան 10 րոպեն: Նստեցման օղ` պրեցիպիտատ, չպետք է  առաջացնի մարդու, ձիու, թռչնի,  խոզի, շան, </w:t>
            </w:r>
            <w:r w:rsidRPr="003E2D06">
              <w:rPr>
                <w:rFonts w:ascii="Sylfaen" w:eastAsia="Times New Roman" w:hAnsi="Sylfaen" w:cs="Calibri"/>
                <w:color w:val="000000"/>
                <w:sz w:val="24"/>
                <w:szCs w:val="24"/>
              </w:rPr>
              <w:lastRenderedPageBreak/>
              <w:t>կատվի արյան սիճուկի հետ 1 ժամվա ընթացքում</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32D7597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մլ</w:t>
            </w:r>
          </w:p>
        </w:tc>
        <w:tc>
          <w:tcPr>
            <w:tcW w:w="797" w:type="dxa"/>
          </w:tcPr>
          <w:p w14:paraId="0A8F231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3040DC9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435AE35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889" w:type="dxa"/>
          </w:tcPr>
          <w:p w14:paraId="10D08F0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C0C7E4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1655" w:type="dxa"/>
          </w:tcPr>
          <w:p w14:paraId="765619A0"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40A69F24"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32098F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58</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498A09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4E563D9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Դատական բժշկության մեջ </w:t>
            </w:r>
            <w:r w:rsidRPr="003E2D06">
              <w:rPr>
                <w:rFonts w:ascii="Sylfaen" w:eastAsia="Times New Roman" w:hAnsi="Sylfaen" w:cs="Calibri"/>
                <w:color w:val="000000"/>
                <w:sz w:val="18"/>
                <w:szCs w:val="18"/>
              </w:rPr>
              <w:br/>
              <w:t>հակասիճուկ թռչնի արյան սիճուկի սպիտակուցի դեմ – CM</w:t>
            </w:r>
          </w:p>
        </w:tc>
        <w:tc>
          <w:tcPr>
            <w:tcW w:w="1221" w:type="dxa"/>
          </w:tcPr>
          <w:p w14:paraId="5D85972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6905AAEE"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Թափանցիկ, մուգ դեղնավուն, դեղնավուն կամ բաց դեղին գույնի հեղուկ է: Պետք է առաջացնի ցայտուն նստեցման օղ /պրեցիպիտատ/ թռչնի արյան սպիտակուցի 1:1000-ի նոսրացման դեպքում` 3-5 րոպեի,1:5000-ի և 1:10000-ի նոսրացման դեպքերում` ոչ ուշ, քան 10 րոպեն: Նստեցման օղ չպետք է առաջացնի մարդու, եղջրավոր անասունի, խոզի, շան, կատվի արյան  սպիտակուցի հետ 1 ժամվա ընթացքում: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197B69E5"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մլ</w:t>
            </w:r>
          </w:p>
        </w:tc>
        <w:tc>
          <w:tcPr>
            <w:tcW w:w="797" w:type="dxa"/>
          </w:tcPr>
          <w:p w14:paraId="2E9A2C3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B9F126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091936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889" w:type="dxa"/>
          </w:tcPr>
          <w:p w14:paraId="7BD14AE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7339AB9"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1655" w:type="dxa"/>
          </w:tcPr>
          <w:p w14:paraId="01C3692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4A9A80EB"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5333FFF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59</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CEFC06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33211100</w:t>
            </w:r>
          </w:p>
        </w:tc>
        <w:tc>
          <w:tcPr>
            <w:tcW w:w="2632" w:type="dxa"/>
            <w:tcBorders>
              <w:top w:val="nil"/>
              <w:left w:val="nil"/>
              <w:bottom w:val="single" w:sz="4" w:space="0" w:color="auto"/>
              <w:right w:val="nil"/>
            </w:tcBorders>
            <w:shd w:val="clear" w:color="auto" w:fill="auto"/>
            <w:vAlign w:val="center"/>
          </w:tcPr>
          <w:p w14:paraId="64B5448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Ցոլիկլոն հակա-Hab մոնոկլոնալ</w:t>
            </w:r>
            <w:r w:rsidRPr="003E2D06">
              <w:rPr>
                <w:rFonts w:ascii="Sylfaen" w:eastAsia="Times New Roman" w:hAnsi="Sylfaen" w:cs="Calibri"/>
                <w:color w:val="000000"/>
                <w:sz w:val="18"/>
                <w:szCs w:val="18"/>
              </w:rPr>
              <w:br/>
              <w:t xml:space="preserve">սիճուկ - CM </w:t>
            </w:r>
            <w:r w:rsidRPr="003E2D06">
              <w:rPr>
                <w:rFonts w:ascii="Sylfaen" w:eastAsia="Times New Roman" w:hAnsi="Sylfaen" w:cs="Calibri"/>
                <w:color w:val="000000"/>
                <w:sz w:val="18"/>
                <w:szCs w:val="18"/>
              </w:rPr>
              <w:br/>
              <w:t>/դատական բժշկության համար/</w:t>
            </w:r>
          </w:p>
        </w:tc>
        <w:tc>
          <w:tcPr>
            <w:tcW w:w="1221" w:type="dxa"/>
          </w:tcPr>
          <w:p w14:paraId="1912B45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7D9DBB35"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Անգույն, թափանցիկ հեղուկ:  Ակտիվ կոմպոնենտ է, IgM դասի մոնոկլոնալ հակամարմիններն են, արտազատվում են H-86/44 մկան հիբրիդոմայով: Հայտնաբերում է </w:t>
            </w:r>
            <w:r w:rsidRPr="003E2D06">
              <w:rPr>
                <w:rFonts w:ascii="Sylfaen" w:eastAsia="Times New Roman" w:hAnsi="Sylfaen" w:cs="Calibri"/>
                <w:color w:val="000000"/>
                <w:sz w:val="24"/>
                <w:szCs w:val="24"/>
              </w:rPr>
              <w:lastRenderedPageBreak/>
              <w:t xml:space="preserve">էրիթրոցիտների և կենսաբանական հյուսվածքների /սպերմա, թուք և այլն/ H հակածինը: Օգտագործվում է  դատաբժշկության մեջ հետքերում H հակածինի հայտնաբերման համար կլանման-անջատման և հակամարմինների քանակական-կլանման  ռեակցիաներում, ինչպես և հեղուկ արյան մեջ` H հակածինի հայտնաբերման համար հարթության վրա, փորձանոթներում:  Աբսորբցում է թքի H հակածինը:Միանման ինտենսիվությամբ է հայտնաբերվում H հակածինը ինչպես Օ խմբում, այնպես էլ H հակածինը արյան A, B, մի փոքր թույլ` նաև AB խմբերում: Չի հայտնաբերում H հակածինը &lt;&lt;ոչ արտադրող&gt;&gt; անձանց թքի վերնստվածքային մասում:    </w:t>
            </w:r>
            <w:r w:rsidRPr="003E2D06">
              <w:rPr>
                <w:rFonts w:ascii="Sylfaen" w:eastAsia="Times New Roman" w:hAnsi="Sylfaen" w:cs="Calibri"/>
                <w:color w:val="000000"/>
                <w:sz w:val="24"/>
                <w:szCs w:val="24"/>
              </w:rPr>
              <w:lastRenderedPageBreak/>
              <w:t>Պիտանելիությունը 1 տարի, 2-80 աստիճանի պայմաններում: Բաց է թողնվում հեղուկ պրեպարատի ձևով, ապակյա սրվակներում` 5 մլ տարողությամբ: Չպետք է առաջացնի ագլյուտինացիայի ռեակցիա կենդանիների էրիթրոցիտների հետ: Զանգվածացումը    O /I/, A /II/, B /III/, AB /IV/ խմբերի Էրիթրոցիտների հետ ոչ ավել 120  վայրկյանից: Միկրոպլատայում O խմբի էրիթրոցիտների հետ ռեակցիայում տիտրը` 1:256:</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723CA4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մլ</w:t>
            </w:r>
          </w:p>
        </w:tc>
        <w:tc>
          <w:tcPr>
            <w:tcW w:w="797" w:type="dxa"/>
          </w:tcPr>
          <w:p w14:paraId="2313E08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C9999F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BB4B3C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w:t>
            </w:r>
          </w:p>
        </w:tc>
        <w:tc>
          <w:tcPr>
            <w:tcW w:w="889" w:type="dxa"/>
          </w:tcPr>
          <w:p w14:paraId="1E60EC3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7522863"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w:t>
            </w:r>
          </w:p>
        </w:tc>
        <w:tc>
          <w:tcPr>
            <w:tcW w:w="1655" w:type="dxa"/>
          </w:tcPr>
          <w:p w14:paraId="75E418D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w:t>
            </w:r>
            <w:r w:rsidRPr="003E2D06">
              <w:rPr>
                <w:rFonts w:ascii="GHEA Grapalat" w:eastAsia="Times New Roman" w:hAnsi="GHEA Grapalat" w:cs="Times New Roman"/>
                <w:sz w:val="20"/>
                <w:szCs w:val="24"/>
              </w:rPr>
              <w:lastRenderedPageBreak/>
              <w:t>կազմակերպման» կարգի 21-րդ կետի 1-ին ենթակետի ը) պարբերության դրույթները:</w:t>
            </w:r>
          </w:p>
        </w:tc>
      </w:tr>
      <w:tr w:rsidR="003E2D06" w:rsidRPr="003E2D06" w14:paraId="2FEF6C4C"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4509ED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60</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43EABEC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33211100</w:t>
            </w:r>
          </w:p>
        </w:tc>
        <w:tc>
          <w:tcPr>
            <w:tcW w:w="2632" w:type="dxa"/>
            <w:tcBorders>
              <w:top w:val="nil"/>
              <w:left w:val="nil"/>
              <w:bottom w:val="single" w:sz="4" w:space="0" w:color="auto"/>
              <w:right w:val="nil"/>
            </w:tcBorders>
            <w:shd w:val="clear" w:color="auto" w:fill="auto"/>
            <w:vAlign w:val="center"/>
          </w:tcPr>
          <w:p w14:paraId="1FA4B66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Ցոլիկլոն հակա-HH/ab</w:t>
            </w:r>
            <w:r w:rsidRPr="003E2D06">
              <w:rPr>
                <w:rFonts w:ascii="Sylfaen" w:eastAsia="Times New Roman" w:hAnsi="Sylfaen" w:cs="Calibri"/>
                <w:color w:val="000000"/>
                <w:sz w:val="18"/>
                <w:szCs w:val="18"/>
              </w:rPr>
              <w:br/>
              <w:t xml:space="preserve">մոնոկլոնալ սիճուկ - CM </w:t>
            </w:r>
            <w:r w:rsidRPr="003E2D06">
              <w:rPr>
                <w:rFonts w:ascii="Sylfaen" w:eastAsia="Times New Roman" w:hAnsi="Sylfaen" w:cs="Calibri"/>
                <w:color w:val="000000"/>
                <w:sz w:val="18"/>
                <w:szCs w:val="18"/>
              </w:rPr>
              <w:br/>
              <w:t>/դատական բժշկության համար/</w:t>
            </w:r>
          </w:p>
        </w:tc>
        <w:tc>
          <w:tcPr>
            <w:tcW w:w="1221" w:type="dxa"/>
          </w:tcPr>
          <w:p w14:paraId="0CF5469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8A0B2F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Անգույն, թափանցիկ հեղուկ: Ակտիվ կոմպոնենտ է, IgM դասի մոնոկլոնալ հակամարմիններն են, որոնք արտազատվում են H - 86/50 մկան հիբրիդոմայով: Հայտնաբերում է H հակածինը էրիթրոցիտներում, չի </w:t>
            </w:r>
            <w:r w:rsidRPr="003E2D06">
              <w:rPr>
                <w:rFonts w:ascii="Sylfaen" w:eastAsia="Times New Roman" w:hAnsi="Sylfaen" w:cs="Calibri"/>
                <w:color w:val="000000"/>
                <w:sz w:val="24"/>
                <w:szCs w:val="24"/>
              </w:rPr>
              <w:lastRenderedPageBreak/>
              <w:t xml:space="preserve">աբսորբցում թքի H հակածինը: Օգտագործվում է դատական բժշկության մեջ կլանման-անջատման և ագլյուտինացիայի ռեակցիաներում Հ հակածինի հայտնաբերման համար: Ռեակցիան իրականացվում է հարթության վրա, փորձանոթներում: Պիտանելիությունը 1 տարի, 2 - 80-ի  պայմաններում:  Բաց է թողնվում հեղուկ պրեպա- րատի ձևով  5 մլ-ոց ապակյա սրվակներում: Չպետք է առաջացնի ագլյուտինացիայի ռեակցիա կենդանիների էրիթրոցիտների հետ: Զանգվածացումը O /I/, A /II/, B /III/, AB /IV/ խմբերի հետ ոչ ավել քան 120 վայրկյանում: Միկրոպլատայում O խմբի էրիթ-րոցիտների հետ ռեակցիայի համար </w:t>
            </w:r>
            <w:r w:rsidRPr="003E2D06">
              <w:rPr>
                <w:rFonts w:ascii="Sylfaen" w:eastAsia="Times New Roman" w:hAnsi="Sylfaen" w:cs="Calibri"/>
                <w:color w:val="000000"/>
                <w:sz w:val="24"/>
                <w:szCs w:val="24"/>
              </w:rPr>
              <w:lastRenderedPageBreak/>
              <w:t xml:space="preserve">պահանջվում է 1:256 տիտրից ոչ պակաս: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07FD9CF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մլ</w:t>
            </w:r>
          </w:p>
        </w:tc>
        <w:tc>
          <w:tcPr>
            <w:tcW w:w="797" w:type="dxa"/>
          </w:tcPr>
          <w:p w14:paraId="277BB2A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F80B0D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70D069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50</w:t>
            </w:r>
          </w:p>
        </w:tc>
        <w:tc>
          <w:tcPr>
            <w:tcW w:w="889" w:type="dxa"/>
          </w:tcPr>
          <w:p w14:paraId="69C2AA9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6C16631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50</w:t>
            </w:r>
          </w:p>
        </w:tc>
        <w:tc>
          <w:tcPr>
            <w:tcW w:w="1655" w:type="dxa"/>
          </w:tcPr>
          <w:p w14:paraId="31E4C1E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w:t>
            </w:r>
            <w:r w:rsidRPr="003E2D06">
              <w:rPr>
                <w:rFonts w:ascii="GHEA Grapalat" w:eastAsia="Times New Roman" w:hAnsi="GHEA Grapalat" w:cs="Times New Roman"/>
                <w:sz w:val="20"/>
                <w:szCs w:val="24"/>
              </w:rPr>
              <w:lastRenderedPageBreak/>
              <w:t>1-ին ենթակետի ը) պարբերության դրույթները:</w:t>
            </w:r>
          </w:p>
        </w:tc>
      </w:tr>
      <w:tr w:rsidR="003E2D06" w:rsidRPr="003E2D06" w14:paraId="0A62B60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F1A6DF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61</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3FA363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33211100</w:t>
            </w:r>
          </w:p>
        </w:tc>
        <w:tc>
          <w:tcPr>
            <w:tcW w:w="2632" w:type="dxa"/>
            <w:tcBorders>
              <w:top w:val="nil"/>
              <w:left w:val="nil"/>
              <w:bottom w:val="single" w:sz="4" w:space="0" w:color="auto"/>
              <w:right w:val="nil"/>
            </w:tcBorders>
            <w:shd w:val="clear" w:color="auto" w:fill="auto"/>
            <w:vAlign w:val="center"/>
          </w:tcPr>
          <w:p w14:paraId="30FF85E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Ցոլիկլոն հակա-Hкра </w:t>
            </w:r>
            <w:r w:rsidRPr="003E2D06">
              <w:rPr>
                <w:rFonts w:ascii="Sylfaen" w:eastAsia="Times New Roman" w:hAnsi="Sylfaen" w:cs="Calibri"/>
                <w:color w:val="000000"/>
                <w:sz w:val="18"/>
                <w:szCs w:val="18"/>
              </w:rPr>
              <w:br/>
              <w:t xml:space="preserve">մոնոկլոնալ սիճուկ - CM </w:t>
            </w:r>
            <w:r w:rsidRPr="003E2D06">
              <w:rPr>
                <w:rFonts w:ascii="Sylfaen" w:eastAsia="Times New Roman" w:hAnsi="Sylfaen" w:cs="Calibri"/>
                <w:color w:val="000000"/>
                <w:sz w:val="18"/>
                <w:szCs w:val="18"/>
              </w:rPr>
              <w:br/>
              <w:t>/դատական բժշկության համար/</w:t>
            </w:r>
          </w:p>
        </w:tc>
        <w:tc>
          <w:tcPr>
            <w:tcW w:w="1221" w:type="dxa"/>
          </w:tcPr>
          <w:p w14:paraId="55C083D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58E032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Անգույն թափանցիկ հեղուկ է: Ակտիվ կոմպոնենտ է, IgM դասի մոնոկլոնալ հակամարմիններն են, որոնք արտազատվում են H - 89/8 մկան հիբրիդոմայով: Հայտնաբերում է H հակածինը դատաբժշկության մեջ արյան, թքի և այլ արտադրություններում կլանման, քանակական ռեակցիայի, կլանման-անջատման ռեակցիայում: Պիտանելիությունը 1 տարի, 2-80 աստիճանի պայմաններում: Բաց է թողնվում հեղուկ պրեպարատի ձևով ապակյա սրվակներում 5 մլ տարողությամբ: Չպետք է առաջացնի զանգվածացում կենդանիների էրիթրոցիտների հետ: Մարդու էրիթրոցիտների </w:t>
            </w:r>
            <w:r w:rsidRPr="003E2D06">
              <w:rPr>
                <w:rFonts w:ascii="Sylfaen" w:eastAsia="Times New Roman" w:hAnsi="Sylfaen" w:cs="Calibri"/>
                <w:color w:val="000000"/>
                <w:sz w:val="24"/>
                <w:szCs w:val="24"/>
              </w:rPr>
              <w:lastRenderedPageBreak/>
              <w:t xml:space="preserve">հետ շփմանդեպքում նրա հեմագլյուտինացման ժամանակը 120 վայրկյանը չպետք է գերազանցի: Ռեակցիայի արտահայտվածությունը պետք է նվազի ֆենոտիպների հետևյալ հաջորդականությամբ` O &gt;A2 &gt;A2B&gt;B&gt;A1&gt;A1B: Տիտրը` 1:256-ից ոչ պակաս: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41ADBC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մլ</w:t>
            </w:r>
          </w:p>
        </w:tc>
        <w:tc>
          <w:tcPr>
            <w:tcW w:w="797" w:type="dxa"/>
          </w:tcPr>
          <w:p w14:paraId="556E7CD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AB8479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A9FD6A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w:t>
            </w:r>
          </w:p>
        </w:tc>
        <w:tc>
          <w:tcPr>
            <w:tcW w:w="889" w:type="dxa"/>
          </w:tcPr>
          <w:p w14:paraId="40FBB517"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35F121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w:t>
            </w:r>
          </w:p>
        </w:tc>
        <w:tc>
          <w:tcPr>
            <w:tcW w:w="1655" w:type="dxa"/>
          </w:tcPr>
          <w:p w14:paraId="4144E06E"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1AB926CF"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7EDEAC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62</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4D53E18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33211190</w:t>
            </w:r>
          </w:p>
        </w:tc>
        <w:tc>
          <w:tcPr>
            <w:tcW w:w="2632" w:type="dxa"/>
            <w:tcBorders>
              <w:top w:val="nil"/>
              <w:left w:val="nil"/>
              <w:bottom w:val="single" w:sz="4" w:space="0" w:color="auto"/>
              <w:right w:val="nil"/>
            </w:tcBorders>
            <w:shd w:val="clear" w:color="auto" w:fill="auto"/>
            <w:vAlign w:val="center"/>
          </w:tcPr>
          <w:p w14:paraId="25FEE13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Ցոլիկլոն հակա-A մոնոկլոնալ</w:t>
            </w:r>
            <w:r w:rsidRPr="003E2D06">
              <w:rPr>
                <w:rFonts w:ascii="Sylfaen" w:eastAsia="Times New Roman" w:hAnsi="Sylfaen" w:cs="Calibri"/>
                <w:color w:val="000000"/>
                <w:sz w:val="18"/>
                <w:szCs w:val="18"/>
              </w:rPr>
              <w:br/>
              <w:t xml:space="preserve">սիճուկ – CM </w:t>
            </w:r>
            <w:r w:rsidRPr="003E2D06">
              <w:rPr>
                <w:rFonts w:ascii="Sylfaen" w:eastAsia="Times New Roman" w:hAnsi="Sylfaen" w:cs="Calibri"/>
                <w:color w:val="000000"/>
                <w:sz w:val="18"/>
                <w:szCs w:val="18"/>
              </w:rPr>
              <w:br/>
              <w:t>/դատական բժշկության համար/</w:t>
            </w:r>
          </w:p>
        </w:tc>
        <w:tc>
          <w:tcPr>
            <w:tcW w:w="1221" w:type="dxa"/>
          </w:tcPr>
          <w:p w14:paraId="3E12BC2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6FC9988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Թափանցիկ, անգույն հեղուկ է: Ակտիվ կոմպոնենտ է - մոնոկլո-նալ հակամարմիններ IgM դասի,որը արտազատվում է A - 90/16 մկան հիբրիդոմայով: Հայտնաբերում է A հակածինը հյուսվածքներում: Կիրառվում է դատաբժշկության մեջ ABOհամակարգի տիպիզացման համար զանգվածացման /հար- թության վրա և փորձանոթներում և կլանման-անջատման/ </w:t>
            </w:r>
            <w:r w:rsidRPr="003E2D06">
              <w:rPr>
                <w:rFonts w:ascii="Sylfaen" w:eastAsia="Times New Roman" w:hAnsi="Sylfaen" w:cs="Calibri"/>
                <w:color w:val="000000"/>
                <w:sz w:val="24"/>
                <w:szCs w:val="24"/>
              </w:rPr>
              <w:lastRenderedPageBreak/>
              <w:t>ռեակ-ցիաներում: Պահվում է  2 - 80-ում, ֆորմատը  5 կամ 10 մլ, ապակյա սրվակներում,հեղուկ պրեպարատ: Պիտանելիության ժամկետը ստացման պահին ոչ պակաս ժամկետի 2/3-ից: Օրգանիզմից դուրս  ախտորոշման համար:   Չպետք է առաջացնի զանգվածա-Ցում /ագլյուտինացիա/ O /I/ և B/III/ խմբերի էրիթրոցիտների հետ: Հեմագլյուտինացնող հատկանիշը /էրիթրոցիտների հետ ցոլիկլոնի շփումից հետո/չպետք է գերազանցի 30 վայրկյանը: Միկրոպլատայում զանգվածացման ռեակցիայի համար պահանջվում է ոչ պակաս 1:256 տիտրը:</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3EC99BB"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մլ</w:t>
            </w:r>
          </w:p>
        </w:tc>
        <w:tc>
          <w:tcPr>
            <w:tcW w:w="797" w:type="dxa"/>
          </w:tcPr>
          <w:p w14:paraId="46D260F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FDFC3B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6653734"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150</w:t>
            </w:r>
          </w:p>
        </w:tc>
        <w:tc>
          <w:tcPr>
            <w:tcW w:w="889" w:type="dxa"/>
          </w:tcPr>
          <w:p w14:paraId="44037DF0"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50334E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150</w:t>
            </w:r>
          </w:p>
        </w:tc>
        <w:tc>
          <w:tcPr>
            <w:tcW w:w="1655" w:type="dxa"/>
          </w:tcPr>
          <w:p w14:paraId="7712790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1A64EDC1"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4C12880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63</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7DF92A3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33211200</w:t>
            </w:r>
          </w:p>
        </w:tc>
        <w:tc>
          <w:tcPr>
            <w:tcW w:w="2632" w:type="dxa"/>
            <w:tcBorders>
              <w:top w:val="nil"/>
              <w:left w:val="nil"/>
              <w:bottom w:val="single" w:sz="4" w:space="0" w:color="auto"/>
              <w:right w:val="nil"/>
            </w:tcBorders>
            <w:shd w:val="clear" w:color="auto" w:fill="auto"/>
            <w:vAlign w:val="center"/>
          </w:tcPr>
          <w:p w14:paraId="5AD475B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Ցոլիկլոն հակա-B մոնոկլոնալ</w:t>
            </w:r>
            <w:r w:rsidRPr="003E2D06">
              <w:rPr>
                <w:rFonts w:ascii="Sylfaen" w:eastAsia="Times New Roman" w:hAnsi="Sylfaen" w:cs="Calibri"/>
                <w:color w:val="000000"/>
                <w:sz w:val="18"/>
                <w:szCs w:val="18"/>
              </w:rPr>
              <w:br/>
              <w:t xml:space="preserve">սիճուկ – CM </w:t>
            </w:r>
            <w:r w:rsidRPr="003E2D06">
              <w:rPr>
                <w:rFonts w:ascii="Sylfaen" w:eastAsia="Times New Roman" w:hAnsi="Sylfaen" w:cs="Calibri"/>
                <w:color w:val="000000"/>
                <w:sz w:val="18"/>
                <w:szCs w:val="18"/>
              </w:rPr>
              <w:br/>
            </w:r>
            <w:r w:rsidRPr="003E2D06">
              <w:rPr>
                <w:rFonts w:ascii="Sylfaen" w:eastAsia="Times New Roman" w:hAnsi="Sylfaen" w:cs="Calibri"/>
                <w:color w:val="000000"/>
                <w:sz w:val="18"/>
                <w:szCs w:val="18"/>
              </w:rPr>
              <w:lastRenderedPageBreak/>
              <w:t>/դատական բժշկության համար/, Гематолог</w:t>
            </w:r>
          </w:p>
        </w:tc>
        <w:tc>
          <w:tcPr>
            <w:tcW w:w="1221" w:type="dxa"/>
          </w:tcPr>
          <w:p w14:paraId="23B5A8B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0B15E174"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Թափանցիկ հեղուկ է: IgM դասի մոնոկլոնալ </w:t>
            </w:r>
            <w:r w:rsidRPr="003E2D06">
              <w:rPr>
                <w:rFonts w:ascii="Sylfaen" w:eastAsia="Times New Roman" w:hAnsi="Sylfaen" w:cs="Calibri"/>
                <w:color w:val="000000"/>
                <w:sz w:val="24"/>
                <w:szCs w:val="24"/>
              </w:rPr>
              <w:lastRenderedPageBreak/>
              <w:t xml:space="preserve">հակամարմիններ են, արտազատվում են B-85/2 - B 8 մկան հիբրիդոմոյով: Հայտնաբերում է B հակածինը հյուսվածքներում: Կիրառվում է դատաբժշկության մեջ ABO համակարգի տիպիզացման համար զանգվածացման/հարթության վրա և փորձանոթներում/ և կլանման-անջատման  ռեակցիաներում: Պահվում է 2 - 80-ում, ֆորմատը  5 կամ 10 մլ, ապակյա սրվակներում հեղուկ պրեպարատ: Պիտանելիության ժամկետը ստացման պահին ոչ պակաս ժամկետի 2/3-ից: Օրգանիզմից դուրս ախտորոշման համար: Զանգվածացման ռեակցիան համանուն խմբի էրիթրոցիտների հետ: Չպետք է առաջացնի զանգվածացում /ագլյուտինացիա/ O /I/ և </w:t>
            </w:r>
            <w:r w:rsidRPr="003E2D06">
              <w:rPr>
                <w:rFonts w:ascii="Sylfaen" w:eastAsia="Times New Roman" w:hAnsi="Sylfaen" w:cs="Calibri"/>
                <w:color w:val="000000"/>
                <w:sz w:val="24"/>
                <w:szCs w:val="24"/>
              </w:rPr>
              <w:lastRenderedPageBreak/>
              <w:t xml:space="preserve">A /II/ խմբերի էրիթրոցիտների հետ: Հեմագլյուտինացնող հատկանիշը /էրիթրոցիտների հետ ցոլիկլոնի շփումից հետո/ չպետք է գերազանցի 30 վայրկյանը: Միկրոպլատայում զանգվածացման ռեակցիայի համար պահանջվում է ոչ պակաս, քան 1:256 տիտրը: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176CD5F"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մլ</w:t>
            </w:r>
          </w:p>
        </w:tc>
        <w:tc>
          <w:tcPr>
            <w:tcW w:w="797" w:type="dxa"/>
          </w:tcPr>
          <w:p w14:paraId="25B1922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83F9C9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B66DA7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150</w:t>
            </w:r>
          </w:p>
        </w:tc>
        <w:tc>
          <w:tcPr>
            <w:tcW w:w="889" w:type="dxa"/>
          </w:tcPr>
          <w:p w14:paraId="23D8EFD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 xml:space="preserve">ք.Երևան, </w:t>
            </w:r>
            <w:r w:rsidRPr="003E2D06">
              <w:rPr>
                <w:rFonts w:ascii="GHEA Grapalat" w:eastAsia="Times New Roman" w:hAnsi="GHEA Grapalat" w:cs="Times New Roman"/>
                <w:sz w:val="18"/>
                <w:szCs w:val="18"/>
                <w:lang w:val="hy-AM"/>
              </w:rPr>
              <w:lastRenderedPageBreak/>
              <w:t>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476ADD4"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lastRenderedPageBreak/>
              <w:t>150</w:t>
            </w:r>
          </w:p>
        </w:tc>
        <w:tc>
          <w:tcPr>
            <w:tcW w:w="1655" w:type="dxa"/>
          </w:tcPr>
          <w:p w14:paraId="67F76ED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w:t>
            </w:r>
            <w:r w:rsidRPr="003E2D06">
              <w:rPr>
                <w:rFonts w:ascii="GHEA Grapalat" w:eastAsia="Times New Roman" w:hAnsi="GHEA Grapalat" w:cs="Times New Roman"/>
                <w:sz w:val="20"/>
                <w:szCs w:val="24"/>
              </w:rPr>
              <w:lastRenderedPageBreak/>
              <w:t>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6DF8E339"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D01B3F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64</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561128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33211210</w:t>
            </w:r>
          </w:p>
        </w:tc>
        <w:tc>
          <w:tcPr>
            <w:tcW w:w="2632" w:type="dxa"/>
            <w:tcBorders>
              <w:top w:val="nil"/>
              <w:left w:val="nil"/>
              <w:bottom w:val="single" w:sz="4" w:space="0" w:color="auto"/>
              <w:right w:val="nil"/>
            </w:tcBorders>
            <w:shd w:val="clear" w:color="auto" w:fill="auto"/>
            <w:vAlign w:val="center"/>
          </w:tcPr>
          <w:p w14:paraId="6811513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Ցոլիկլոն հակա-D սուպեր - CM </w:t>
            </w:r>
            <w:r w:rsidRPr="003E2D06">
              <w:rPr>
                <w:rFonts w:ascii="Sylfaen" w:eastAsia="Times New Roman" w:hAnsi="Sylfaen" w:cs="Calibri"/>
                <w:color w:val="000000"/>
                <w:sz w:val="18"/>
                <w:szCs w:val="18"/>
              </w:rPr>
              <w:br/>
              <w:t>/դատական բժշկության համար/</w:t>
            </w:r>
          </w:p>
        </w:tc>
        <w:tc>
          <w:tcPr>
            <w:tcW w:w="1221" w:type="dxa"/>
          </w:tcPr>
          <w:p w14:paraId="7B6561F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7B6C9A1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Հեղուկ է փայլով, բաց վարդագույն կամ բաց դեղնավուն, Ուղղակի հեմագլյուտինացիայի ռեակցիայով հայտնաբերում է Ռեզուս համակարգի D հակածինը մարդու արյան էրիթրոցիտներում և կարող է փոխարինել կամ էլ զուգահեռ օգտագործվել ալոիմուն հակա-D սիճուկի հետ: Պարունակում է IgM հակամարմիններ, որը և առաջացնում է ուղղակի ագլյուտինացիա </w:t>
            </w:r>
            <w:r w:rsidRPr="003E2D06">
              <w:rPr>
                <w:rFonts w:ascii="Sylfaen" w:eastAsia="Times New Roman" w:hAnsi="Sylfaen" w:cs="Calibri"/>
                <w:color w:val="000000"/>
                <w:sz w:val="24"/>
                <w:szCs w:val="24"/>
              </w:rPr>
              <w:lastRenderedPageBreak/>
              <w:t>D+էրիթրոցիտների հետ: Չպետք է ագլյուտինացնի D-էրիթրոցիտները: Տիտրը` 1: 256: Ռեակցիան իրագործվում է հարթության վրա և փորձանոթներում: Պիտանելիության ժամկետն է 1 տարի` 2 - 8 աստիճանի պայմաններում, փակված վիճակում 1 ամսվա ընթացքում: Ստացման տեխնոլոգիան բացառում է պաթոգեն միկրոօրգանիզմների ազդեցությունը:</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106088A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մլ</w:t>
            </w:r>
          </w:p>
        </w:tc>
        <w:tc>
          <w:tcPr>
            <w:tcW w:w="797" w:type="dxa"/>
          </w:tcPr>
          <w:p w14:paraId="6268155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E08535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071560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889" w:type="dxa"/>
          </w:tcPr>
          <w:p w14:paraId="06FDC08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FCEE1A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1655" w:type="dxa"/>
          </w:tcPr>
          <w:p w14:paraId="4EB4179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30ED09EA"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03201D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65</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97D399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33211190</w:t>
            </w:r>
          </w:p>
        </w:tc>
        <w:tc>
          <w:tcPr>
            <w:tcW w:w="2632" w:type="dxa"/>
            <w:tcBorders>
              <w:top w:val="nil"/>
              <w:left w:val="nil"/>
              <w:bottom w:val="single" w:sz="4" w:space="0" w:color="auto"/>
              <w:right w:val="nil"/>
            </w:tcBorders>
            <w:shd w:val="clear" w:color="auto" w:fill="auto"/>
            <w:vAlign w:val="center"/>
          </w:tcPr>
          <w:p w14:paraId="741767A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Ցոլիկլոն հակա-A մոնոկլոնալ սիճուկ հեղուկ արյան համար</w:t>
            </w:r>
          </w:p>
        </w:tc>
        <w:tc>
          <w:tcPr>
            <w:tcW w:w="1221" w:type="dxa"/>
          </w:tcPr>
          <w:p w14:paraId="40F0DF1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73AB952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Ցոլիկլոն Anti A 10մլ ֆլակոնում: Պարունակում է մոնոկլոնալ հակա-A հակամարմիններ 1:32 տիտրով: Այն արտադրվում է երկու մկան հիբրիդոմայով և պատկանում է LgM դասի իմունոգլոբուլիններին: Օգտագործվում է դատական բժշկության մեջ հեղուկ արյան խմբային </w:t>
            </w:r>
            <w:r w:rsidRPr="003E2D06">
              <w:rPr>
                <w:rFonts w:ascii="Sylfaen" w:eastAsia="Times New Roman" w:hAnsi="Sylfaen" w:cs="Calibri"/>
                <w:color w:val="000000"/>
                <w:sz w:val="24"/>
                <w:szCs w:val="24"/>
              </w:rPr>
              <w:lastRenderedPageBreak/>
              <w:t xml:space="preserve">պատկանելիությունը որոշելու համար,  հարթության վրա: Ցոլիկլոն հակա-A-ն կարմիր գույնով է ներկում հեղուկը ֆլակոնում`10մլ հեղուկի պարունակությամբ: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1886CA0C"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մլ</w:t>
            </w:r>
          </w:p>
        </w:tc>
        <w:tc>
          <w:tcPr>
            <w:tcW w:w="797" w:type="dxa"/>
          </w:tcPr>
          <w:p w14:paraId="0601FB0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50774F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A1ED729"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200</w:t>
            </w:r>
          </w:p>
        </w:tc>
        <w:tc>
          <w:tcPr>
            <w:tcW w:w="889" w:type="dxa"/>
          </w:tcPr>
          <w:p w14:paraId="6C3118E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2957464"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200</w:t>
            </w:r>
          </w:p>
        </w:tc>
        <w:tc>
          <w:tcPr>
            <w:tcW w:w="1655" w:type="dxa"/>
          </w:tcPr>
          <w:p w14:paraId="2A9F00C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1-ին ենթակետի ը) </w:t>
            </w:r>
            <w:r w:rsidRPr="003E2D06">
              <w:rPr>
                <w:rFonts w:ascii="GHEA Grapalat" w:eastAsia="Times New Roman" w:hAnsi="GHEA Grapalat" w:cs="Times New Roman"/>
                <w:sz w:val="20"/>
                <w:szCs w:val="24"/>
              </w:rPr>
              <w:lastRenderedPageBreak/>
              <w:t>պարբերության դրույթները:</w:t>
            </w:r>
          </w:p>
        </w:tc>
      </w:tr>
      <w:tr w:rsidR="003E2D06" w:rsidRPr="003E2D06" w14:paraId="18CE43B1"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0A21E0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66</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666484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33211190</w:t>
            </w:r>
          </w:p>
        </w:tc>
        <w:tc>
          <w:tcPr>
            <w:tcW w:w="2632" w:type="dxa"/>
            <w:tcBorders>
              <w:top w:val="nil"/>
              <w:left w:val="nil"/>
              <w:bottom w:val="single" w:sz="4" w:space="0" w:color="auto"/>
              <w:right w:val="nil"/>
            </w:tcBorders>
            <w:shd w:val="clear" w:color="auto" w:fill="auto"/>
            <w:vAlign w:val="center"/>
          </w:tcPr>
          <w:p w14:paraId="0CEFE14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Ցոլիկլոն հակա-B մոնոկլոնալ սիճուկ հեղուկ արյան համար</w:t>
            </w:r>
          </w:p>
        </w:tc>
        <w:tc>
          <w:tcPr>
            <w:tcW w:w="1221" w:type="dxa"/>
          </w:tcPr>
          <w:p w14:paraId="69A2229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0C15740A"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Ցոլիկլոն Anti B 10մլ ֆլակոնում: Պարունակում է մոնոկլոնալ հակա-B հակամարմիններ` 1:32 տիտրով: Այն արտադրվում է երկու մկան հիբրիդոմայով և պատկանում է LgM դասի իմունոգլոբուլիններին: Օգտագործվում է դատական բժշկության մեջ հեղուկ արյան խմբային պատկանելիությունը որոշելու համար, հարթության վրա: Ցոլիկլոն հակա-B-ն կապույտ գույնով է ներկում հեղուկը ֆլակոնում`10 մլ հեղուկի պարունակությամբ: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E11692B"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մլ</w:t>
            </w:r>
          </w:p>
        </w:tc>
        <w:tc>
          <w:tcPr>
            <w:tcW w:w="797" w:type="dxa"/>
          </w:tcPr>
          <w:p w14:paraId="6CFC5FA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8EF4D8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F7D5029"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200</w:t>
            </w:r>
          </w:p>
        </w:tc>
        <w:tc>
          <w:tcPr>
            <w:tcW w:w="889" w:type="dxa"/>
          </w:tcPr>
          <w:p w14:paraId="0579303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53BFA5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200</w:t>
            </w:r>
          </w:p>
        </w:tc>
        <w:tc>
          <w:tcPr>
            <w:tcW w:w="1655" w:type="dxa"/>
          </w:tcPr>
          <w:p w14:paraId="38FE8F5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3DDC9CED"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C07A88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67</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CD92AF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0252437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Արյան առկայությունը հաստատող </w:t>
            </w:r>
            <w:r w:rsidRPr="003E2D06">
              <w:rPr>
                <w:rFonts w:ascii="Sylfaen" w:eastAsia="Times New Roman" w:hAnsi="Sylfaen" w:cs="Calibri"/>
                <w:color w:val="000000"/>
                <w:sz w:val="18"/>
                <w:szCs w:val="18"/>
              </w:rPr>
              <w:br/>
              <w:t>ախտորոշիչ ժապավեններ</w:t>
            </w:r>
          </w:p>
        </w:tc>
        <w:tc>
          <w:tcPr>
            <w:tcW w:w="1221" w:type="dxa"/>
          </w:tcPr>
          <w:p w14:paraId="28F2D7C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074C4224"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Արյան առկայությունը հաստատող ''հեմո-ֆան'' կամ համարժեք: ախտորոշիչ ժապավեններ: Թեստը հիմնված է հեմոգլոբինի հատկության վրա` լինել կատալիզատր օրգանական հիդրոպերօքսիդով ինդիկատրի օքսիդացման ռեակցիայում: Այն օգտագործվում է ինչպես կլինիկաներում մեզի մեջ արյան առկայության, այնպես էլ դատաբժշկության մեջ: Այն շատ զգայուն ռեակցիա է Hb-ի և միոգլոբինի նկատմամբ, տալիս է թույլ դրական արդյունք անգամ 1 մկլ հեղուկում 5 էրիթրոցիտների առկայության դեպքում: Տալիս է հստակ դրական արդյունք /հետքեր/ 1 մկլ հեղուկում 10 էրիթրոցիտների առկայության դեպքում: Գործարանային </w:t>
            </w:r>
            <w:r w:rsidRPr="003E2D06">
              <w:rPr>
                <w:rFonts w:ascii="Sylfaen" w:eastAsia="Times New Roman" w:hAnsi="Sylfaen" w:cs="Calibri"/>
                <w:color w:val="000000"/>
                <w:sz w:val="24"/>
                <w:szCs w:val="24"/>
              </w:rPr>
              <w:lastRenderedPageBreak/>
              <w:t>թողարկումը 50 թեստ ժապավենների տեսքով հատուկ տարայում: Պահպանումը` գործարանային տարան փակված վիճակում չոր, մութ և սառը պայմաններում /+2+30 աստիճան/: Թեստ ժապավենները պետք է զերծ լինեն խոնավ օդի, արևի ուղիղ ճառագայթների, բարձր ջերմաստիճանի, քիմիական նյութերի գոլորշիների  ազդեցությունից: Նշված պահանջների պահպանության ժամանակ պիտանելիությունը կհամապատասխանի տարայի վրա նշված պիտանելիության ժամկետին:</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13921195"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տուփ</w:t>
            </w:r>
          </w:p>
        </w:tc>
        <w:tc>
          <w:tcPr>
            <w:tcW w:w="797" w:type="dxa"/>
          </w:tcPr>
          <w:p w14:paraId="65B944F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F9693C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EB075B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889" w:type="dxa"/>
          </w:tcPr>
          <w:p w14:paraId="72A1A6D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E8A04A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1655" w:type="dxa"/>
          </w:tcPr>
          <w:p w14:paraId="4FE2762E"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7404BEF4"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537CFE3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68</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7D32A20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1A7F035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Սերմի առկայությունը հաստատող իմունոքրոմ էքսպրես թեստ </w:t>
            </w:r>
          </w:p>
        </w:tc>
        <w:tc>
          <w:tcPr>
            <w:tcW w:w="1221" w:type="dxa"/>
          </w:tcPr>
          <w:p w14:paraId="15B10DB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44689DF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Սերմի առկայությունը հաստատող իմունոքրոմ էքսպրես թեստ  ''Serօtec semiquant PSA'' կամ համարժեք: Օգտագործվում է </w:t>
            </w:r>
            <w:r w:rsidRPr="003E2D06">
              <w:rPr>
                <w:rFonts w:ascii="Sylfaen" w:eastAsia="Times New Roman" w:hAnsi="Sylfaen" w:cs="Calibri"/>
                <w:color w:val="000000"/>
                <w:sz w:val="24"/>
                <w:szCs w:val="24"/>
              </w:rPr>
              <w:lastRenderedPageBreak/>
              <w:t>դատաբժշկության մեջ: Սեռոտեկ PSA թեստը օգտագործվում է սերմնահյութում PSA-ն /որը  գլիկոպրոտեին է, գտնվում է շագանակագեղձում և արտազատվում է սերմնահյութի  մեջ/ արագ հայտնաբերելու համար: PSA դրական նմուշների դեպքում թեստի վրա գծեր են առաջանում:Թեստը և նրա հետ բուֆերը կայուն են և պետք է պահվեն սենյակային ջերմաստիճանում կամ սառնարանում /+2+30 աստիճան C-ում/:Տուփում՝ 40 հատ: Զգայունությունը 100% է, սպեցիֆիկությունը՝ 100%</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7C800CA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տուփ</w:t>
            </w:r>
          </w:p>
        </w:tc>
        <w:tc>
          <w:tcPr>
            <w:tcW w:w="797" w:type="dxa"/>
          </w:tcPr>
          <w:p w14:paraId="577338C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A56859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4507E8C"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w:t>
            </w:r>
          </w:p>
        </w:tc>
        <w:tc>
          <w:tcPr>
            <w:tcW w:w="889" w:type="dxa"/>
          </w:tcPr>
          <w:p w14:paraId="7F13A8C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03EFE63"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w:t>
            </w:r>
          </w:p>
        </w:tc>
        <w:tc>
          <w:tcPr>
            <w:tcW w:w="1655" w:type="dxa"/>
          </w:tcPr>
          <w:p w14:paraId="7BB1EE0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w:t>
            </w:r>
            <w:r w:rsidRPr="003E2D06">
              <w:rPr>
                <w:rFonts w:ascii="GHEA Grapalat" w:eastAsia="Times New Roman" w:hAnsi="GHEA Grapalat" w:cs="Times New Roman"/>
                <w:sz w:val="20"/>
                <w:szCs w:val="24"/>
              </w:rPr>
              <w:lastRenderedPageBreak/>
              <w:t>ծ «Գնումների գործընթացի կազմակերպման» կարգի 21-րդ կետի 1-ին ենթակետի ը) պարբերության դրույթները:</w:t>
            </w:r>
          </w:p>
        </w:tc>
      </w:tr>
      <w:tr w:rsidR="003E2D06" w:rsidRPr="003E2D06" w14:paraId="5903FC6B"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51E9D2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69</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27F235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527C133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Իմունոքրոմ թեստ կասետներ իրենց բուֆերային լուծիչներով /արյան հետքերի համար/ </w:t>
            </w:r>
          </w:p>
        </w:tc>
        <w:tc>
          <w:tcPr>
            <w:tcW w:w="1221" w:type="dxa"/>
          </w:tcPr>
          <w:p w14:paraId="7CFA889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257C22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Իմունոքրոմ թեստ կասետներ իրենց բուֆերային լուծիչներով`Seratec Hem Directեք կամ համարժեք, </w:t>
            </w:r>
            <w:r w:rsidRPr="003E2D06">
              <w:rPr>
                <w:rFonts w:ascii="Sylfaen" w:eastAsia="Times New Roman" w:hAnsi="Sylfaen" w:cs="Calibri"/>
                <w:color w:val="000000"/>
                <w:sz w:val="24"/>
                <w:szCs w:val="24"/>
              </w:rPr>
              <w:br/>
              <w:t xml:space="preserve">լվացված և ֆիզիկո-քիմիական ազդակների ազդեցությամբ </w:t>
            </w:r>
            <w:r w:rsidRPr="003E2D06">
              <w:rPr>
                <w:rFonts w:ascii="Sylfaen" w:eastAsia="Times New Roman" w:hAnsi="Sylfaen" w:cs="Calibri"/>
                <w:color w:val="000000"/>
                <w:sz w:val="24"/>
                <w:szCs w:val="24"/>
              </w:rPr>
              <w:lastRenderedPageBreak/>
              <w:t xml:space="preserve">կասկածելի հետքերում արյան առկայությունը և նրանում մարդկային </w:t>
            </w:r>
            <w:r w:rsidRPr="003E2D06">
              <w:rPr>
                <w:rFonts w:ascii="Sylfaen" w:eastAsia="Times New Roman" w:hAnsi="Sylfaen" w:cs="Calibri"/>
                <w:color w:val="000000"/>
                <w:sz w:val="24"/>
                <w:szCs w:val="24"/>
              </w:rPr>
              <w:br/>
              <w:t xml:space="preserve">ծագման Hb–ի միաժամանակյա հայտնաբերման համար: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BBF56C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տուփ</w:t>
            </w:r>
          </w:p>
        </w:tc>
        <w:tc>
          <w:tcPr>
            <w:tcW w:w="797" w:type="dxa"/>
          </w:tcPr>
          <w:p w14:paraId="26704A7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3CE55F9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4692069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w:t>
            </w:r>
          </w:p>
        </w:tc>
        <w:tc>
          <w:tcPr>
            <w:tcW w:w="889" w:type="dxa"/>
          </w:tcPr>
          <w:p w14:paraId="6B12BE2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9165B2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w:t>
            </w:r>
          </w:p>
        </w:tc>
        <w:tc>
          <w:tcPr>
            <w:tcW w:w="1655" w:type="dxa"/>
          </w:tcPr>
          <w:p w14:paraId="79B2BCD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w:t>
            </w:r>
            <w:r w:rsidRPr="003E2D06">
              <w:rPr>
                <w:rFonts w:ascii="GHEA Grapalat" w:eastAsia="Times New Roman" w:hAnsi="GHEA Grapalat" w:cs="Times New Roman"/>
                <w:sz w:val="20"/>
                <w:szCs w:val="24"/>
              </w:rPr>
              <w:lastRenderedPageBreak/>
              <w:t>գործընթացի կազմակերպման» կարգի 21-րդ կետի 1-ին ենթակետի ը) պարբերության դրույթները:</w:t>
            </w:r>
          </w:p>
        </w:tc>
      </w:tr>
      <w:tr w:rsidR="003E2D06" w:rsidRPr="003E2D06" w14:paraId="30D0C0FA"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8F76D3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70</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725906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44611480</w:t>
            </w:r>
          </w:p>
        </w:tc>
        <w:tc>
          <w:tcPr>
            <w:tcW w:w="2632" w:type="dxa"/>
            <w:tcBorders>
              <w:top w:val="nil"/>
              <w:left w:val="nil"/>
              <w:bottom w:val="single" w:sz="4" w:space="0" w:color="auto"/>
              <w:right w:val="nil"/>
            </w:tcBorders>
            <w:shd w:val="clear" w:color="auto" w:fill="auto"/>
            <w:vAlign w:val="center"/>
          </w:tcPr>
          <w:p w14:paraId="172091F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Կափարիչներ</w:t>
            </w:r>
          </w:p>
        </w:tc>
        <w:tc>
          <w:tcPr>
            <w:tcW w:w="1221" w:type="dxa"/>
          </w:tcPr>
          <w:p w14:paraId="578C511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3D1017E8"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Շրջասեղմիչ կափարիչ, արծաթագույն, ալյումինե, սեպտաի տեսակը ֆտորոպլաստ/ սիլիկոն, 20 մմ, 100 / հատ</w:t>
            </w:r>
            <w:r w:rsidRPr="003E2D06">
              <w:rPr>
                <w:rFonts w:ascii="Sylfaen" w:eastAsia="Times New Roman" w:hAnsi="Sylfaen" w:cs="Calibri"/>
                <w:color w:val="000000"/>
                <w:sz w:val="20"/>
                <w:szCs w:val="20"/>
              </w:rPr>
              <w:br/>
              <w:t>Վավերացված. Այո</w:t>
            </w:r>
            <w:r w:rsidRPr="003E2D06">
              <w:rPr>
                <w:rFonts w:ascii="Sylfaen" w:eastAsia="Times New Roman" w:hAnsi="Sylfaen" w:cs="Calibri"/>
                <w:color w:val="000000"/>
                <w:sz w:val="20"/>
                <w:szCs w:val="20"/>
              </w:rPr>
              <w:br/>
              <w:t>Սեպտաների շերտը. Կրկնակի շերտ</w:t>
            </w:r>
            <w:r w:rsidRPr="003E2D06">
              <w:rPr>
                <w:rFonts w:ascii="Sylfaen" w:eastAsia="Times New Roman" w:hAnsi="Sylfaen" w:cs="Calibri"/>
                <w:color w:val="000000"/>
                <w:sz w:val="20"/>
                <w:szCs w:val="20"/>
              </w:rPr>
              <w:br/>
              <w:t>Նախնական կտրվածք</w:t>
            </w:r>
            <w:r w:rsidRPr="003E2D06">
              <w:rPr>
                <w:rFonts w:ascii="Times New Roman" w:eastAsia="Times New Roman" w:hAnsi="Times New Roman" w:cs="Times New Roman"/>
                <w:color w:val="000000"/>
                <w:sz w:val="20"/>
                <w:szCs w:val="20"/>
              </w:rPr>
              <w:t>․</w:t>
            </w:r>
            <w:r w:rsidRPr="003E2D06">
              <w:rPr>
                <w:rFonts w:ascii="Sylfaen" w:eastAsia="Times New Roman" w:hAnsi="Sylfaen" w:cs="Calibri"/>
                <w:color w:val="000000"/>
                <w:sz w:val="20"/>
                <w:szCs w:val="20"/>
              </w:rPr>
              <w:t xml:space="preserve"> </w:t>
            </w:r>
            <w:r w:rsidRPr="003E2D06">
              <w:rPr>
                <w:rFonts w:ascii="Sylfaen" w:eastAsia="Times New Roman" w:hAnsi="Sylfaen" w:cs="Sylfaen"/>
                <w:color w:val="000000"/>
                <w:sz w:val="20"/>
                <w:szCs w:val="20"/>
              </w:rPr>
              <w:t>Ոչ</w:t>
            </w:r>
            <w:r w:rsidRPr="003E2D06">
              <w:rPr>
                <w:rFonts w:ascii="Sylfaen" w:eastAsia="Times New Roman" w:hAnsi="Sylfaen" w:cs="Calibri"/>
                <w:color w:val="000000"/>
                <w:sz w:val="20"/>
                <w:szCs w:val="20"/>
              </w:rPr>
              <w:br/>
              <w:t>Սեպտան ներառված է. Այո</w:t>
            </w:r>
            <w:r w:rsidRPr="003E2D06">
              <w:rPr>
                <w:rFonts w:ascii="Sylfaen" w:eastAsia="Times New Roman" w:hAnsi="Sylfaen" w:cs="Calibri"/>
                <w:color w:val="000000"/>
                <w:sz w:val="20"/>
                <w:szCs w:val="20"/>
              </w:rPr>
              <w:br/>
              <w:t>Նյութը ՝ ալյումին</w:t>
            </w:r>
            <w:r w:rsidRPr="003E2D06">
              <w:rPr>
                <w:rFonts w:ascii="Sylfaen" w:eastAsia="Times New Roman" w:hAnsi="Sylfaen" w:cs="Calibri"/>
                <w:color w:val="000000"/>
                <w:sz w:val="20"/>
                <w:szCs w:val="20"/>
              </w:rPr>
              <w:br/>
              <w:t>Vial: -60 ° C- ից 180 ° C</w:t>
            </w:r>
            <w:r w:rsidRPr="003E2D06">
              <w:rPr>
                <w:rFonts w:ascii="Sylfaen" w:eastAsia="Times New Roman" w:hAnsi="Sylfaen" w:cs="Calibri"/>
                <w:color w:val="000000"/>
                <w:sz w:val="20"/>
                <w:szCs w:val="20"/>
              </w:rPr>
              <w:br/>
              <w:t>Չափը ՝ 20 մմ</w:t>
            </w:r>
            <w:r w:rsidRPr="003E2D06">
              <w:rPr>
                <w:rFonts w:ascii="Sylfaen" w:eastAsia="Times New Roman" w:hAnsi="Sylfaen" w:cs="Calibri"/>
                <w:color w:val="000000"/>
                <w:sz w:val="20"/>
                <w:szCs w:val="20"/>
              </w:rPr>
              <w:br/>
              <w:t>Նախատեսված է գոլորշիների փուլի գոլորշիների համար</w:t>
            </w:r>
            <w:r w:rsidRPr="003E2D06">
              <w:rPr>
                <w:rFonts w:ascii="Sylfaen" w:eastAsia="Times New Roman" w:hAnsi="Sylfaen" w:cs="Calibri"/>
                <w:color w:val="000000"/>
                <w:sz w:val="20"/>
                <w:szCs w:val="20"/>
              </w:rPr>
              <w:br/>
              <w:t>Սեպտայի տեսակը ՝ ՊՏՖԷ / սիլիկոն</w:t>
            </w:r>
            <w:r w:rsidRPr="003E2D06">
              <w:rPr>
                <w:rFonts w:ascii="Sylfaen" w:eastAsia="Times New Roman" w:hAnsi="Sylfaen" w:cs="Calibri"/>
                <w:color w:val="000000"/>
                <w:sz w:val="20"/>
                <w:szCs w:val="20"/>
              </w:rPr>
              <w:br/>
              <w:t>Կրկին ներարկում. Ոչ</w:t>
            </w:r>
          </w:p>
        </w:tc>
        <w:tc>
          <w:tcPr>
            <w:tcW w:w="1401" w:type="dxa"/>
            <w:tcBorders>
              <w:top w:val="nil"/>
              <w:left w:val="nil"/>
              <w:bottom w:val="single" w:sz="4" w:space="0" w:color="auto"/>
              <w:right w:val="single" w:sz="4" w:space="0" w:color="auto"/>
            </w:tcBorders>
            <w:shd w:val="clear" w:color="000000" w:fill="FFFFFF"/>
            <w:vAlign w:val="center"/>
          </w:tcPr>
          <w:p w14:paraId="2D71E15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հատ</w:t>
            </w:r>
          </w:p>
        </w:tc>
        <w:tc>
          <w:tcPr>
            <w:tcW w:w="797" w:type="dxa"/>
          </w:tcPr>
          <w:p w14:paraId="04DFB4E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52CE9E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71500E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5000</w:t>
            </w:r>
          </w:p>
        </w:tc>
        <w:tc>
          <w:tcPr>
            <w:tcW w:w="889" w:type="dxa"/>
          </w:tcPr>
          <w:p w14:paraId="7BD17A0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E438183"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5000</w:t>
            </w:r>
          </w:p>
        </w:tc>
        <w:tc>
          <w:tcPr>
            <w:tcW w:w="1655" w:type="dxa"/>
          </w:tcPr>
          <w:p w14:paraId="6ECC5B20"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6ECAE8EF"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5388157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71</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6ABECC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15911100</w:t>
            </w:r>
          </w:p>
        </w:tc>
        <w:tc>
          <w:tcPr>
            <w:tcW w:w="2632" w:type="dxa"/>
            <w:tcBorders>
              <w:top w:val="nil"/>
              <w:left w:val="nil"/>
              <w:bottom w:val="single" w:sz="4" w:space="0" w:color="auto"/>
              <w:right w:val="nil"/>
            </w:tcBorders>
            <w:shd w:val="clear" w:color="auto" w:fill="auto"/>
            <w:vAlign w:val="center"/>
          </w:tcPr>
          <w:p w14:paraId="2CA7DF9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Իզոպրոպիլ սպիրտ</w:t>
            </w:r>
          </w:p>
        </w:tc>
        <w:tc>
          <w:tcPr>
            <w:tcW w:w="1221" w:type="dxa"/>
          </w:tcPr>
          <w:p w14:paraId="3F38A3E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7AF3BF4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CH3CHOHCH3 -Սուր հոտով, ցնդող, թափանցիկ հեղուկ է: Ջրի հետ լավ խառնվում է : Մ.զ. հավասար է 0,814-0,819գ/սմ3:</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73FE377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Լիտր</w:t>
            </w:r>
          </w:p>
        </w:tc>
        <w:tc>
          <w:tcPr>
            <w:tcW w:w="797" w:type="dxa"/>
          </w:tcPr>
          <w:p w14:paraId="7AA302C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AAEAD2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A35FD7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251</w:t>
            </w:r>
          </w:p>
        </w:tc>
        <w:tc>
          <w:tcPr>
            <w:tcW w:w="889" w:type="dxa"/>
          </w:tcPr>
          <w:p w14:paraId="044AD7C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645348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251</w:t>
            </w:r>
          </w:p>
        </w:tc>
        <w:tc>
          <w:tcPr>
            <w:tcW w:w="1655" w:type="dxa"/>
          </w:tcPr>
          <w:p w14:paraId="67FCF83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w:t>
            </w:r>
            <w:r w:rsidRPr="003E2D06">
              <w:rPr>
                <w:rFonts w:ascii="GHEA Grapalat" w:eastAsia="Times New Roman" w:hAnsi="GHEA Grapalat" w:cs="Times New Roman"/>
                <w:sz w:val="20"/>
                <w:szCs w:val="24"/>
              </w:rPr>
              <w:lastRenderedPageBreak/>
              <w:t>ծ «Գնումների գործընթացի կազմակերպման» կարգի 21-րդ կետի 1-ին ենթակետի ը) պարբերության դրույթները:</w:t>
            </w:r>
          </w:p>
        </w:tc>
      </w:tr>
      <w:tr w:rsidR="003E2D06" w:rsidRPr="003E2D06" w14:paraId="516E8E50"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957174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72</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D25D63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15911100</w:t>
            </w:r>
          </w:p>
        </w:tc>
        <w:tc>
          <w:tcPr>
            <w:tcW w:w="2632" w:type="dxa"/>
            <w:tcBorders>
              <w:top w:val="nil"/>
              <w:left w:val="nil"/>
              <w:bottom w:val="single" w:sz="4" w:space="0" w:color="auto"/>
              <w:right w:val="nil"/>
            </w:tcBorders>
            <w:shd w:val="clear" w:color="auto" w:fill="auto"/>
            <w:vAlign w:val="center"/>
          </w:tcPr>
          <w:p w14:paraId="4F96DAF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Իզոպրոպիլ սպիրտ /քիմիապես մաքուր/</w:t>
            </w:r>
          </w:p>
        </w:tc>
        <w:tc>
          <w:tcPr>
            <w:tcW w:w="1221" w:type="dxa"/>
          </w:tcPr>
          <w:p w14:paraId="695ADBF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DB49ED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HPLC նախատեսված հեղուկային քրոմոտոգրաֆման համար,մաքրությունը՝99%, 2,5լ-ոց գործարանային հերմետիկ փաթեթավորմամբ։</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753D91D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լիտր</w:t>
            </w:r>
          </w:p>
        </w:tc>
        <w:tc>
          <w:tcPr>
            <w:tcW w:w="797" w:type="dxa"/>
          </w:tcPr>
          <w:p w14:paraId="5610BDB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B4C1DB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21D648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5.5</w:t>
            </w:r>
          </w:p>
        </w:tc>
        <w:tc>
          <w:tcPr>
            <w:tcW w:w="889" w:type="dxa"/>
          </w:tcPr>
          <w:p w14:paraId="0CA56CF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1526A9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5.5</w:t>
            </w:r>
          </w:p>
        </w:tc>
        <w:tc>
          <w:tcPr>
            <w:tcW w:w="1655" w:type="dxa"/>
          </w:tcPr>
          <w:p w14:paraId="11CF1BE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01D55902"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95676A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73</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5125AC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4C315F0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Սառցաքացախաթթու</w:t>
            </w:r>
          </w:p>
        </w:tc>
        <w:tc>
          <w:tcPr>
            <w:tcW w:w="1221" w:type="dxa"/>
          </w:tcPr>
          <w:p w14:paraId="1D178E7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2BC1864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Անգույն թափանցիկ հեղուկ սուր հոտով, քիմիապես մաքուր, քացաղաթթվի զանգվածային մասը </w:t>
            </w:r>
            <w:r w:rsidRPr="003E2D06">
              <w:rPr>
                <w:rFonts w:ascii="Sylfaen" w:eastAsia="Times New Roman" w:hAnsi="Sylfaen" w:cs="Calibri"/>
                <w:color w:val="000000"/>
                <w:sz w:val="24"/>
                <w:szCs w:val="24"/>
              </w:rPr>
              <w:lastRenderedPageBreak/>
              <w:t>99,8%-ից ոչ պակաս, բյուրեղացման t=16,3-16,7ºC, 3-րդ դասի վտանգավորության</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3A4864B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Լիտր</w:t>
            </w:r>
          </w:p>
        </w:tc>
        <w:tc>
          <w:tcPr>
            <w:tcW w:w="797" w:type="dxa"/>
          </w:tcPr>
          <w:p w14:paraId="064BEEE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A18355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DC3DB6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5DC57F4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7CB06D6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176110F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w:t>
            </w:r>
            <w:r w:rsidRPr="003E2D06">
              <w:rPr>
                <w:rFonts w:ascii="GHEA Grapalat" w:eastAsia="Times New Roman" w:hAnsi="GHEA Grapalat" w:cs="Times New Roman"/>
                <w:sz w:val="20"/>
                <w:szCs w:val="24"/>
              </w:rPr>
              <w:lastRenderedPageBreak/>
              <w:t>որոշմամբ հաստատված «Գնումների գործընթացի կազմակերպման» կարգի 21-րդ կետի 1-ին ենթակետի ը) պարբերության դրույթները:</w:t>
            </w:r>
          </w:p>
        </w:tc>
      </w:tr>
      <w:tr w:rsidR="003E2D06" w:rsidRPr="003E2D06" w14:paraId="662D6BC0"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0C463D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74</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936045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33791300</w:t>
            </w:r>
          </w:p>
        </w:tc>
        <w:tc>
          <w:tcPr>
            <w:tcW w:w="2632" w:type="dxa"/>
            <w:tcBorders>
              <w:top w:val="nil"/>
              <w:left w:val="nil"/>
              <w:bottom w:val="single" w:sz="4" w:space="0" w:color="auto"/>
              <w:right w:val="nil"/>
            </w:tcBorders>
            <w:shd w:val="clear" w:color="auto" w:fill="auto"/>
            <w:vAlign w:val="center"/>
          </w:tcPr>
          <w:p w14:paraId="6851966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Սպիրտի խծուծներ, N100</w:t>
            </w:r>
          </w:p>
        </w:tc>
        <w:tc>
          <w:tcPr>
            <w:tcW w:w="1221" w:type="dxa"/>
          </w:tcPr>
          <w:p w14:paraId="1D03157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A5AD38B"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Ոչ գործվածքային կտորներ ներծծված 70% էթիլ սպիրտով,  Չափսը՝M` տուփում՝ 100 հատ</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9722B2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1BEE3EB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DE92AF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521B42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1400</w:t>
            </w:r>
          </w:p>
        </w:tc>
        <w:tc>
          <w:tcPr>
            <w:tcW w:w="889" w:type="dxa"/>
          </w:tcPr>
          <w:p w14:paraId="4907EF2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06EF94C"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1400</w:t>
            </w:r>
          </w:p>
        </w:tc>
        <w:tc>
          <w:tcPr>
            <w:tcW w:w="1655" w:type="dxa"/>
          </w:tcPr>
          <w:p w14:paraId="4C5EA6A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786E3D94"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78B9F5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75</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426C600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24311260</w:t>
            </w:r>
          </w:p>
        </w:tc>
        <w:tc>
          <w:tcPr>
            <w:tcW w:w="2632" w:type="dxa"/>
            <w:tcBorders>
              <w:top w:val="nil"/>
              <w:left w:val="nil"/>
              <w:bottom w:val="single" w:sz="4" w:space="0" w:color="auto"/>
              <w:right w:val="nil"/>
            </w:tcBorders>
            <w:shd w:val="clear" w:color="auto" w:fill="auto"/>
            <w:vAlign w:val="center"/>
          </w:tcPr>
          <w:p w14:paraId="52AC2EB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Նատրիումի հիդրօքսիդ</w:t>
            </w:r>
          </w:p>
        </w:tc>
        <w:tc>
          <w:tcPr>
            <w:tcW w:w="1221" w:type="dxa"/>
          </w:tcPr>
          <w:p w14:paraId="3289750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E5B771E"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NaOH- պինդ, սպիտակ, շատ խոնավածուծ բյուրեղային նյութ է, որը </w:t>
            </w:r>
            <w:r w:rsidRPr="003E2D06">
              <w:rPr>
                <w:rFonts w:ascii="Sylfaen" w:eastAsia="Times New Roman" w:hAnsi="Sylfaen" w:cs="Calibri"/>
                <w:color w:val="000000"/>
                <w:sz w:val="24"/>
                <w:szCs w:val="24"/>
              </w:rPr>
              <w:lastRenderedPageBreak/>
              <w:t xml:space="preserve">հալվում է 320 աստիճանում, մ.զ. Հավասար է 40: Ուտիչ, քայքայիչ ազդեցության պատճառովայն կոչվում է նաև կծու նատրոն:  Նա օդից հեշտությամբ կլանում է խոնավությունը և օդից գազեր: Մատակարարման պահին չոր բյուրեղիկների տեսքով: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75F5911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ԿԳ</w:t>
            </w:r>
          </w:p>
        </w:tc>
        <w:tc>
          <w:tcPr>
            <w:tcW w:w="797" w:type="dxa"/>
          </w:tcPr>
          <w:p w14:paraId="68CCEFD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91A9B2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CBFAF1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889" w:type="dxa"/>
          </w:tcPr>
          <w:p w14:paraId="50ABEEF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6EFBB174"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w:t>
            </w:r>
          </w:p>
        </w:tc>
        <w:tc>
          <w:tcPr>
            <w:tcW w:w="1655" w:type="dxa"/>
          </w:tcPr>
          <w:p w14:paraId="48D397A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w:t>
            </w:r>
            <w:r w:rsidRPr="003E2D06">
              <w:rPr>
                <w:rFonts w:ascii="GHEA Grapalat" w:eastAsia="Times New Roman" w:hAnsi="GHEA Grapalat" w:cs="Times New Roman"/>
                <w:sz w:val="20"/>
                <w:szCs w:val="24"/>
              </w:rPr>
              <w:lastRenderedPageBreak/>
              <w:t>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34D92D49"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83D5B6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76</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4E7D24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24311530</w:t>
            </w:r>
          </w:p>
        </w:tc>
        <w:tc>
          <w:tcPr>
            <w:tcW w:w="2632" w:type="dxa"/>
            <w:tcBorders>
              <w:top w:val="nil"/>
              <w:left w:val="nil"/>
              <w:bottom w:val="single" w:sz="4" w:space="0" w:color="auto"/>
              <w:right w:val="nil"/>
            </w:tcBorders>
            <w:shd w:val="clear" w:color="auto" w:fill="auto"/>
            <w:vAlign w:val="center"/>
          </w:tcPr>
          <w:p w14:paraId="6C7B14E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Ջրածնի պերօքսիդ</w:t>
            </w:r>
          </w:p>
        </w:tc>
        <w:tc>
          <w:tcPr>
            <w:tcW w:w="1221" w:type="dxa"/>
          </w:tcPr>
          <w:p w14:paraId="48DCFE3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61105A6B"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H2O2- Անգույն, թափանցիկ հեղուկ է: Ունի սպիտակեցնող հատկություն: Մ. զ. հավասար է 34, լավ լուծվում է ջրում:</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B6992B0"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Լիտր</w:t>
            </w:r>
          </w:p>
        </w:tc>
        <w:tc>
          <w:tcPr>
            <w:tcW w:w="797" w:type="dxa"/>
          </w:tcPr>
          <w:p w14:paraId="2C2D3F4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EE182B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0C60DDA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w:t>
            </w:r>
          </w:p>
        </w:tc>
        <w:tc>
          <w:tcPr>
            <w:tcW w:w="889" w:type="dxa"/>
          </w:tcPr>
          <w:p w14:paraId="7B253A5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E3B3B0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w:t>
            </w:r>
          </w:p>
        </w:tc>
        <w:tc>
          <w:tcPr>
            <w:tcW w:w="1655" w:type="dxa"/>
          </w:tcPr>
          <w:p w14:paraId="215429E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002B583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AAB083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77</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E67C0E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15911100</w:t>
            </w:r>
          </w:p>
        </w:tc>
        <w:tc>
          <w:tcPr>
            <w:tcW w:w="2632" w:type="dxa"/>
            <w:tcBorders>
              <w:top w:val="nil"/>
              <w:left w:val="nil"/>
              <w:bottom w:val="single" w:sz="4" w:space="0" w:color="auto"/>
              <w:right w:val="nil"/>
            </w:tcBorders>
            <w:shd w:val="clear" w:color="auto" w:fill="auto"/>
            <w:vAlign w:val="center"/>
          </w:tcPr>
          <w:p w14:paraId="4D607FB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էթիլ սպիրտ բժշկական 96% /ք.մ./</w:t>
            </w:r>
          </w:p>
        </w:tc>
        <w:tc>
          <w:tcPr>
            <w:tcW w:w="1221" w:type="dxa"/>
          </w:tcPr>
          <w:p w14:paraId="0A0F630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0B55A53C"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C2H5OH, էթանոլ, միատոմ սպիրտ, ստանդարտ պայմաններում թափանցիկ հեղուկ սուր հոտով, ոչ դիպոլային միացությունների լուծիչ, օգտագործվում է նաև որպես ախտահանող լուծույթ, առևտրային անվանումը 96% բժշկական սպիրտ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FB0A50B"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Լիտր</w:t>
            </w:r>
          </w:p>
        </w:tc>
        <w:tc>
          <w:tcPr>
            <w:tcW w:w="797" w:type="dxa"/>
          </w:tcPr>
          <w:p w14:paraId="66B8845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FB8F1D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05238E5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516</w:t>
            </w:r>
          </w:p>
        </w:tc>
        <w:tc>
          <w:tcPr>
            <w:tcW w:w="889" w:type="dxa"/>
          </w:tcPr>
          <w:p w14:paraId="40187E6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6B5938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516</w:t>
            </w:r>
          </w:p>
        </w:tc>
        <w:tc>
          <w:tcPr>
            <w:tcW w:w="1655" w:type="dxa"/>
          </w:tcPr>
          <w:p w14:paraId="7EEA5E2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4F056E9A"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9E3D94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78</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5131B1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24321400</w:t>
            </w:r>
          </w:p>
        </w:tc>
        <w:tc>
          <w:tcPr>
            <w:tcW w:w="2632" w:type="dxa"/>
            <w:tcBorders>
              <w:top w:val="nil"/>
              <w:left w:val="nil"/>
              <w:bottom w:val="single" w:sz="4" w:space="0" w:color="auto"/>
              <w:right w:val="nil"/>
            </w:tcBorders>
            <w:shd w:val="clear" w:color="auto" w:fill="auto"/>
            <w:vAlign w:val="center"/>
          </w:tcPr>
          <w:p w14:paraId="5903F0B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Մեթիլ ալկոհոլ</w:t>
            </w:r>
          </w:p>
        </w:tc>
        <w:tc>
          <w:tcPr>
            <w:tcW w:w="1221" w:type="dxa"/>
          </w:tcPr>
          <w:p w14:paraId="0736B65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8FCCB04"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CH3OH - անգույն, թափանցիկ հեղուկ, լուծվում է ջրում բոլոր հարաբերություններով, առաջացնելով թափանցիկ լուծույթներ` առանց պղտորության և փայլի: Տեսակարար կշիռը` 0,793: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75053BE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լ</w:t>
            </w:r>
          </w:p>
        </w:tc>
        <w:tc>
          <w:tcPr>
            <w:tcW w:w="797" w:type="dxa"/>
          </w:tcPr>
          <w:p w14:paraId="64D7285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D345AE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4C90A8C3"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12</w:t>
            </w:r>
          </w:p>
        </w:tc>
        <w:tc>
          <w:tcPr>
            <w:tcW w:w="889" w:type="dxa"/>
          </w:tcPr>
          <w:p w14:paraId="64A70DF0"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77CEACD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12</w:t>
            </w:r>
          </w:p>
        </w:tc>
        <w:tc>
          <w:tcPr>
            <w:tcW w:w="1655" w:type="dxa"/>
          </w:tcPr>
          <w:p w14:paraId="4ECAA41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w:t>
            </w:r>
            <w:r w:rsidRPr="003E2D06">
              <w:rPr>
                <w:rFonts w:ascii="GHEA Grapalat" w:eastAsia="Times New Roman" w:hAnsi="GHEA Grapalat" w:cs="Times New Roman"/>
                <w:sz w:val="20"/>
                <w:szCs w:val="24"/>
              </w:rPr>
              <w:lastRenderedPageBreak/>
              <w:t>ան դրույթները:</w:t>
            </w:r>
          </w:p>
        </w:tc>
      </w:tr>
      <w:tr w:rsidR="003E2D06" w:rsidRPr="003E2D06" w14:paraId="0705DA7F"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E70F3E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79</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E496BE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24311129</w:t>
            </w:r>
          </w:p>
        </w:tc>
        <w:tc>
          <w:tcPr>
            <w:tcW w:w="2632" w:type="dxa"/>
            <w:tcBorders>
              <w:top w:val="nil"/>
              <w:left w:val="nil"/>
              <w:bottom w:val="single" w:sz="4" w:space="0" w:color="auto"/>
              <w:right w:val="nil"/>
            </w:tcBorders>
            <w:shd w:val="clear" w:color="auto" w:fill="auto"/>
            <w:vAlign w:val="center"/>
          </w:tcPr>
          <w:p w14:paraId="11BCB93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Քլորոֆորմ</w:t>
            </w:r>
          </w:p>
        </w:tc>
        <w:tc>
          <w:tcPr>
            <w:tcW w:w="1221" w:type="dxa"/>
          </w:tcPr>
          <w:p w14:paraId="1019122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2CD9052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CHCL3 -Սուր, գրգռիչ հոտով, ցնդող, թափանցիկ հեղուկ է: Մ.զ. հավասար է 119,5:</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1CA6A2F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գր</w:t>
            </w:r>
          </w:p>
        </w:tc>
        <w:tc>
          <w:tcPr>
            <w:tcW w:w="797" w:type="dxa"/>
          </w:tcPr>
          <w:p w14:paraId="3FC6F81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F281E5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1219C5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500000</w:t>
            </w:r>
          </w:p>
        </w:tc>
        <w:tc>
          <w:tcPr>
            <w:tcW w:w="889" w:type="dxa"/>
          </w:tcPr>
          <w:p w14:paraId="1178A00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BA04399"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500000</w:t>
            </w:r>
          </w:p>
        </w:tc>
        <w:tc>
          <w:tcPr>
            <w:tcW w:w="1655" w:type="dxa"/>
          </w:tcPr>
          <w:p w14:paraId="2E4E259E"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6189588E"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69BE12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80</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51A472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24311129</w:t>
            </w:r>
          </w:p>
        </w:tc>
        <w:tc>
          <w:tcPr>
            <w:tcW w:w="2632" w:type="dxa"/>
            <w:tcBorders>
              <w:top w:val="nil"/>
              <w:left w:val="nil"/>
              <w:bottom w:val="single" w:sz="4" w:space="0" w:color="auto"/>
              <w:right w:val="nil"/>
            </w:tcBorders>
            <w:shd w:val="clear" w:color="auto" w:fill="auto"/>
            <w:vAlign w:val="center"/>
          </w:tcPr>
          <w:p w14:paraId="7C295C4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Աղաթթու/ք.մ./</w:t>
            </w:r>
          </w:p>
        </w:tc>
        <w:tc>
          <w:tcPr>
            <w:tcW w:w="1221" w:type="dxa"/>
          </w:tcPr>
          <w:p w14:paraId="59C6860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00FCFC5"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HCI-անգույն,սուր հոտով ծխացող հեղուկ է: Խիտ աղաթթուն պարունակում է մոտ 37%HCI,որի խտությունը1,19գ/սմ3,մ.զ.հավասար է 36,5`ուժեղ թթվային ռեակցիայով</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9A2989F"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գր</w:t>
            </w:r>
          </w:p>
        </w:tc>
        <w:tc>
          <w:tcPr>
            <w:tcW w:w="797" w:type="dxa"/>
          </w:tcPr>
          <w:p w14:paraId="1DC606B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0FC9D7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0631587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10000</w:t>
            </w:r>
          </w:p>
        </w:tc>
        <w:tc>
          <w:tcPr>
            <w:tcW w:w="889" w:type="dxa"/>
          </w:tcPr>
          <w:p w14:paraId="2E1B813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7039908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10000</w:t>
            </w:r>
          </w:p>
        </w:tc>
        <w:tc>
          <w:tcPr>
            <w:tcW w:w="1655" w:type="dxa"/>
          </w:tcPr>
          <w:p w14:paraId="6B6A213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1-ին ենթակետի </w:t>
            </w:r>
            <w:r w:rsidRPr="003E2D06">
              <w:rPr>
                <w:rFonts w:ascii="GHEA Grapalat" w:eastAsia="Times New Roman" w:hAnsi="GHEA Grapalat" w:cs="Times New Roman"/>
                <w:sz w:val="20"/>
                <w:szCs w:val="24"/>
              </w:rPr>
              <w:lastRenderedPageBreak/>
              <w:t>ը) պարբերության դրույթները:</w:t>
            </w:r>
          </w:p>
        </w:tc>
      </w:tr>
      <w:tr w:rsidR="003E2D06" w:rsidRPr="003E2D06" w14:paraId="69AF41FE"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D17191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81</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A2BBCC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24311114</w:t>
            </w:r>
          </w:p>
        </w:tc>
        <w:tc>
          <w:tcPr>
            <w:tcW w:w="2632" w:type="dxa"/>
            <w:tcBorders>
              <w:top w:val="nil"/>
              <w:left w:val="nil"/>
              <w:bottom w:val="single" w:sz="4" w:space="0" w:color="auto"/>
              <w:right w:val="nil"/>
            </w:tcBorders>
            <w:shd w:val="clear" w:color="auto" w:fill="auto"/>
            <w:vAlign w:val="center"/>
          </w:tcPr>
          <w:p w14:paraId="6AF6550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Ծծմբական թթու </w:t>
            </w:r>
          </w:p>
        </w:tc>
        <w:tc>
          <w:tcPr>
            <w:tcW w:w="1221" w:type="dxa"/>
          </w:tcPr>
          <w:p w14:paraId="072961A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9946224"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Անգույն, յուղանման հեղուկ է, որը պարունակում է 98,3 % H2SO4: Այն բյուրեղանում է 10,30-ում, խտությունը հավասար է 1,84 գ/սմ3,մ. զ.` 98,08, տեսակարար կշիռը` 0 C-ում հավասար է 1,859: Սառեցնելիս առաջացնում է բյուրեղներ, որոնք հալվում են 10,490 C-ում: Խիտ H2SO4 կլանում է ջրային գոլորշիներ: Ունի խիստ թթվային ռեակցիա: H2SO4</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C85DF70"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կգ</w:t>
            </w:r>
          </w:p>
        </w:tc>
        <w:tc>
          <w:tcPr>
            <w:tcW w:w="797" w:type="dxa"/>
          </w:tcPr>
          <w:p w14:paraId="26D995C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45458E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2E251D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889" w:type="dxa"/>
          </w:tcPr>
          <w:p w14:paraId="2F6A24A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60D176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1655" w:type="dxa"/>
          </w:tcPr>
          <w:p w14:paraId="0F4874A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77508C03"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38390A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82</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95044C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24321240</w:t>
            </w:r>
          </w:p>
        </w:tc>
        <w:tc>
          <w:tcPr>
            <w:tcW w:w="2632" w:type="dxa"/>
            <w:tcBorders>
              <w:top w:val="nil"/>
              <w:left w:val="nil"/>
              <w:bottom w:val="single" w:sz="4" w:space="0" w:color="auto"/>
              <w:right w:val="nil"/>
            </w:tcBorders>
            <w:shd w:val="clear" w:color="auto" w:fill="auto"/>
            <w:vAlign w:val="center"/>
          </w:tcPr>
          <w:p w14:paraId="476B93C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Քսիլոլ</w:t>
            </w:r>
          </w:p>
        </w:tc>
        <w:tc>
          <w:tcPr>
            <w:tcW w:w="1221" w:type="dxa"/>
          </w:tcPr>
          <w:p w14:paraId="051050E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DFD203C"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Թափանցիկ հեղուկ` յուրահատուկ հոտով, քիմիական հոտով, քիմիապես մաքուր, թունավոր, հրդեհապայթյուն</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2CA87F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լ</w:t>
            </w:r>
          </w:p>
        </w:tc>
        <w:tc>
          <w:tcPr>
            <w:tcW w:w="797" w:type="dxa"/>
          </w:tcPr>
          <w:p w14:paraId="3ECF1DB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AB2FF0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FEE35F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201</w:t>
            </w:r>
          </w:p>
        </w:tc>
        <w:tc>
          <w:tcPr>
            <w:tcW w:w="889" w:type="dxa"/>
          </w:tcPr>
          <w:p w14:paraId="6099F63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D876484"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201</w:t>
            </w:r>
          </w:p>
        </w:tc>
        <w:tc>
          <w:tcPr>
            <w:tcW w:w="1655" w:type="dxa"/>
          </w:tcPr>
          <w:p w14:paraId="1E27C8D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w:t>
            </w:r>
            <w:r w:rsidRPr="003E2D06">
              <w:rPr>
                <w:rFonts w:ascii="GHEA Grapalat" w:eastAsia="Times New Roman" w:hAnsi="GHEA Grapalat" w:cs="Times New Roman"/>
                <w:sz w:val="20"/>
                <w:szCs w:val="24"/>
              </w:rPr>
              <w:lastRenderedPageBreak/>
              <w:t>1-ին ենթակետի ը) պարբերության դրույթները:</w:t>
            </w:r>
          </w:p>
        </w:tc>
      </w:tr>
      <w:tr w:rsidR="003E2D06" w:rsidRPr="003E2D06" w14:paraId="3A7F3FC2"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81839D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83</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470A6F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70C2C0E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Ամյակ 25 %</w:t>
            </w:r>
          </w:p>
        </w:tc>
        <w:tc>
          <w:tcPr>
            <w:tcW w:w="1221" w:type="dxa"/>
          </w:tcPr>
          <w:p w14:paraId="7A6F2FF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68FECA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Անգույն թափանցիկ, սուր հոտով </w:t>
            </w:r>
            <w:r w:rsidRPr="003E2D06">
              <w:rPr>
                <w:rFonts w:ascii="Sylfaen" w:eastAsia="Times New Roman" w:hAnsi="Sylfaen" w:cs="Calibri"/>
                <w:color w:val="000000"/>
                <w:sz w:val="24"/>
                <w:szCs w:val="24"/>
              </w:rPr>
              <w:br/>
              <w:t>ուժեղ հիմքային ռեակցիայով հե-</w:t>
            </w:r>
            <w:r w:rsidRPr="003E2D06">
              <w:rPr>
                <w:rFonts w:ascii="Sylfaen" w:eastAsia="Times New Roman" w:hAnsi="Sylfaen" w:cs="Calibri"/>
                <w:color w:val="000000"/>
                <w:sz w:val="24"/>
                <w:szCs w:val="24"/>
              </w:rPr>
              <w:br/>
              <w:t>ղուկ NH4OH: Բյուրեղանում է ան-</w:t>
            </w:r>
            <w:r w:rsidRPr="003E2D06">
              <w:rPr>
                <w:rFonts w:ascii="Sylfaen" w:eastAsia="Times New Roman" w:hAnsi="Sylfaen" w:cs="Calibri"/>
                <w:color w:val="000000"/>
                <w:sz w:val="24"/>
                <w:szCs w:val="24"/>
              </w:rPr>
              <w:br/>
              <w:t xml:space="preserve">գույն բյուրեղների ձևով: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A77698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լ</w:t>
            </w:r>
          </w:p>
        </w:tc>
        <w:tc>
          <w:tcPr>
            <w:tcW w:w="797" w:type="dxa"/>
          </w:tcPr>
          <w:p w14:paraId="4217971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E0B1DC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B8304E9"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w:t>
            </w:r>
          </w:p>
        </w:tc>
        <w:tc>
          <w:tcPr>
            <w:tcW w:w="889" w:type="dxa"/>
          </w:tcPr>
          <w:p w14:paraId="5C602467"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6F61616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w:t>
            </w:r>
          </w:p>
        </w:tc>
        <w:tc>
          <w:tcPr>
            <w:tcW w:w="1655" w:type="dxa"/>
          </w:tcPr>
          <w:p w14:paraId="05E1978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248AD0BB"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EBDB8E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84</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F6BAEC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33791300</w:t>
            </w:r>
          </w:p>
        </w:tc>
        <w:tc>
          <w:tcPr>
            <w:tcW w:w="2632" w:type="dxa"/>
            <w:tcBorders>
              <w:top w:val="nil"/>
              <w:left w:val="nil"/>
              <w:bottom w:val="single" w:sz="4" w:space="0" w:color="auto"/>
              <w:right w:val="nil"/>
            </w:tcBorders>
            <w:shd w:val="clear" w:color="auto" w:fill="auto"/>
            <w:vAlign w:val="center"/>
          </w:tcPr>
          <w:p w14:paraId="311C732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Էպենդորֆ փորձանոթ 0.5մլ</w:t>
            </w:r>
          </w:p>
        </w:tc>
        <w:tc>
          <w:tcPr>
            <w:tcW w:w="1221" w:type="dxa"/>
          </w:tcPr>
          <w:p w14:paraId="2B7AE38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24789B80"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0.5 մլ տարողության ստերիլ  նիշավորված միկրոցենտրիֆուգային  պոլիպրոպիլենային, էպենդորֆ տիպի կափարիչներով փորձանոթներ, ավտոկլավում ախտահանման և 100</w:t>
            </w:r>
            <w:r w:rsidRPr="003E2D06">
              <w:rPr>
                <w:rFonts w:ascii="Calibri" w:eastAsia="Times New Roman" w:hAnsi="Calibri" w:cs="Calibri"/>
                <w:color w:val="000000"/>
                <w:sz w:val="24"/>
                <w:szCs w:val="24"/>
              </w:rPr>
              <w:t>°C</w:t>
            </w:r>
            <w:r w:rsidRPr="003E2D06">
              <w:rPr>
                <w:rFonts w:ascii="Sylfaen" w:eastAsia="Times New Roman" w:hAnsi="Sylfaen" w:cs="Calibri"/>
                <w:color w:val="000000"/>
                <w:sz w:val="24"/>
                <w:szCs w:val="24"/>
              </w:rPr>
              <w:t xml:space="preserve"> </w:t>
            </w:r>
            <w:r w:rsidRPr="003E2D06">
              <w:rPr>
                <w:rFonts w:ascii="Sylfaen" w:eastAsia="Times New Roman" w:hAnsi="Sylfaen" w:cs="Calibri"/>
                <w:color w:val="000000"/>
                <w:sz w:val="24"/>
                <w:szCs w:val="24"/>
              </w:rPr>
              <w:lastRenderedPageBreak/>
              <w:t xml:space="preserve">տաքացնելու հնարավորությամբ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1F239F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Հատ</w:t>
            </w:r>
          </w:p>
        </w:tc>
        <w:tc>
          <w:tcPr>
            <w:tcW w:w="797" w:type="dxa"/>
          </w:tcPr>
          <w:p w14:paraId="04A6A8F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8AD360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7FF18D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w:t>
            </w:r>
          </w:p>
        </w:tc>
        <w:tc>
          <w:tcPr>
            <w:tcW w:w="889" w:type="dxa"/>
          </w:tcPr>
          <w:p w14:paraId="1067D51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7A66414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w:t>
            </w:r>
          </w:p>
        </w:tc>
        <w:tc>
          <w:tcPr>
            <w:tcW w:w="1655" w:type="dxa"/>
          </w:tcPr>
          <w:p w14:paraId="3FE3E31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w:t>
            </w:r>
            <w:r w:rsidRPr="003E2D06">
              <w:rPr>
                <w:rFonts w:ascii="GHEA Grapalat" w:eastAsia="Times New Roman" w:hAnsi="GHEA Grapalat" w:cs="Times New Roman"/>
                <w:sz w:val="20"/>
                <w:szCs w:val="24"/>
              </w:rPr>
              <w:lastRenderedPageBreak/>
              <w:t>ման» կարգի 21-րդ կետի 1-ին ենթակետի ը) պարբերության դրույթները:</w:t>
            </w:r>
          </w:p>
        </w:tc>
      </w:tr>
      <w:tr w:rsidR="003E2D06" w:rsidRPr="003E2D06" w14:paraId="60F7AE7B"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C76495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85</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0E832F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33791300</w:t>
            </w:r>
          </w:p>
        </w:tc>
        <w:tc>
          <w:tcPr>
            <w:tcW w:w="2632" w:type="dxa"/>
            <w:tcBorders>
              <w:top w:val="nil"/>
              <w:left w:val="nil"/>
              <w:bottom w:val="single" w:sz="4" w:space="0" w:color="auto"/>
              <w:right w:val="nil"/>
            </w:tcBorders>
            <w:shd w:val="clear" w:color="auto" w:fill="auto"/>
            <w:vAlign w:val="center"/>
          </w:tcPr>
          <w:p w14:paraId="46F74B8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Էպենդորֆ փորձանոթ 1.5մլ</w:t>
            </w:r>
          </w:p>
        </w:tc>
        <w:tc>
          <w:tcPr>
            <w:tcW w:w="1221" w:type="dxa"/>
          </w:tcPr>
          <w:p w14:paraId="1818425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75B50EF0"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1.5 մլ տարողության ստերիլ  նիշավորված միկրոցենտրիֆուգային փորձանոթներ կապարիչներով,  պոլիպրոպիլենային, էպենդորֆ տիպի փորձանոթ, ավտոկլավում ախտահանման հնարավորությամբ</w:t>
            </w:r>
          </w:p>
        </w:tc>
        <w:tc>
          <w:tcPr>
            <w:tcW w:w="1401" w:type="dxa"/>
            <w:tcBorders>
              <w:top w:val="nil"/>
              <w:left w:val="single" w:sz="4" w:space="0" w:color="auto"/>
              <w:bottom w:val="single" w:sz="4" w:space="0" w:color="auto"/>
              <w:right w:val="single" w:sz="4" w:space="0" w:color="auto"/>
            </w:tcBorders>
            <w:shd w:val="clear" w:color="auto" w:fill="auto"/>
            <w:vAlign w:val="center"/>
          </w:tcPr>
          <w:p w14:paraId="3E0B1482" w14:textId="77777777" w:rsidR="003E2D06" w:rsidRPr="003E2D06" w:rsidRDefault="003E2D06" w:rsidP="003E2D06">
            <w:pPr>
              <w:spacing w:after="0" w:line="240" w:lineRule="auto"/>
              <w:jc w:val="center"/>
              <w:rPr>
                <w:rFonts w:ascii="Sylfaen" w:eastAsia="Times New Roman" w:hAnsi="Sylfaen" w:cs="Calibri"/>
                <w:color w:val="000000"/>
                <w:sz w:val="20"/>
                <w:szCs w:val="20"/>
              </w:rPr>
            </w:pPr>
            <w:r w:rsidRPr="003E2D06">
              <w:rPr>
                <w:rFonts w:ascii="Sylfaen" w:eastAsia="Times New Roman" w:hAnsi="Sylfaen" w:cs="Calibri"/>
                <w:color w:val="000000"/>
                <w:sz w:val="20"/>
                <w:szCs w:val="20"/>
              </w:rPr>
              <w:t>Հատ</w:t>
            </w:r>
          </w:p>
        </w:tc>
        <w:tc>
          <w:tcPr>
            <w:tcW w:w="797" w:type="dxa"/>
          </w:tcPr>
          <w:p w14:paraId="4A1E9AD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327EFB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E25359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10000</w:t>
            </w:r>
          </w:p>
        </w:tc>
        <w:tc>
          <w:tcPr>
            <w:tcW w:w="889" w:type="dxa"/>
          </w:tcPr>
          <w:p w14:paraId="748605C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4994D6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10000</w:t>
            </w:r>
          </w:p>
        </w:tc>
        <w:tc>
          <w:tcPr>
            <w:tcW w:w="1655" w:type="dxa"/>
          </w:tcPr>
          <w:p w14:paraId="183C6B9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171647ED"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8ED9AD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86</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E5A3B7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33191310</w:t>
            </w:r>
          </w:p>
        </w:tc>
        <w:tc>
          <w:tcPr>
            <w:tcW w:w="2632" w:type="dxa"/>
            <w:tcBorders>
              <w:top w:val="nil"/>
              <w:left w:val="nil"/>
              <w:bottom w:val="single" w:sz="4" w:space="0" w:color="auto"/>
              <w:right w:val="nil"/>
            </w:tcBorders>
            <w:shd w:val="clear" w:color="auto" w:fill="auto"/>
            <w:vAlign w:val="center"/>
          </w:tcPr>
          <w:p w14:paraId="16A82CC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Էպենդորֆ փորձանոթ 2 մլ</w:t>
            </w:r>
          </w:p>
        </w:tc>
        <w:tc>
          <w:tcPr>
            <w:tcW w:w="1221" w:type="dxa"/>
          </w:tcPr>
          <w:p w14:paraId="4CC9D0F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7561657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Էպենդորֆ 2մլ տարողությամբ, նախատեսված միկրոցենտրիֆուգայի համար, տուփում 250հատ</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347DB39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555F4DF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43FF49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496631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5250</w:t>
            </w:r>
          </w:p>
        </w:tc>
        <w:tc>
          <w:tcPr>
            <w:tcW w:w="889" w:type="dxa"/>
          </w:tcPr>
          <w:p w14:paraId="7863A82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237526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5250</w:t>
            </w:r>
          </w:p>
        </w:tc>
        <w:tc>
          <w:tcPr>
            <w:tcW w:w="1655" w:type="dxa"/>
          </w:tcPr>
          <w:p w14:paraId="3F61696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w:t>
            </w:r>
            <w:r w:rsidRPr="003E2D06">
              <w:rPr>
                <w:rFonts w:ascii="GHEA Grapalat" w:eastAsia="Times New Roman" w:hAnsi="GHEA Grapalat" w:cs="Times New Roman"/>
                <w:sz w:val="20"/>
                <w:szCs w:val="24"/>
              </w:rPr>
              <w:lastRenderedPageBreak/>
              <w:t>գործընթացի կազմակերպման» կարգի 21-րդ կետի 1-ին ենթակետի ը) պարբերության դրույթները:</w:t>
            </w:r>
          </w:p>
        </w:tc>
      </w:tr>
      <w:tr w:rsidR="003E2D06" w:rsidRPr="003E2D06" w14:paraId="3B41ACD5"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4CD213F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87</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254751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15991700</w:t>
            </w:r>
          </w:p>
        </w:tc>
        <w:tc>
          <w:tcPr>
            <w:tcW w:w="2632" w:type="dxa"/>
            <w:tcBorders>
              <w:top w:val="nil"/>
              <w:left w:val="nil"/>
              <w:bottom w:val="single" w:sz="4" w:space="0" w:color="auto"/>
              <w:right w:val="nil"/>
            </w:tcBorders>
            <w:shd w:val="clear" w:color="auto" w:fill="auto"/>
            <w:vAlign w:val="center"/>
          </w:tcPr>
          <w:p w14:paraId="6D1C0FE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Ֆիլտրի թուղթ 12,5սմ</w:t>
            </w:r>
          </w:p>
        </w:tc>
        <w:tc>
          <w:tcPr>
            <w:tcW w:w="1221" w:type="dxa"/>
          </w:tcPr>
          <w:p w14:paraId="689BCF8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C74BB5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Կապույտ ժապավեն` 12,5սմ TY 2642-001-13 927158 ֆիրմային նշանի, կամ համարժեք</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542ED6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տուփ</w:t>
            </w:r>
          </w:p>
        </w:tc>
        <w:tc>
          <w:tcPr>
            <w:tcW w:w="797" w:type="dxa"/>
          </w:tcPr>
          <w:p w14:paraId="5399DC6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0AA76A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695ABF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30</w:t>
            </w:r>
          </w:p>
        </w:tc>
        <w:tc>
          <w:tcPr>
            <w:tcW w:w="889" w:type="dxa"/>
          </w:tcPr>
          <w:p w14:paraId="26F32CC0"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A088B8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30</w:t>
            </w:r>
          </w:p>
        </w:tc>
        <w:tc>
          <w:tcPr>
            <w:tcW w:w="1655" w:type="dxa"/>
          </w:tcPr>
          <w:p w14:paraId="14DE9D3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64FBF184"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190322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88</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73E10D0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15991700</w:t>
            </w:r>
          </w:p>
        </w:tc>
        <w:tc>
          <w:tcPr>
            <w:tcW w:w="2632" w:type="dxa"/>
            <w:tcBorders>
              <w:top w:val="nil"/>
              <w:left w:val="nil"/>
              <w:bottom w:val="single" w:sz="4" w:space="0" w:color="auto"/>
              <w:right w:val="nil"/>
            </w:tcBorders>
            <w:shd w:val="clear" w:color="auto" w:fill="auto"/>
            <w:vAlign w:val="center"/>
          </w:tcPr>
          <w:p w14:paraId="1BBCF5D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Ֆիլտրի թուղթ 15սմ</w:t>
            </w:r>
          </w:p>
        </w:tc>
        <w:tc>
          <w:tcPr>
            <w:tcW w:w="1221" w:type="dxa"/>
          </w:tcPr>
          <w:p w14:paraId="3B2F48F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200DFC40"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Կապույտ ժապավեն 15սմ TY 2642-001-13 927158 ֆիրմային նշանի, կամ համարժեք</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392EDA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տուփ</w:t>
            </w:r>
          </w:p>
        </w:tc>
        <w:tc>
          <w:tcPr>
            <w:tcW w:w="797" w:type="dxa"/>
          </w:tcPr>
          <w:p w14:paraId="46B407A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397097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4529B4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30</w:t>
            </w:r>
          </w:p>
        </w:tc>
        <w:tc>
          <w:tcPr>
            <w:tcW w:w="889" w:type="dxa"/>
          </w:tcPr>
          <w:p w14:paraId="001BE177"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8A5509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30</w:t>
            </w:r>
          </w:p>
        </w:tc>
        <w:tc>
          <w:tcPr>
            <w:tcW w:w="1655" w:type="dxa"/>
          </w:tcPr>
          <w:p w14:paraId="0910CFAE"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w:t>
            </w:r>
            <w:r w:rsidRPr="003E2D06">
              <w:rPr>
                <w:rFonts w:ascii="GHEA Grapalat" w:eastAsia="Times New Roman" w:hAnsi="GHEA Grapalat" w:cs="Times New Roman"/>
                <w:sz w:val="20"/>
                <w:szCs w:val="24"/>
              </w:rPr>
              <w:lastRenderedPageBreak/>
              <w:t>ծ «Գնումների գործընթացի կազմակերպման» կարգի 21-րդ կետի 1-ին ենթակետի ը) պարբերության դրույթները:</w:t>
            </w:r>
          </w:p>
        </w:tc>
      </w:tr>
      <w:tr w:rsidR="003E2D06" w:rsidRPr="003E2D06" w14:paraId="1C1252C6"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06D54B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89</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D5771F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15991700</w:t>
            </w:r>
          </w:p>
        </w:tc>
        <w:tc>
          <w:tcPr>
            <w:tcW w:w="2632" w:type="dxa"/>
            <w:tcBorders>
              <w:top w:val="nil"/>
              <w:left w:val="nil"/>
              <w:bottom w:val="single" w:sz="4" w:space="0" w:color="auto"/>
              <w:right w:val="nil"/>
            </w:tcBorders>
            <w:shd w:val="clear" w:color="auto" w:fill="auto"/>
            <w:vAlign w:val="center"/>
          </w:tcPr>
          <w:p w14:paraId="4EBC75E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Ֆիլտրի թուղթ 9սմ</w:t>
            </w:r>
          </w:p>
        </w:tc>
        <w:tc>
          <w:tcPr>
            <w:tcW w:w="1221" w:type="dxa"/>
          </w:tcPr>
          <w:p w14:paraId="2F05443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7817C00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Կապույտ ժապավեն: Ֆիլտրի տրամագիծ՝ 90մմ, տուփի մեջ քանակը՝ 100, TY 2642-001-13 927158 ֆիրմային նշանի, կամ համարժեք</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22E037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տուփ</w:t>
            </w:r>
          </w:p>
        </w:tc>
        <w:tc>
          <w:tcPr>
            <w:tcW w:w="797" w:type="dxa"/>
          </w:tcPr>
          <w:p w14:paraId="7A48A88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0752B6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A0E5C9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w:t>
            </w:r>
          </w:p>
        </w:tc>
        <w:tc>
          <w:tcPr>
            <w:tcW w:w="889" w:type="dxa"/>
          </w:tcPr>
          <w:p w14:paraId="5402EEB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F8C9E8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w:t>
            </w:r>
          </w:p>
        </w:tc>
        <w:tc>
          <w:tcPr>
            <w:tcW w:w="1655" w:type="dxa"/>
          </w:tcPr>
          <w:p w14:paraId="20A95AE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12EFA63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5FE488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90</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73036C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15991700</w:t>
            </w:r>
          </w:p>
        </w:tc>
        <w:tc>
          <w:tcPr>
            <w:tcW w:w="2632" w:type="dxa"/>
            <w:tcBorders>
              <w:top w:val="nil"/>
              <w:left w:val="nil"/>
              <w:bottom w:val="single" w:sz="4" w:space="0" w:color="auto"/>
              <w:right w:val="nil"/>
            </w:tcBorders>
            <w:shd w:val="clear" w:color="auto" w:fill="auto"/>
            <w:vAlign w:val="center"/>
          </w:tcPr>
          <w:p w14:paraId="5FB2802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Ֆիլտրի թուղթ</w:t>
            </w:r>
          </w:p>
        </w:tc>
        <w:tc>
          <w:tcPr>
            <w:tcW w:w="1221" w:type="dxa"/>
          </w:tcPr>
          <w:p w14:paraId="5DEB4EC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273A16B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Ֆիլտրի թուղթ՝ թերթավոր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7A872075"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Կգ</w:t>
            </w:r>
          </w:p>
        </w:tc>
        <w:tc>
          <w:tcPr>
            <w:tcW w:w="797" w:type="dxa"/>
          </w:tcPr>
          <w:p w14:paraId="2CF5138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0F9FE0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19314E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w:t>
            </w:r>
          </w:p>
        </w:tc>
        <w:tc>
          <w:tcPr>
            <w:tcW w:w="889" w:type="dxa"/>
          </w:tcPr>
          <w:p w14:paraId="2296C5C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D2D480C"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w:t>
            </w:r>
          </w:p>
        </w:tc>
        <w:tc>
          <w:tcPr>
            <w:tcW w:w="1655" w:type="dxa"/>
          </w:tcPr>
          <w:p w14:paraId="1D319A0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w:t>
            </w:r>
            <w:r w:rsidRPr="003E2D06">
              <w:rPr>
                <w:rFonts w:ascii="GHEA Grapalat" w:eastAsia="Times New Roman" w:hAnsi="GHEA Grapalat" w:cs="Times New Roman"/>
                <w:sz w:val="20"/>
                <w:szCs w:val="24"/>
              </w:rPr>
              <w:lastRenderedPageBreak/>
              <w:t>որոշմամբ հաստատված «Գնումների գործընթացի կազմակերպման» կարգի 21-րդ կետի 1-ին ենթակետի ը) պարբերության դրույթները:</w:t>
            </w:r>
          </w:p>
        </w:tc>
      </w:tr>
      <w:tr w:rsidR="003E2D06" w:rsidRPr="003E2D06" w14:paraId="6B22C38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EC8360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91</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1CD0D7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33791300</w:t>
            </w:r>
          </w:p>
        </w:tc>
        <w:tc>
          <w:tcPr>
            <w:tcW w:w="2632" w:type="dxa"/>
            <w:tcBorders>
              <w:top w:val="nil"/>
              <w:left w:val="nil"/>
              <w:bottom w:val="single" w:sz="4" w:space="0" w:color="auto"/>
              <w:right w:val="nil"/>
            </w:tcBorders>
            <w:shd w:val="clear" w:color="auto" w:fill="auto"/>
            <w:vAlign w:val="center"/>
          </w:tcPr>
          <w:p w14:paraId="228AA28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Ծածկապակի 18*18</w:t>
            </w:r>
          </w:p>
        </w:tc>
        <w:tc>
          <w:tcPr>
            <w:tcW w:w="1221" w:type="dxa"/>
          </w:tcPr>
          <w:p w14:paraId="3B89675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214E2FBA"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Ծածկապակի 18*18, փաթեթավորումը` ստվարաթղթյա տուփ` ԳՕՍՏ 6672-75: Ֆիրմային նշանի առկայությունը` &lt;&lt;Կոտրվող է&gt;&gt;:  տուփի մեջ 100 հատ</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F89B21C"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7082B73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1BB60B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C794AA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10000</w:t>
            </w:r>
          </w:p>
        </w:tc>
        <w:tc>
          <w:tcPr>
            <w:tcW w:w="889" w:type="dxa"/>
          </w:tcPr>
          <w:p w14:paraId="0430E4A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62C065F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10000</w:t>
            </w:r>
          </w:p>
        </w:tc>
        <w:tc>
          <w:tcPr>
            <w:tcW w:w="1655" w:type="dxa"/>
          </w:tcPr>
          <w:p w14:paraId="0A15386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286AE32B"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FB3FDA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92</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716502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33791300</w:t>
            </w:r>
          </w:p>
        </w:tc>
        <w:tc>
          <w:tcPr>
            <w:tcW w:w="2632" w:type="dxa"/>
            <w:tcBorders>
              <w:top w:val="nil"/>
              <w:left w:val="nil"/>
              <w:bottom w:val="single" w:sz="4" w:space="0" w:color="auto"/>
              <w:right w:val="nil"/>
            </w:tcBorders>
            <w:shd w:val="clear" w:color="auto" w:fill="auto"/>
            <w:vAlign w:val="center"/>
          </w:tcPr>
          <w:p w14:paraId="1E0CA36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Ծածկապակի 24*24</w:t>
            </w:r>
          </w:p>
        </w:tc>
        <w:tc>
          <w:tcPr>
            <w:tcW w:w="1221" w:type="dxa"/>
          </w:tcPr>
          <w:p w14:paraId="65E5A71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64732A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Ծածկապակի 24*24, փաթեթավորումը` ստվարաթղթյա տուփ` </w:t>
            </w:r>
            <w:r w:rsidRPr="003E2D06">
              <w:rPr>
                <w:rFonts w:ascii="Sylfaen" w:eastAsia="Times New Roman" w:hAnsi="Sylfaen" w:cs="Calibri"/>
                <w:color w:val="000000"/>
                <w:sz w:val="24"/>
                <w:szCs w:val="24"/>
              </w:rPr>
              <w:lastRenderedPageBreak/>
              <w:t xml:space="preserve">ԳՕՍՏ 6672-75: Ֆիրմային նշանի առկայությունը` &lt;&lt;Կոտրվող է&gt;&gt;:  տուփի մեջ 100 հատ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46F3E0E"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հատ</w:t>
            </w:r>
          </w:p>
        </w:tc>
        <w:tc>
          <w:tcPr>
            <w:tcW w:w="797" w:type="dxa"/>
          </w:tcPr>
          <w:p w14:paraId="1AAC95E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A005BB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ACB8BA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10000</w:t>
            </w:r>
          </w:p>
        </w:tc>
        <w:tc>
          <w:tcPr>
            <w:tcW w:w="889" w:type="dxa"/>
          </w:tcPr>
          <w:p w14:paraId="5DB8FEB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D0FF6F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10000</w:t>
            </w:r>
          </w:p>
        </w:tc>
        <w:tc>
          <w:tcPr>
            <w:tcW w:w="1655" w:type="dxa"/>
          </w:tcPr>
          <w:p w14:paraId="0883193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w:t>
            </w:r>
            <w:r w:rsidRPr="003E2D06">
              <w:rPr>
                <w:rFonts w:ascii="GHEA Grapalat" w:eastAsia="Times New Roman" w:hAnsi="GHEA Grapalat" w:cs="Times New Roman"/>
                <w:sz w:val="20"/>
                <w:szCs w:val="24"/>
              </w:rPr>
              <w:lastRenderedPageBreak/>
              <w:t>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267005ED"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799A51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93</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4C5F2D3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33791300</w:t>
            </w:r>
          </w:p>
        </w:tc>
        <w:tc>
          <w:tcPr>
            <w:tcW w:w="2632" w:type="dxa"/>
            <w:tcBorders>
              <w:top w:val="nil"/>
              <w:left w:val="nil"/>
              <w:bottom w:val="single" w:sz="4" w:space="0" w:color="auto"/>
              <w:right w:val="nil"/>
            </w:tcBorders>
            <w:shd w:val="clear" w:color="auto" w:fill="auto"/>
            <w:vAlign w:val="center"/>
          </w:tcPr>
          <w:p w14:paraId="7A57346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Ծածկապակի 24*60</w:t>
            </w:r>
          </w:p>
        </w:tc>
        <w:tc>
          <w:tcPr>
            <w:tcW w:w="1221" w:type="dxa"/>
          </w:tcPr>
          <w:p w14:paraId="7E81686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458FC26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Ծածկապակի 24*60, փաթեթավորումը` ստվարաթղթյա տուփ` ԳՕՍՏ 6672-75: Ֆիրմային նշանի առկայությունը` &lt;&lt;Կոտրվող է&gt;&gt;:  տուփի մեջ 100 հատ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372130FF"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0F61891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BD52B1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BE4101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10000</w:t>
            </w:r>
          </w:p>
        </w:tc>
        <w:tc>
          <w:tcPr>
            <w:tcW w:w="889" w:type="dxa"/>
          </w:tcPr>
          <w:p w14:paraId="674A154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02007BC"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10000</w:t>
            </w:r>
          </w:p>
        </w:tc>
        <w:tc>
          <w:tcPr>
            <w:tcW w:w="1655" w:type="dxa"/>
          </w:tcPr>
          <w:p w14:paraId="07D58C3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4E67F7A4"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2A00B9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94</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40E8BBE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33791300</w:t>
            </w:r>
          </w:p>
        </w:tc>
        <w:tc>
          <w:tcPr>
            <w:tcW w:w="2632" w:type="dxa"/>
            <w:tcBorders>
              <w:top w:val="nil"/>
              <w:left w:val="nil"/>
              <w:bottom w:val="single" w:sz="4" w:space="0" w:color="auto"/>
              <w:right w:val="nil"/>
            </w:tcBorders>
            <w:shd w:val="clear" w:color="auto" w:fill="auto"/>
            <w:vAlign w:val="center"/>
          </w:tcPr>
          <w:p w14:paraId="3B7D5AE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Փորձանոթներ 25մլ/չափիչ/</w:t>
            </w:r>
          </w:p>
        </w:tc>
        <w:tc>
          <w:tcPr>
            <w:tcW w:w="1221" w:type="dxa"/>
          </w:tcPr>
          <w:p w14:paraId="5315C69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05701A7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Ապակյա հարթահատակ գլան, նիշերով` նախատեսված 25մլ հեղուկ նյութեր չափելու համար:</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38B44D5A"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780854C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2A9436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28B18C9"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889" w:type="dxa"/>
          </w:tcPr>
          <w:p w14:paraId="0D42BF8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4BB203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1655" w:type="dxa"/>
          </w:tcPr>
          <w:p w14:paraId="29D0E82E"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10834A9F"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5941AA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95</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DCE7A5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33791300</w:t>
            </w:r>
          </w:p>
        </w:tc>
        <w:tc>
          <w:tcPr>
            <w:tcW w:w="2632" w:type="dxa"/>
            <w:tcBorders>
              <w:top w:val="nil"/>
              <w:left w:val="nil"/>
              <w:bottom w:val="single" w:sz="4" w:space="0" w:color="auto"/>
              <w:right w:val="nil"/>
            </w:tcBorders>
            <w:shd w:val="clear" w:color="auto" w:fill="auto"/>
            <w:vAlign w:val="center"/>
          </w:tcPr>
          <w:p w14:paraId="15382C0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Ոչ ստերիլ նիշավորված պլաստմասե բաժակներ 120մլ-անոց</w:t>
            </w:r>
          </w:p>
        </w:tc>
        <w:tc>
          <w:tcPr>
            <w:tcW w:w="1221" w:type="dxa"/>
          </w:tcPr>
          <w:p w14:paraId="26FCF86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1D18F2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Աման բժշկական անալիզի համար` 120մլ: Նիշավորված պլաստմասե /ոչ ստերիլ/ բաժակ մեզի համար-պոլիէթիլենային տոպրակի մեջ</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F6DDD4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64CECE4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CCC396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1C32CC9"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w:t>
            </w:r>
          </w:p>
        </w:tc>
        <w:tc>
          <w:tcPr>
            <w:tcW w:w="889" w:type="dxa"/>
          </w:tcPr>
          <w:p w14:paraId="679A0B5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BB1C6E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w:t>
            </w:r>
          </w:p>
        </w:tc>
        <w:tc>
          <w:tcPr>
            <w:tcW w:w="1655" w:type="dxa"/>
          </w:tcPr>
          <w:p w14:paraId="0E2730AE"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w:t>
            </w:r>
            <w:r w:rsidRPr="003E2D06">
              <w:rPr>
                <w:rFonts w:ascii="GHEA Grapalat" w:eastAsia="Times New Roman" w:hAnsi="GHEA Grapalat" w:cs="Times New Roman"/>
                <w:sz w:val="20"/>
                <w:szCs w:val="24"/>
              </w:rPr>
              <w:lastRenderedPageBreak/>
              <w:t>ան դրույթները:</w:t>
            </w:r>
          </w:p>
        </w:tc>
      </w:tr>
      <w:tr w:rsidR="003E2D06" w:rsidRPr="003E2D06" w14:paraId="280FD57F"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7D26D3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96</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7EB473F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38431700</w:t>
            </w:r>
          </w:p>
        </w:tc>
        <w:tc>
          <w:tcPr>
            <w:tcW w:w="2632" w:type="dxa"/>
            <w:tcBorders>
              <w:top w:val="nil"/>
              <w:left w:val="nil"/>
              <w:bottom w:val="single" w:sz="4" w:space="0" w:color="auto"/>
              <w:right w:val="nil"/>
            </w:tcBorders>
            <w:shd w:val="clear" w:color="auto" w:fill="auto"/>
            <w:vAlign w:val="center"/>
          </w:tcPr>
          <w:p w14:paraId="6BD222F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Պաստերյան պիպետկաներ</w:t>
            </w:r>
          </w:p>
        </w:tc>
        <w:tc>
          <w:tcPr>
            <w:tcW w:w="1221" w:type="dxa"/>
          </w:tcPr>
          <w:p w14:paraId="77948CA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8E61AE0"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Ապակյա գլանակներ` մեկ կողմից մազանոթի բարակած մասով, տարբեր երկարության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EA1BC3F"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2DBF918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93FD82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154AC7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10200</w:t>
            </w:r>
          </w:p>
        </w:tc>
        <w:tc>
          <w:tcPr>
            <w:tcW w:w="889" w:type="dxa"/>
          </w:tcPr>
          <w:p w14:paraId="7868DF3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6A49261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10200</w:t>
            </w:r>
          </w:p>
        </w:tc>
        <w:tc>
          <w:tcPr>
            <w:tcW w:w="1655" w:type="dxa"/>
          </w:tcPr>
          <w:p w14:paraId="13470EC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544866B5"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27E28C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97</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CEE2FC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33141143</w:t>
            </w:r>
          </w:p>
        </w:tc>
        <w:tc>
          <w:tcPr>
            <w:tcW w:w="2632" w:type="dxa"/>
            <w:tcBorders>
              <w:top w:val="nil"/>
              <w:left w:val="nil"/>
              <w:bottom w:val="single" w:sz="4" w:space="0" w:color="auto"/>
              <w:right w:val="nil"/>
            </w:tcBorders>
            <w:shd w:val="clear" w:color="auto" w:fill="auto"/>
            <w:vAlign w:val="center"/>
          </w:tcPr>
          <w:p w14:paraId="18AAEF7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Սկարիֆիկատոր</w:t>
            </w:r>
          </w:p>
        </w:tc>
        <w:tc>
          <w:tcPr>
            <w:tcW w:w="1221" w:type="dxa"/>
          </w:tcPr>
          <w:p w14:paraId="70B04A8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62797F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Սկարիֆիկատոր, Մատծակիչ արյան անալիզ վերցնելու համար, միանվագ օգտագործման, պլաստիկ, ստերիլ: Ունի բարակ ասեղ, որը պատված է պլաստմասե շապիկով /կափարիչով/:</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7FD11A2"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329A2AD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F6AAD1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A7FE2B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300</w:t>
            </w:r>
          </w:p>
        </w:tc>
        <w:tc>
          <w:tcPr>
            <w:tcW w:w="889" w:type="dxa"/>
          </w:tcPr>
          <w:p w14:paraId="372859C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208C09F"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300</w:t>
            </w:r>
          </w:p>
        </w:tc>
        <w:tc>
          <w:tcPr>
            <w:tcW w:w="1655" w:type="dxa"/>
          </w:tcPr>
          <w:p w14:paraId="44D2565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1-ին ենթակետի </w:t>
            </w:r>
            <w:r w:rsidRPr="003E2D06">
              <w:rPr>
                <w:rFonts w:ascii="GHEA Grapalat" w:eastAsia="Times New Roman" w:hAnsi="GHEA Grapalat" w:cs="Times New Roman"/>
                <w:sz w:val="20"/>
                <w:szCs w:val="24"/>
              </w:rPr>
              <w:lastRenderedPageBreak/>
              <w:t>ը) պարբերության դրույթները:</w:t>
            </w:r>
          </w:p>
        </w:tc>
      </w:tr>
      <w:tr w:rsidR="003E2D06" w:rsidRPr="003E2D06" w14:paraId="1A259511"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89912A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98</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36E90C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33791300</w:t>
            </w:r>
          </w:p>
        </w:tc>
        <w:tc>
          <w:tcPr>
            <w:tcW w:w="2632" w:type="dxa"/>
            <w:tcBorders>
              <w:top w:val="nil"/>
              <w:left w:val="nil"/>
              <w:bottom w:val="single" w:sz="4" w:space="0" w:color="auto"/>
              <w:right w:val="nil"/>
            </w:tcBorders>
            <w:shd w:val="clear" w:color="auto" w:fill="auto"/>
            <w:vAlign w:val="center"/>
          </w:tcPr>
          <w:p w14:paraId="63B3F32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Պետրիի թասիկներ` ապակյա, հաստ պատերով </w:t>
            </w:r>
          </w:p>
        </w:tc>
        <w:tc>
          <w:tcPr>
            <w:tcW w:w="1221" w:type="dxa"/>
          </w:tcPr>
          <w:p w14:paraId="09853F5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7DB002F"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Ապակյա լաբորատոր տարա` ցածր հարթ գլան, փակվում է նույն տիպի տարայով` մի փոքր մեծ տրամագծով, բարձրությունը` 15մմ, տրամագիծը` 90-100մմ: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07A2EB4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10290BB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1B2334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C67256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50</w:t>
            </w:r>
          </w:p>
        </w:tc>
        <w:tc>
          <w:tcPr>
            <w:tcW w:w="889" w:type="dxa"/>
          </w:tcPr>
          <w:p w14:paraId="1C12DA1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A45F0B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50</w:t>
            </w:r>
          </w:p>
        </w:tc>
        <w:tc>
          <w:tcPr>
            <w:tcW w:w="1655" w:type="dxa"/>
          </w:tcPr>
          <w:p w14:paraId="082F503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47295460"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ED4786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99</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81BEF5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33791300</w:t>
            </w:r>
          </w:p>
        </w:tc>
        <w:tc>
          <w:tcPr>
            <w:tcW w:w="2632" w:type="dxa"/>
            <w:tcBorders>
              <w:top w:val="nil"/>
              <w:left w:val="nil"/>
              <w:bottom w:val="single" w:sz="4" w:space="0" w:color="auto"/>
              <w:right w:val="nil"/>
            </w:tcBorders>
            <w:shd w:val="clear" w:color="auto" w:fill="auto"/>
            <w:vAlign w:val="center"/>
          </w:tcPr>
          <w:p w14:paraId="52B9DA5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Պլաստմասե պետրիի թասիկներ</w:t>
            </w:r>
          </w:p>
        </w:tc>
        <w:tc>
          <w:tcPr>
            <w:tcW w:w="1221" w:type="dxa"/>
          </w:tcPr>
          <w:p w14:paraId="3EF9E72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425180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Պոլիպրոպիլենից պատրաստված լաբորատոր տարրա, գլանաձև կառուցվածքի, վրան նույնպիսի քիչ ավելի մեծ գլանաձև կափարիչով, տրամագիծը 9սմ, տւփերով, յուրաքանչյուր տուփի մեջ 20 հատ</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E16ECF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008D198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018C4E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145C31C"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w:t>
            </w:r>
          </w:p>
        </w:tc>
        <w:tc>
          <w:tcPr>
            <w:tcW w:w="889" w:type="dxa"/>
          </w:tcPr>
          <w:p w14:paraId="3C5AC02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08B17E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w:t>
            </w:r>
          </w:p>
        </w:tc>
        <w:tc>
          <w:tcPr>
            <w:tcW w:w="1655" w:type="dxa"/>
          </w:tcPr>
          <w:p w14:paraId="7320AA1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w:t>
            </w:r>
            <w:r w:rsidRPr="003E2D06">
              <w:rPr>
                <w:rFonts w:ascii="GHEA Grapalat" w:eastAsia="Times New Roman" w:hAnsi="GHEA Grapalat" w:cs="Times New Roman"/>
                <w:sz w:val="20"/>
                <w:szCs w:val="24"/>
              </w:rPr>
              <w:lastRenderedPageBreak/>
              <w:t>1-ին ենթակետի ը) պարբերության դրույթները:</w:t>
            </w:r>
          </w:p>
        </w:tc>
      </w:tr>
      <w:tr w:rsidR="003E2D06" w:rsidRPr="003E2D06" w14:paraId="58EDF341"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1796B22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100</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B3E573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24321580</w:t>
            </w:r>
          </w:p>
        </w:tc>
        <w:tc>
          <w:tcPr>
            <w:tcW w:w="2632" w:type="dxa"/>
            <w:tcBorders>
              <w:top w:val="nil"/>
              <w:left w:val="nil"/>
              <w:bottom w:val="single" w:sz="4" w:space="0" w:color="auto"/>
              <w:right w:val="nil"/>
            </w:tcBorders>
            <w:shd w:val="clear" w:color="auto" w:fill="auto"/>
            <w:vAlign w:val="center"/>
          </w:tcPr>
          <w:p w14:paraId="71A5B8C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Պետրոլենային եթեր</w:t>
            </w:r>
          </w:p>
        </w:tc>
        <w:tc>
          <w:tcPr>
            <w:tcW w:w="1221" w:type="dxa"/>
          </w:tcPr>
          <w:p w14:paraId="7DAE2FD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E6E0FAB"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Անգույն հեղուկ, իրենից ներկայացնում է ալիֆատիկ ածխաջրածինների խառնուրդ(C5-C6),եռման ջերմաստիճանը 30-80°C; խտությունը 0,650-0,695գ/սմ3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7F5BCE6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լ</w:t>
            </w:r>
          </w:p>
        </w:tc>
        <w:tc>
          <w:tcPr>
            <w:tcW w:w="797" w:type="dxa"/>
          </w:tcPr>
          <w:p w14:paraId="00099FC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C4474C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940F96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889" w:type="dxa"/>
          </w:tcPr>
          <w:p w14:paraId="0CAD606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7258DBBC"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1655" w:type="dxa"/>
          </w:tcPr>
          <w:p w14:paraId="55F2A69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1233A91A"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B99DCE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101</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8BB7C8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24311125</w:t>
            </w:r>
          </w:p>
        </w:tc>
        <w:tc>
          <w:tcPr>
            <w:tcW w:w="2632" w:type="dxa"/>
            <w:tcBorders>
              <w:top w:val="nil"/>
              <w:left w:val="nil"/>
              <w:bottom w:val="single" w:sz="4" w:space="0" w:color="auto"/>
              <w:right w:val="nil"/>
            </w:tcBorders>
            <w:shd w:val="clear" w:color="auto" w:fill="auto"/>
            <w:vAlign w:val="center"/>
          </w:tcPr>
          <w:p w14:paraId="6BA52A3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Անջուր նատրիումի սուլֆատ</w:t>
            </w:r>
          </w:p>
        </w:tc>
        <w:tc>
          <w:tcPr>
            <w:tcW w:w="1221" w:type="dxa"/>
          </w:tcPr>
          <w:p w14:paraId="3A529F9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0EC1ECBB"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Անգույն թափանցիկ, օդում հեշտ թրջվող բյուրեղներ դառնավուն համով,հեշտ լուծվում է ջրում: Փաթեթվածքըª լուսապաշտպանված ապակյա տարաներ: Պահպանման պայմաննեը՝ պահել չոր տեղում:</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0A3793B"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կգ</w:t>
            </w:r>
          </w:p>
        </w:tc>
        <w:tc>
          <w:tcPr>
            <w:tcW w:w="797" w:type="dxa"/>
          </w:tcPr>
          <w:p w14:paraId="5A6EA83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23859B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6D788F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889" w:type="dxa"/>
          </w:tcPr>
          <w:p w14:paraId="35AF503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1A6177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1655" w:type="dxa"/>
          </w:tcPr>
          <w:p w14:paraId="7BDE1760"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w:t>
            </w:r>
            <w:r w:rsidRPr="003E2D06">
              <w:rPr>
                <w:rFonts w:ascii="GHEA Grapalat" w:eastAsia="Times New Roman" w:hAnsi="GHEA Grapalat" w:cs="Times New Roman"/>
                <w:sz w:val="20"/>
                <w:szCs w:val="24"/>
              </w:rPr>
              <w:lastRenderedPageBreak/>
              <w:t>ման» կարգի 21-րդ կետի 1-ին ենթակետի ը) պարբերության դրույթները:</w:t>
            </w:r>
          </w:p>
        </w:tc>
      </w:tr>
      <w:tr w:rsidR="003E2D06" w:rsidRPr="003E2D06" w14:paraId="4A0E85B9"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2EAFB3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102</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BB49D0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24311129</w:t>
            </w:r>
          </w:p>
        </w:tc>
        <w:tc>
          <w:tcPr>
            <w:tcW w:w="2632" w:type="dxa"/>
            <w:tcBorders>
              <w:top w:val="nil"/>
              <w:left w:val="nil"/>
              <w:bottom w:val="single" w:sz="4" w:space="0" w:color="auto"/>
              <w:right w:val="nil"/>
            </w:tcBorders>
            <w:shd w:val="clear" w:color="auto" w:fill="auto"/>
            <w:vAlign w:val="center"/>
          </w:tcPr>
          <w:p w14:paraId="0AFA431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Նատրիում ֆոսֆորաթթվական 1 տեղակալված</w:t>
            </w:r>
          </w:p>
        </w:tc>
        <w:tc>
          <w:tcPr>
            <w:tcW w:w="1221" w:type="dxa"/>
          </w:tcPr>
          <w:p w14:paraId="3DED49F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33C26F5"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Նատրիում ֆոսֆորաթթվական 1 տեղակալված, սպիտակ, անհոտ, փոշենման բյուրեղներ, ջրում լուծվող</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5AF59BF"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Գրամ</w:t>
            </w:r>
          </w:p>
        </w:tc>
        <w:tc>
          <w:tcPr>
            <w:tcW w:w="797" w:type="dxa"/>
          </w:tcPr>
          <w:p w14:paraId="7312DEE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35FF5BE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075881C"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2500</w:t>
            </w:r>
          </w:p>
        </w:tc>
        <w:tc>
          <w:tcPr>
            <w:tcW w:w="889" w:type="dxa"/>
          </w:tcPr>
          <w:p w14:paraId="57F34FD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C4A073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2500</w:t>
            </w:r>
          </w:p>
        </w:tc>
        <w:tc>
          <w:tcPr>
            <w:tcW w:w="1655" w:type="dxa"/>
          </w:tcPr>
          <w:p w14:paraId="2F04110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5FEE3058"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A2CE2E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103</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70A53F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24311129</w:t>
            </w:r>
          </w:p>
        </w:tc>
        <w:tc>
          <w:tcPr>
            <w:tcW w:w="2632" w:type="dxa"/>
            <w:tcBorders>
              <w:top w:val="nil"/>
              <w:left w:val="nil"/>
              <w:bottom w:val="single" w:sz="4" w:space="0" w:color="auto"/>
              <w:right w:val="nil"/>
            </w:tcBorders>
            <w:shd w:val="clear" w:color="auto" w:fill="auto"/>
            <w:vAlign w:val="center"/>
          </w:tcPr>
          <w:p w14:paraId="024441F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Նատրիում ֆոսֆորաթթվական 2 տեղակալված</w:t>
            </w:r>
          </w:p>
        </w:tc>
        <w:tc>
          <w:tcPr>
            <w:tcW w:w="1221" w:type="dxa"/>
          </w:tcPr>
          <w:p w14:paraId="0FA25CC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62CEB1F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Նատրիում ֆոսֆորաթթվական 2 տեղակալված, սպիտակ, ահհոտ, փոշենման բյուրեղներ, ջրում լուծվող</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E8E0F8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Գրամ</w:t>
            </w:r>
          </w:p>
        </w:tc>
        <w:tc>
          <w:tcPr>
            <w:tcW w:w="797" w:type="dxa"/>
          </w:tcPr>
          <w:p w14:paraId="1AF6436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48470F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7EF074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2500</w:t>
            </w:r>
          </w:p>
        </w:tc>
        <w:tc>
          <w:tcPr>
            <w:tcW w:w="889" w:type="dxa"/>
          </w:tcPr>
          <w:p w14:paraId="47F619C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7471CD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2500</w:t>
            </w:r>
          </w:p>
        </w:tc>
        <w:tc>
          <w:tcPr>
            <w:tcW w:w="1655" w:type="dxa"/>
          </w:tcPr>
          <w:p w14:paraId="0E2942A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w:t>
            </w:r>
            <w:r w:rsidRPr="003E2D06">
              <w:rPr>
                <w:rFonts w:ascii="GHEA Grapalat" w:eastAsia="Times New Roman" w:hAnsi="GHEA Grapalat" w:cs="Times New Roman"/>
                <w:sz w:val="20"/>
                <w:szCs w:val="24"/>
              </w:rPr>
              <w:lastRenderedPageBreak/>
              <w:t>գործընթացի կազմակերպման» կարգի 21-րդ կետի 1-ին ենթակետի ը) պարբերության դրույթները:</w:t>
            </w:r>
          </w:p>
        </w:tc>
      </w:tr>
      <w:tr w:rsidR="003E2D06" w:rsidRPr="003E2D06" w14:paraId="44558F64"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4FC1849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104</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4E08B93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3FB793A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Ացետոնիտրիլ/հատուկ մաքուր/</w:t>
            </w:r>
          </w:p>
        </w:tc>
        <w:tc>
          <w:tcPr>
            <w:tcW w:w="1221" w:type="dxa"/>
          </w:tcPr>
          <w:p w14:paraId="00A871D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59242ED4"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C2H3N-հեշտ եռացող, անգույն հեղուկ է, եռման ջերմաստիճանը 210, նեխած խնձորի բնորոշ հոտով, լավ լուծվում է ջրում, մ.զ. Հավասար է 44: Բարձրաէֆեկտիվ քրոմատոգրաֆիայի համար:</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C25602B"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լիտր</w:t>
            </w:r>
          </w:p>
        </w:tc>
        <w:tc>
          <w:tcPr>
            <w:tcW w:w="797" w:type="dxa"/>
          </w:tcPr>
          <w:p w14:paraId="20E73F2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26F1D8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BCC93C4"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889" w:type="dxa"/>
          </w:tcPr>
          <w:p w14:paraId="524DAA3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888861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1655" w:type="dxa"/>
          </w:tcPr>
          <w:p w14:paraId="788C95A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7B722E72"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16ACED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105</w:t>
            </w:r>
          </w:p>
        </w:tc>
        <w:tc>
          <w:tcPr>
            <w:tcW w:w="1363" w:type="dxa"/>
            <w:tcBorders>
              <w:top w:val="nil"/>
              <w:left w:val="single" w:sz="4" w:space="0" w:color="auto"/>
              <w:bottom w:val="single" w:sz="4" w:space="0" w:color="auto"/>
              <w:right w:val="single" w:sz="4" w:space="0" w:color="auto"/>
            </w:tcBorders>
            <w:shd w:val="clear" w:color="auto" w:fill="auto"/>
            <w:vAlign w:val="center"/>
          </w:tcPr>
          <w:p w14:paraId="198EBE7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24311129</w:t>
            </w:r>
          </w:p>
        </w:tc>
        <w:tc>
          <w:tcPr>
            <w:tcW w:w="2632" w:type="dxa"/>
            <w:tcBorders>
              <w:top w:val="nil"/>
              <w:left w:val="nil"/>
              <w:bottom w:val="single" w:sz="4" w:space="0" w:color="auto"/>
              <w:right w:val="nil"/>
            </w:tcBorders>
            <w:shd w:val="clear" w:color="auto" w:fill="auto"/>
            <w:vAlign w:val="center"/>
          </w:tcPr>
          <w:p w14:paraId="142DAE5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Եռաքլորքացախաթթու/ք.մ./</w:t>
            </w:r>
          </w:p>
        </w:tc>
        <w:tc>
          <w:tcPr>
            <w:tcW w:w="1221" w:type="dxa"/>
          </w:tcPr>
          <w:p w14:paraId="378590D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1A12C7D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ССL3COH- սպիտակ պինդ նյութ, մ.զ. Հավասար է 163,4, հալման ջերմաստիճանը`57, </w:t>
            </w:r>
            <w:r w:rsidRPr="003E2D06">
              <w:rPr>
                <w:rFonts w:ascii="Sylfaen" w:eastAsia="Times New Roman" w:hAnsi="Sylfaen" w:cs="Calibri"/>
                <w:color w:val="000000"/>
                <w:sz w:val="24"/>
                <w:szCs w:val="24"/>
              </w:rPr>
              <w:lastRenderedPageBreak/>
              <w:t>եռմանը`196: Լավ լուծվում է ջրում:</w:t>
            </w:r>
          </w:p>
        </w:tc>
        <w:tc>
          <w:tcPr>
            <w:tcW w:w="1401" w:type="dxa"/>
            <w:tcBorders>
              <w:top w:val="nil"/>
              <w:left w:val="single" w:sz="4" w:space="0" w:color="auto"/>
              <w:bottom w:val="single" w:sz="4" w:space="0" w:color="auto"/>
              <w:right w:val="single" w:sz="4" w:space="0" w:color="auto"/>
            </w:tcBorders>
            <w:shd w:val="clear" w:color="auto" w:fill="auto"/>
            <w:vAlign w:val="center"/>
          </w:tcPr>
          <w:p w14:paraId="5D89A2B4"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գրամ</w:t>
            </w:r>
          </w:p>
        </w:tc>
        <w:tc>
          <w:tcPr>
            <w:tcW w:w="797" w:type="dxa"/>
          </w:tcPr>
          <w:p w14:paraId="0433A93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CEE491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C76C91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2000</w:t>
            </w:r>
          </w:p>
        </w:tc>
        <w:tc>
          <w:tcPr>
            <w:tcW w:w="889" w:type="dxa"/>
          </w:tcPr>
          <w:p w14:paraId="240DCACE"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02A0B1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2000</w:t>
            </w:r>
          </w:p>
        </w:tc>
        <w:tc>
          <w:tcPr>
            <w:tcW w:w="1655" w:type="dxa"/>
          </w:tcPr>
          <w:p w14:paraId="27F84B6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w:t>
            </w:r>
            <w:r w:rsidRPr="003E2D06">
              <w:rPr>
                <w:rFonts w:ascii="GHEA Grapalat" w:eastAsia="Times New Roman" w:hAnsi="GHEA Grapalat" w:cs="Times New Roman"/>
                <w:sz w:val="20"/>
                <w:szCs w:val="24"/>
              </w:rPr>
              <w:lastRenderedPageBreak/>
              <w:t>ծ «Գնումների գործընթացի կազմակերպման» կարգի 21-րդ կետի 1-ին ենթակետի ը) պարբերության դրույթները:</w:t>
            </w:r>
          </w:p>
        </w:tc>
      </w:tr>
      <w:tr w:rsidR="003E2D06" w:rsidRPr="003E2D06" w14:paraId="18015EB6"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66CBEC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106</w:t>
            </w:r>
          </w:p>
        </w:tc>
        <w:tc>
          <w:tcPr>
            <w:tcW w:w="1363" w:type="dxa"/>
            <w:tcBorders>
              <w:top w:val="nil"/>
              <w:left w:val="single" w:sz="4" w:space="0" w:color="auto"/>
              <w:bottom w:val="single" w:sz="4" w:space="0" w:color="auto"/>
              <w:right w:val="single" w:sz="4" w:space="0" w:color="auto"/>
            </w:tcBorders>
            <w:shd w:val="clear" w:color="auto" w:fill="auto"/>
            <w:vAlign w:val="center"/>
          </w:tcPr>
          <w:p w14:paraId="74E0B42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24311129</w:t>
            </w:r>
          </w:p>
        </w:tc>
        <w:tc>
          <w:tcPr>
            <w:tcW w:w="2632" w:type="dxa"/>
            <w:tcBorders>
              <w:top w:val="nil"/>
              <w:left w:val="nil"/>
              <w:bottom w:val="single" w:sz="4" w:space="0" w:color="auto"/>
              <w:right w:val="nil"/>
            </w:tcBorders>
            <w:shd w:val="clear" w:color="auto" w:fill="auto"/>
            <w:vAlign w:val="center"/>
          </w:tcPr>
          <w:p w14:paraId="6B6D569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Թրթնջկաթթու/ք.մ./</w:t>
            </w:r>
          </w:p>
        </w:tc>
        <w:tc>
          <w:tcPr>
            <w:tcW w:w="1221" w:type="dxa"/>
          </w:tcPr>
          <w:p w14:paraId="5CA1132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2A69006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C2HO4-անգույն մոնոկլինային բյուրեղներ, մ.զ. Հավասար է 90,04, խտությունը`1,36 գ/սմ3, հալման ջերմաստիճանը`189,50, քայքայմանը` 100-130: Լավ լուծվում է ացետոնում, էֆիրում, էթանոլում, վատ է լուծվում ջրում:</w:t>
            </w:r>
          </w:p>
        </w:tc>
        <w:tc>
          <w:tcPr>
            <w:tcW w:w="1401" w:type="dxa"/>
            <w:tcBorders>
              <w:top w:val="nil"/>
              <w:left w:val="single" w:sz="4" w:space="0" w:color="auto"/>
              <w:bottom w:val="single" w:sz="4" w:space="0" w:color="auto"/>
              <w:right w:val="single" w:sz="4" w:space="0" w:color="auto"/>
            </w:tcBorders>
            <w:shd w:val="clear" w:color="auto" w:fill="auto"/>
            <w:vAlign w:val="center"/>
          </w:tcPr>
          <w:p w14:paraId="194180EE"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գրամ</w:t>
            </w:r>
          </w:p>
        </w:tc>
        <w:tc>
          <w:tcPr>
            <w:tcW w:w="797" w:type="dxa"/>
          </w:tcPr>
          <w:p w14:paraId="00FBFA9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DC8207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192008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1800</w:t>
            </w:r>
          </w:p>
        </w:tc>
        <w:tc>
          <w:tcPr>
            <w:tcW w:w="889" w:type="dxa"/>
          </w:tcPr>
          <w:p w14:paraId="392BCA3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FF93AC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1800</w:t>
            </w:r>
          </w:p>
        </w:tc>
        <w:tc>
          <w:tcPr>
            <w:tcW w:w="1655" w:type="dxa"/>
          </w:tcPr>
          <w:p w14:paraId="7751CBB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750C3451"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79B322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107</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7E0BBD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15911100</w:t>
            </w:r>
          </w:p>
        </w:tc>
        <w:tc>
          <w:tcPr>
            <w:tcW w:w="2632" w:type="dxa"/>
            <w:tcBorders>
              <w:top w:val="nil"/>
              <w:left w:val="nil"/>
              <w:bottom w:val="single" w:sz="4" w:space="0" w:color="auto"/>
              <w:right w:val="nil"/>
            </w:tcBorders>
            <w:shd w:val="clear" w:color="auto" w:fill="auto"/>
            <w:vAlign w:val="center"/>
          </w:tcPr>
          <w:p w14:paraId="3392281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Ացետոն/ք.մ./</w:t>
            </w:r>
          </w:p>
        </w:tc>
        <w:tc>
          <w:tcPr>
            <w:tcW w:w="1221" w:type="dxa"/>
          </w:tcPr>
          <w:p w14:paraId="09194BD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2A7FE54E"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Բնորոշ հոտ ունեցող անգույն հեղուկ է, եռման ջերմաստիճանը 56,20, մ.զ. հավասար է 58, ջրի հետ խառնվում է </w:t>
            </w:r>
            <w:r w:rsidRPr="003E2D06">
              <w:rPr>
                <w:rFonts w:ascii="Sylfaen" w:eastAsia="Times New Roman" w:hAnsi="Sylfaen" w:cs="Calibri"/>
                <w:color w:val="000000"/>
                <w:sz w:val="24"/>
                <w:szCs w:val="24"/>
              </w:rPr>
              <w:lastRenderedPageBreak/>
              <w:t>ցանկացած հարաբերությամբ: Շատ լավ լուծիչ է օրգանական նյութերի համար:  C3H6O</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078CA58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Լիտր</w:t>
            </w:r>
          </w:p>
        </w:tc>
        <w:tc>
          <w:tcPr>
            <w:tcW w:w="797" w:type="dxa"/>
          </w:tcPr>
          <w:p w14:paraId="39B6C46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339931C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71880E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275</w:t>
            </w:r>
          </w:p>
        </w:tc>
        <w:tc>
          <w:tcPr>
            <w:tcW w:w="889" w:type="dxa"/>
          </w:tcPr>
          <w:p w14:paraId="221517C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E3EC1B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275</w:t>
            </w:r>
          </w:p>
        </w:tc>
        <w:tc>
          <w:tcPr>
            <w:tcW w:w="1655" w:type="dxa"/>
          </w:tcPr>
          <w:p w14:paraId="6899F300"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w:t>
            </w:r>
            <w:r w:rsidRPr="003E2D06">
              <w:rPr>
                <w:rFonts w:ascii="GHEA Grapalat" w:eastAsia="Times New Roman" w:hAnsi="GHEA Grapalat" w:cs="Times New Roman"/>
                <w:sz w:val="20"/>
                <w:szCs w:val="24"/>
              </w:rPr>
              <w:lastRenderedPageBreak/>
              <w:t>որոշմամբ հաստատված «Գնումների գործընթացի կազմակերպման» կարգի 21-րդ կետի 1-ին ենթակետի ը) պարբերության դրույթները:</w:t>
            </w:r>
          </w:p>
        </w:tc>
      </w:tr>
      <w:tr w:rsidR="003E2D06" w:rsidRPr="003E2D06" w14:paraId="16E19ECD"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040082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108</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3859C6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24321330</w:t>
            </w:r>
          </w:p>
        </w:tc>
        <w:tc>
          <w:tcPr>
            <w:tcW w:w="2632" w:type="dxa"/>
            <w:tcBorders>
              <w:top w:val="nil"/>
              <w:left w:val="nil"/>
              <w:bottom w:val="single" w:sz="4" w:space="0" w:color="auto"/>
              <w:right w:val="nil"/>
            </w:tcBorders>
            <w:shd w:val="clear" w:color="auto" w:fill="auto"/>
            <w:vAlign w:val="center"/>
          </w:tcPr>
          <w:p w14:paraId="17CE0C5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 xml:space="preserve">Մեթանոլ /քիմիապս մաքուր/ </w:t>
            </w:r>
          </w:p>
        </w:tc>
        <w:tc>
          <w:tcPr>
            <w:tcW w:w="1221" w:type="dxa"/>
          </w:tcPr>
          <w:p w14:paraId="56BC0ED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07913E0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UHPLC, նախատեսված հեղուկային քրոմոտոգրաֆման համար,մաքրությունը՝99%, 2,5լ-ոց գործարանային հերմետիկ փաթեթավորմամբ։ 2.5լ ապակյա տարայով:</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6A05145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լիտր</w:t>
            </w:r>
          </w:p>
        </w:tc>
        <w:tc>
          <w:tcPr>
            <w:tcW w:w="797" w:type="dxa"/>
          </w:tcPr>
          <w:p w14:paraId="5FEA353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3708FA4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E76CB43"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889" w:type="dxa"/>
          </w:tcPr>
          <w:p w14:paraId="5E60B62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F382CA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1655" w:type="dxa"/>
          </w:tcPr>
          <w:p w14:paraId="6916485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479B5F79"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895E19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109</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8FCEDE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7A403ED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Պիկրինաթթու</w:t>
            </w:r>
          </w:p>
        </w:tc>
        <w:tc>
          <w:tcPr>
            <w:tcW w:w="1221" w:type="dxa"/>
          </w:tcPr>
          <w:p w14:paraId="0DB6A7B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34D4F4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C6H2(NO2)3OH - դեղին բյուրեղներ, մ.զ. </w:t>
            </w:r>
            <w:r w:rsidRPr="003E2D06">
              <w:rPr>
                <w:rFonts w:ascii="Sylfaen" w:eastAsia="Times New Roman" w:hAnsi="Sylfaen" w:cs="Calibri"/>
                <w:color w:val="000000"/>
                <w:sz w:val="24"/>
                <w:szCs w:val="24"/>
              </w:rPr>
              <w:lastRenderedPageBreak/>
              <w:t>Հավասար է 229,1, խտությունը`1,76գ/սմ3</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37E7464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ԿԳ</w:t>
            </w:r>
          </w:p>
        </w:tc>
        <w:tc>
          <w:tcPr>
            <w:tcW w:w="797" w:type="dxa"/>
          </w:tcPr>
          <w:p w14:paraId="3E80432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99CE07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25C495C"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0.2</w:t>
            </w:r>
          </w:p>
        </w:tc>
        <w:tc>
          <w:tcPr>
            <w:tcW w:w="889" w:type="dxa"/>
          </w:tcPr>
          <w:p w14:paraId="5977529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1A87AF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0.2</w:t>
            </w:r>
          </w:p>
        </w:tc>
        <w:tc>
          <w:tcPr>
            <w:tcW w:w="1655" w:type="dxa"/>
          </w:tcPr>
          <w:p w14:paraId="478154B4"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w:t>
            </w:r>
            <w:r w:rsidRPr="003E2D06">
              <w:rPr>
                <w:rFonts w:ascii="GHEA Grapalat" w:eastAsia="Times New Roman" w:hAnsi="GHEA Grapalat" w:cs="Times New Roman"/>
                <w:sz w:val="20"/>
                <w:szCs w:val="24"/>
              </w:rPr>
              <w:lastRenderedPageBreak/>
              <w:t>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21315A3C"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EAA75E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110</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C79192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38431470</w:t>
            </w:r>
          </w:p>
        </w:tc>
        <w:tc>
          <w:tcPr>
            <w:tcW w:w="2632" w:type="dxa"/>
            <w:tcBorders>
              <w:top w:val="nil"/>
              <w:left w:val="nil"/>
              <w:bottom w:val="single" w:sz="4" w:space="0" w:color="auto"/>
              <w:right w:val="nil"/>
            </w:tcBorders>
            <w:shd w:val="clear" w:color="auto" w:fill="auto"/>
            <w:vAlign w:val="center"/>
          </w:tcPr>
          <w:p w14:paraId="2CC77E0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Բաժանող ձագար 250մլ</w:t>
            </w:r>
          </w:p>
        </w:tc>
        <w:tc>
          <w:tcPr>
            <w:tcW w:w="1221" w:type="dxa"/>
          </w:tcPr>
          <w:p w14:paraId="7C3BCD7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D45CA56"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Ապակյա ձագար երկու չխառնվող հեղուկները բաժանելու համար, ներքևի մասում առկա է ծորակ փականով</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19700E00"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7AD5D7C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8C4264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7FDD0D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889" w:type="dxa"/>
          </w:tcPr>
          <w:p w14:paraId="7F4231A7"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977DA8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1655" w:type="dxa"/>
          </w:tcPr>
          <w:p w14:paraId="7607B82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0DE6109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D5F792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111</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52B7A05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nil"/>
            </w:tcBorders>
            <w:shd w:val="clear" w:color="auto" w:fill="auto"/>
            <w:vAlign w:val="center"/>
          </w:tcPr>
          <w:p w14:paraId="698EF50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Ամոնյակ 25 %</w:t>
            </w:r>
          </w:p>
        </w:tc>
        <w:tc>
          <w:tcPr>
            <w:tcW w:w="1221" w:type="dxa"/>
          </w:tcPr>
          <w:p w14:paraId="2C5C16E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63E8005F"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Անգույն թափանցիկ, սուր հոտով </w:t>
            </w:r>
            <w:r w:rsidRPr="003E2D06">
              <w:rPr>
                <w:rFonts w:ascii="Sylfaen" w:eastAsia="Times New Roman" w:hAnsi="Sylfaen" w:cs="Calibri"/>
                <w:color w:val="000000"/>
                <w:sz w:val="24"/>
                <w:szCs w:val="24"/>
              </w:rPr>
              <w:br/>
              <w:t>ուժեղ հիմքային ռեակցիայով հե-</w:t>
            </w:r>
            <w:r w:rsidRPr="003E2D06">
              <w:rPr>
                <w:rFonts w:ascii="Sylfaen" w:eastAsia="Times New Roman" w:hAnsi="Sylfaen" w:cs="Calibri"/>
                <w:color w:val="000000"/>
                <w:sz w:val="24"/>
                <w:szCs w:val="24"/>
              </w:rPr>
              <w:br/>
              <w:t>ղուկ NH4OH: Բյուրեղանում է ան-</w:t>
            </w:r>
            <w:r w:rsidRPr="003E2D06">
              <w:rPr>
                <w:rFonts w:ascii="Sylfaen" w:eastAsia="Times New Roman" w:hAnsi="Sylfaen" w:cs="Calibri"/>
                <w:color w:val="000000"/>
                <w:sz w:val="24"/>
                <w:szCs w:val="24"/>
              </w:rPr>
              <w:br/>
              <w:t xml:space="preserve">գույն բյուրեղների ձևով: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66335E5"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Լիտր</w:t>
            </w:r>
          </w:p>
        </w:tc>
        <w:tc>
          <w:tcPr>
            <w:tcW w:w="797" w:type="dxa"/>
          </w:tcPr>
          <w:p w14:paraId="371775E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A13AF8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0040E0B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w:t>
            </w:r>
          </w:p>
        </w:tc>
        <w:tc>
          <w:tcPr>
            <w:tcW w:w="889" w:type="dxa"/>
          </w:tcPr>
          <w:p w14:paraId="53F9F28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6D9C5F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w:t>
            </w:r>
          </w:p>
        </w:tc>
        <w:tc>
          <w:tcPr>
            <w:tcW w:w="1655" w:type="dxa"/>
          </w:tcPr>
          <w:p w14:paraId="5B8B667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30BB8A7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4E1716E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112</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6D719B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24311129</w:t>
            </w:r>
          </w:p>
        </w:tc>
        <w:tc>
          <w:tcPr>
            <w:tcW w:w="2632" w:type="dxa"/>
            <w:tcBorders>
              <w:top w:val="nil"/>
              <w:left w:val="nil"/>
              <w:bottom w:val="single" w:sz="4" w:space="0" w:color="auto"/>
              <w:right w:val="nil"/>
            </w:tcBorders>
            <w:shd w:val="clear" w:color="auto" w:fill="auto"/>
            <w:vAlign w:val="center"/>
          </w:tcPr>
          <w:p w14:paraId="6501CA2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Էոզին</w:t>
            </w:r>
          </w:p>
        </w:tc>
        <w:tc>
          <w:tcPr>
            <w:tcW w:w="1221" w:type="dxa"/>
          </w:tcPr>
          <w:p w14:paraId="10B644F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B80940B"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 Տետրաբրոմ ֆլուորեսցեինի նատրիումական կամ կալիումական աղի տեսքով, ներկայացնում է իրենից կարմրավուն փոշի, ջրային և սպիրտային լուծույթներում ունի կարմիր գույն</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EBC3B7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Գրամ</w:t>
            </w:r>
          </w:p>
        </w:tc>
        <w:tc>
          <w:tcPr>
            <w:tcW w:w="797" w:type="dxa"/>
          </w:tcPr>
          <w:p w14:paraId="264148E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31967A2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4D8A81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w:t>
            </w:r>
          </w:p>
        </w:tc>
        <w:tc>
          <w:tcPr>
            <w:tcW w:w="889" w:type="dxa"/>
          </w:tcPr>
          <w:p w14:paraId="36B4911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82EA4A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w:t>
            </w:r>
          </w:p>
        </w:tc>
        <w:tc>
          <w:tcPr>
            <w:tcW w:w="1655" w:type="dxa"/>
          </w:tcPr>
          <w:p w14:paraId="407056B7"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w:t>
            </w:r>
            <w:r w:rsidRPr="003E2D06">
              <w:rPr>
                <w:rFonts w:ascii="GHEA Grapalat" w:eastAsia="Times New Roman" w:hAnsi="GHEA Grapalat" w:cs="Times New Roman"/>
                <w:sz w:val="20"/>
                <w:szCs w:val="24"/>
              </w:rPr>
              <w:lastRenderedPageBreak/>
              <w:t>ան դրույթները:</w:t>
            </w:r>
          </w:p>
        </w:tc>
      </w:tr>
      <w:tr w:rsidR="003E2D06" w:rsidRPr="003E2D06" w14:paraId="16D2F22D"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5BBC4D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113</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2F7BE64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24300000</w:t>
            </w:r>
          </w:p>
        </w:tc>
        <w:tc>
          <w:tcPr>
            <w:tcW w:w="2632" w:type="dxa"/>
            <w:tcBorders>
              <w:top w:val="nil"/>
              <w:left w:val="nil"/>
              <w:bottom w:val="single" w:sz="4" w:space="0" w:color="auto"/>
              <w:right w:val="nil"/>
            </w:tcBorders>
            <w:shd w:val="clear" w:color="auto" w:fill="auto"/>
            <w:vAlign w:val="center"/>
          </w:tcPr>
          <w:p w14:paraId="3F3E91D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Էֆիր /եթեր/ /նարկոզի համար/</w:t>
            </w:r>
          </w:p>
        </w:tc>
        <w:tc>
          <w:tcPr>
            <w:tcW w:w="1221" w:type="dxa"/>
          </w:tcPr>
          <w:p w14:paraId="5E6D4FE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229F1B40"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C4H10O– Անգույն, թափանցիկհեղուկ, շուտցնդելի, սուրհոտով: </w:t>
            </w:r>
            <w:r w:rsidRPr="003E2D06">
              <w:rPr>
                <w:rFonts w:ascii="Sylfaen" w:eastAsia="Times New Roman" w:hAnsi="Sylfaen" w:cs="Calibri"/>
                <w:color w:val="000000"/>
                <w:sz w:val="24"/>
                <w:szCs w:val="24"/>
              </w:rPr>
              <w:br/>
              <w:t xml:space="preserve">Մ. զ. հավասարէ 74: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CE520EB"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Լիտր</w:t>
            </w:r>
          </w:p>
        </w:tc>
        <w:tc>
          <w:tcPr>
            <w:tcW w:w="797" w:type="dxa"/>
          </w:tcPr>
          <w:p w14:paraId="0D2CB9D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07E1C76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BAC1FB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15</w:t>
            </w:r>
          </w:p>
        </w:tc>
        <w:tc>
          <w:tcPr>
            <w:tcW w:w="889" w:type="dxa"/>
          </w:tcPr>
          <w:p w14:paraId="1548E8F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91E754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15</w:t>
            </w:r>
          </w:p>
        </w:tc>
        <w:tc>
          <w:tcPr>
            <w:tcW w:w="1655" w:type="dxa"/>
          </w:tcPr>
          <w:p w14:paraId="10869A1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6E1C4AB8"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5A15F3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114</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ACDD98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33791300</w:t>
            </w:r>
          </w:p>
        </w:tc>
        <w:tc>
          <w:tcPr>
            <w:tcW w:w="2632" w:type="dxa"/>
            <w:tcBorders>
              <w:top w:val="nil"/>
              <w:left w:val="nil"/>
              <w:bottom w:val="single" w:sz="4" w:space="0" w:color="auto"/>
              <w:right w:val="nil"/>
            </w:tcBorders>
            <w:shd w:val="clear" w:color="auto" w:fill="auto"/>
            <w:vAlign w:val="center"/>
          </w:tcPr>
          <w:p w14:paraId="161E09A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Կտորների ֆիքսման և անցկացման կասետներ</w:t>
            </w:r>
          </w:p>
        </w:tc>
        <w:tc>
          <w:tcPr>
            <w:tcW w:w="1221" w:type="dxa"/>
          </w:tcPr>
          <w:p w14:paraId="1963F7D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2B28069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կափարիչով պլաստիկից փոքր ուղանկյուն,կամ քառակուսի ամանիկներ, պատրաստված են քիմիականորեն կայուն պլաստիկից,տարբեր չափսերի և գույների, անցքերի մեծության, օգտագործվում են հյուսվածաբանական մշակման ջրազրկման և պարաֆինային ներծծման և լցոնման փուլերում:</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3990AE2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Հատ</w:t>
            </w:r>
          </w:p>
        </w:tc>
        <w:tc>
          <w:tcPr>
            <w:tcW w:w="797" w:type="dxa"/>
          </w:tcPr>
          <w:p w14:paraId="7E7536C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71C4384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0FAEF11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15000</w:t>
            </w:r>
          </w:p>
        </w:tc>
        <w:tc>
          <w:tcPr>
            <w:tcW w:w="889" w:type="dxa"/>
          </w:tcPr>
          <w:p w14:paraId="4564440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2932C6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15000</w:t>
            </w:r>
          </w:p>
        </w:tc>
        <w:tc>
          <w:tcPr>
            <w:tcW w:w="1655" w:type="dxa"/>
          </w:tcPr>
          <w:p w14:paraId="531BD737"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1-ին ենթակետի </w:t>
            </w:r>
            <w:r w:rsidRPr="003E2D06">
              <w:rPr>
                <w:rFonts w:ascii="GHEA Grapalat" w:eastAsia="Times New Roman" w:hAnsi="GHEA Grapalat" w:cs="Times New Roman"/>
                <w:sz w:val="20"/>
                <w:szCs w:val="24"/>
              </w:rPr>
              <w:lastRenderedPageBreak/>
              <w:t>ը) պարբերության դրույթները:</w:t>
            </w:r>
          </w:p>
        </w:tc>
      </w:tr>
      <w:tr w:rsidR="003E2D06" w:rsidRPr="003E2D06" w14:paraId="01F2210F"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4E6B6AB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115</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9E970F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24311129</w:t>
            </w:r>
          </w:p>
        </w:tc>
        <w:tc>
          <w:tcPr>
            <w:tcW w:w="2632" w:type="dxa"/>
            <w:tcBorders>
              <w:top w:val="nil"/>
              <w:left w:val="nil"/>
              <w:bottom w:val="single" w:sz="4" w:space="0" w:color="auto"/>
              <w:right w:val="nil"/>
            </w:tcBorders>
            <w:shd w:val="clear" w:color="auto" w:fill="auto"/>
            <w:vAlign w:val="center"/>
          </w:tcPr>
          <w:p w14:paraId="5B9F1A4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Հեմատոքսիլին</w:t>
            </w:r>
          </w:p>
        </w:tc>
        <w:tc>
          <w:tcPr>
            <w:tcW w:w="1221" w:type="dxa"/>
          </w:tcPr>
          <w:p w14:paraId="01BF12B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1A3EE8C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Դարչնագույն փոշի, օգտագործվում է հյուսվածաբանական ներկման ժամանակ, պատկանում է կորիզային ներկերին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7A74E765"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Գրամ</w:t>
            </w:r>
          </w:p>
        </w:tc>
        <w:tc>
          <w:tcPr>
            <w:tcW w:w="797" w:type="dxa"/>
          </w:tcPr>
          <w:p w14:paraId="71DDFB0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BF37C8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6FD2A2C"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50</w:t>
            </w:r>
          </w:p>
        </w:tc>
        <w:tc>
          <w:tcPr>
            <w:tcW w:w="889" w:type="dxa"/>
          </w:tcPr>
          <w:p w14:paraId="6947BFC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09662B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50</w:t>
            </w:r>
          </w:p>
        </w:tc>
        <w:tc>
          <w:tcPr>
            <w:tcW w:w="1655" w:type="dxa"/>
          </w:tcPr>
          <w:p w14:paraId="245592E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3D1AF755"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40EAF9B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116</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17A47E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24311129</w:t>
            </w:r>
          </w:p>
        </w:tc>
        <w:tc>
          <w:tcPr>
            <w:tcW w:w="2632" w:type="dxa"/>
            <w:tcBorders>
              <w:top w:val="nil"/>
              <w:left w:val="nil"/>
              <w:bottom w:val="single" w:sz="4" w:space="0" w:color="auto"/>
              <w:right w:val="nil"/>
            </w:tcBorders>
            <w:shd w:val="clear" w:color="auto" w:fill="auto"/>
            <w:vAlign w:val="center"/>
          </w:tcPr>
          <w:p w14:paraId="1B24F8A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Պարապլաստ</w:t>
            </w:r>
          </w:p>
        </w:tc>
        <w:tc>
          <w:tcPr>
            <w:tcW w:w="1221" w:type="dxa"/>
          </w:tcPr>
          <w:p w14:paraId="7463FE0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B161B54"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Սպիտակ անհոտ կիսաթափանցիկ հատուկ հյուսվածաբանական օգտագործման զանգված, հալվում է 46-55C, փաթեթավորված է 1կգ թղթե տոպրակներով </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A2340DA"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Գրամ</w:t>
            </w:r>
          </w:p>
        </w:tc>
        <w:tc>
          <w:tcPr>
            <w:tcW w:w="797" w:type="dxa"/>
          </w:tcPr>
          <w:p w14:paraId="157BD52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AACC02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053D46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50</w:t>
            </w:r>
          </w:p>
        </w:tc>
        <w:tc>
          <w:tcPr>
            <w:tcW w:w="889" w:type="dxa"/>
          </w:tcPr>
          <w:p w14:paraId="0B097860"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55BAA6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50</w:t>
            </w:r>
          </w:p>
        </w:tc>
        <w:tc>
          <w:tcPr>
            <w:tcW w:w="1655" w:type="dxa"/>
          </w:tcPr>
          <w:p w14:paraId="28A42B3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w:t>
            </w:r>
            <w:r w:rsidRPr="003E2D06">
              <w:rPr>
                <w:rFonts w:ascii="GHEA Grapalat" w:eastAsia="Times New Roman" w:hAnsi="GHEA Grapalat" w:cs="Times New Roman"/>
                <w:sz w:val="20"/>
                <w:szCs w:val="24"/>
              </w:rPr>
              <w:lastRenderedPageBreak/>
              <w:t>1-ին ենթակետի ը) պարբերության դրույթները:</w:t>
            </w:r>
          </w:p>
        </w:tc>
      </w:tr>
      <w:tr w:rsidR="003E2D06" w:rsidRPr="003E2D06" w14:paraId="7C502523"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4E8F589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117</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6C47459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9211710</w:t>
            </w:r>
          </w:p>
        </w:tc>
        <w:tc>
          <w:tcPr>
            <w:tcW w:w="2632" w:type="dxa"/>
            <w:tcBorders>
              <w:top w:val="nil"/>
              <w:left w:val="nil"/>
              <w:bottom w:val="single" w:sz="4" w:space="0" w:color="auto"/>
              <w:right w:val="nil"/>
            </w:tcBorders>
            <w:shd w:val="clear" w:color="auto" w:fill="auto"/>
            <w:vAlign w:val="center"/>
          </w:tcPr>
          <w:p w14:paraId="05469C4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Պարաֆին</w:t>
            </w:r>
          </w:p>
        </w:tc>
        <w:tc>
          <w:tcPr>
            <w:tcW w:w="1221" w:type="dxa"/>
          </w:tcPr>
          <w:p w14:paraId="00E666E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220753BD"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Սպիտակ կիսաթափանցիկ խիտ մաքրված բյուրեղային զանգված, անհամ, անհոտ, շոշափելիս թեթև աղոտ, չի լուծվում ջրում և սպիրտում: Հալման ջերմաստիճանը՝ 45-56C. Հրդեհավտանգավոր: Հալչելիս պետք է դառնա միատարր, առանց գնդերի հեղուկ:</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0E2431A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կգ</w:t>
            </w:r>
          </w:p>
        </w:tc>
        <w:tc>
          <w:tcPr>
            <w:tcW w:w="797" w:type="dxa"/>
          </w:tcPr>
          <w:p w14:paraId="1D90ED2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BE5E1F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D19BFA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w:t>
            </w:r>
          </w:p>
        </w:tc>
        <w:tc>
          <w:tcPr>
            <w:tcW w:w="889" w:type="dxa"/>
          </w:tcPr>
          <w:p w14:paraId="7FDACE7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830D40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w:t>
            </w:r>
          </w:p>
        </w:tc>
        <w:tc>
          <w:tcPr>
            <w:tcW w:w="1655" w:type="dxa"/>
          </w:tcPr>
          <w:p w14:paraId="5441D33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666CA8D2"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9ADB93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118</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8A70C1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19521200</w:t>
            </w:r>
          </w:p>
        </w:tc>
        <w:tc>
          <w:tcPr>
            <w:tcW w:w="2632" w:type="dxa"/>
            <w:tcBorders>
              <w:top w:val="nil"/>
              <w:left w:val="nil"/>
              <w:bottom w:val="single" w:sz="4" w:space="0" w:color="auto"/>
              <w:right w:val="nil"/>
            </w:tcBorders>
            <w:shd w:val="clear" w:color="auto" w:fill="auto"/>
            <w:vAlign w:val="center"/>
          </w:tcPr>
          <w:p w14:paraId="0B8755B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Պոլիստիրոլ</w:t>
            </w:r>
          </w:p>
        </w:tc>
        <w:tc>
          <w:tcPr>
            <w:tcW w:w="1221" w:type="dxa"/>
          </w:tcPr>
          <w:p w14:paraId="61EF863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CFD1C83"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 xml:space="preserve">Թերմոպլաստիկ պոլիմեր, ամորֆ, անգույն, թափանցիկ, նուրբ, բարձր օպտիկական լուսաթափանցությամբ օժտված, չի լուծվում ջրում, լավ լուծվում է սպիրտերում, եթերում, քսիլոլի մեջ: </w:t>
            </w:r>
            <w:r w:rsidRPr="003E2D06">
              <w:rPr>
                <w:rFonts w:ascii="Sylfaen" w:eastAsia="Times New Roman" w:hAnsi="Sylfaen" w:cs="Calibri"/>
                <w:color w:val="000000"/>
                <w:sz w:val="24"/>
                <w:szCs w:val="24"/>
              </w:rPr>
              <w:lastRenderedPageBreak/>
              <w:t>Առսրկայական ապակին ծածկելու համար է, պետք է ծածկելուց հետո ունենա բացարձակ թափանցիկություն:</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553BA554"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lastRenderedPageBreak/>
              <w:t>կգ</w:t>
            </w:r>
          </w:p>
        </w:tc>
        <w:tc>
          <w:tcPr>
            <w:tcW w:w="797" w:type="dxa"/>
          </w:tcPr>
          <w:p w14:paraId="6C427C4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DA5A34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676AB2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889" w:type="dxa"/>
          </w:tcPr>
          <w:p w14:paraId="7190930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265D65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5</w:t>
            </w:r>
          </w:p>
        </w:tc>
        <w:tc>
          <w:tcPr>
            <w:tcW w:w="1655" w:type="dxa"/>
          </w:tcPr>
          <w:p w14:paraId="27DD0DF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w:t>
            </w:r>
            <w:r w:rsidRPr="003E2D06">
              <w:rPr>
                <w:rFonts w:ascii="GHEA Grapalat" w:eastAsia="Times New Roman" w:hAnsi="GHEA Grapalat" w:cs="Times New Roman"/>
                <w:sz w:val="20"/>
                <w:szCs w:val="24"/>
              </w:rPr>
              <w:lastRenderedPageBreak/>
              <w:t>ման» կարգի 21-րդ կետի 1-ին ենթակետի ը) պարբերության դրույթները:</w:t>
            </w:r>
          </w:p>
        </w:tc>
      </w:tr>
      <w:tr w:rsidR="003E2D06" w:rsidRPr="003E2D06" w14:paraId="786FC613"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1956B0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119</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0C39187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24321440</w:t>
            </w:r>
          </w:p>
        </w:tc>
        <w:tc>
          <w:tcPr>
            <w:tcW w:w="2632" w:type="dxa"/>
            <w:tcBorders>
              <w:top w:val="nil"/>
              <w:left w:val="nil"/>
              <w:bottom w:val="single" w:sz="4" w:space="0" w:color="auto"/>
              <w:right w:val="nil"/>
            </w:tcBorders>
            <w:shd w:val="clear" w:color="auto" w:fill="auto"/>
            <w:vAlign w:val="center"/>
          </w:tcPr>
          <w:p w14:paraId="056B291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Քացախաթթու/ք.մ./</w:t>
            </w:r>
          </w:p>
        </w:tc>
        <w:tc>
          <w:tcPr>
            <w:tcW w:w="1221" w:type="dxa"/>
          </w:tcPr>
          <w:p w14:paraId="7B13941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39244C0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CH3COOH -Սուր, գրգռիչ հոտով հեղուկ է, եռման ջերմաստիճանը 118,50, +16,60-ում պնդանում է բյուրեղային մասսայի ձևով, որը տեսքով հիշեցնում է սառույց ( 100%-անոց կամ □սառցային□ քացախաթթու): Ջրի հետ խառնվում է ցանկացած հարաբերությամբ: 80%-անոցը կոչվում է քացախի էսենցիա, իսկ 9%-անոցը` քացախ:</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085B27C"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Լիտր</w:t>
            </w:r>
          </w:p>
        </w:tc>
        <w:tc>
          <w:tcPr>
            <w:tcW w:w="797" w:type="dxa"/>
          </w:tcPr>
          <w:p w14:paraId="641D283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D9DD3A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ACC79B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889" w:type="dxa"/>
          </w:tcPr>
          <w:p w14:paraId="5165499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5C56BAB"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w:t>
            </w:r>
          </w:p>
        </w:tc>
        <w:tc>
          <w:tcPr>
            <w:tcW w:w="1655" w:type="dxa"/>
          </w:tcPr>
          <w:p w14:paraId="71C046F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13B9D165"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30EBE6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120</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17ABB78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24451160</w:t>
            </w:r>
          </w:p>
        </w:tc>
        <w:tc>
          <w:tcPr>
            <w:tcW w:w="2632" w:type="dxa"/>
            <w:tcBorders>
              <w:top w:val="nil"/>
              <w:left w:val="nil"/>
              <w:bottom w:val="single" w:sz="4" w:space="0" w:color="auto"/>
              <w:right w:val="nil"/>
            </w:tcBorders>
            <w:shd w:val="clear" w:color="auto" w:fill="auto"/>
            <w:vAlign w:val="center"/>
          </w:tcPr>
          <w:p w14:paraId="31ADB4B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Քլորակիր</w:t>
            </w:r>
          </w:p>
        </w:tc>
        <w:tc>
          <w:tcPr>
            <w:tcW w:w="1221" w:type="dxa"/>
          </w:tcPr>
          <w:p w14:paraId="6FFA295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6B11DC07"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Քլորի հոտով, խոնավածուծ, սպիտակ փոշի է։</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2732F381"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ԿԳ</w:t>
            </w:r>
          </w:p>
        </w:tc>
        <w:tc>
          <w:tcPr>
            <w:tcW w:w="797" w:type="dxa"/>
          </w:tcPr>
          <w:p w14:paraId="68B4522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8C1C95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D56CB0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w:t>
            </w:r>
          </w:p>
        </w:tc>
        <w:tc>
          <w:tcPr>
            <w:tcW w:w="889" w:type="dxa"/>
          </w:tcPr>
          <w:p w14:paraId="35B7A80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61B50DE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25</w:t>
            </w:r>
          </w:p>
        </w:tc>
        <w:tc>
          <w:tcPr>
            <w:tcW w:w="1655" w:type="dxa"/>
          </w:tcPr>
          <w:p w14:paraId="79E2FAB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w:t>
            </w:r>
            <w:r w:rsidRPr="003E2D06">
              <w:rPr>
                <w:rFonts w:ascii="GHEA Grapalat" w:eastAsia="Times New Roman" w:hAnsi="GHEA Grapalat" w:cs="Times New Roman"/>
                <w:sz w:val="20"/>
                <w:szCs w:val="24"/>
              </w:rPr>
              <w:lastRenderedPageBreak/>
              <w:t>գործընթացի կազմակերպման» կարգի 21-րդ կետի 1-ին ենթակետի ը) պարբերության դրույթները:</w:t>
            </w:r>
          </w:p>
        </w:tc>
      </w:tr>
      <w:tr w:rsidR="003E2D06" w:rsidRPr="003E2D06" w14:paraId="7E3CC535"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5AA2D41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121</w:t>
            </w:r>
          </w:p>
        </w:tc>
        <w:tc>
          <w:tcPr>
            <w:tcW w:w="1363" w:type="dxa"/>
            <w:tcBorders>
              <w:top w:val="nil"/>
              <w:left w:val="single" w:sz="4" w:space="0" w:color="auto"/>
              <w:bottom w:val="single" w:sz="4" w:space="0" w:color="auto"/>
              <w:right w:val="single" w:sz="4" w:space="0" w:color="auto"/>
            </w:tcBorders>
            <w:shd w:val="clear" w:color="000000" w:fill="FFFFFF"/>
            <w:vAlign w:val="center"/>
          </w:tcPr>
          <w:p w14:paraId="33AFBD1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24300000</w:t>
            </w:r>
          </w:p>
        </w:tc>
        <w:tc>
          <w:tcPr>
            <w:tcW w:w="2632" w:type="dxa"/>
            <w:tcBorders>
              <w:top w:val="nil"/>
              <w:left w:val="nil"/>
              <w:bottom w:val="single" w:sz="4" w:space="0" w:color="auto"/>
              <w:right w:val="nil"/>
            </w:tcBorders>
            <w:shd w:val="clear" w:color="auto" w:fill="auto"/>
            <w:vAlign w:val="center"/>
          </w:tcPr>
          <w:p w14:paraId="77F503E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Քլորամին</w:t>
            </w:r>
          </w:p>
        </w:tc>
        <w:tc>
          <w:tcPr>
            <w:tcW w:w="1221" w:type="dxa"/>
          </w:tcPr>
          <w:p w14:paraId="0DA4714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000000" w:fill="FFFFFF"/>
            <w:vAlign w:val="center"/>
          </w:tcPr>
          <w:p w14:paraId="789A1358"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Քլորի թույլ հոտով սպիտակ կամ դեղնավուն բյուրեղափոշի։ Լուծվում է ջրում և սպիրտում։</w:t>
            </w:r>
          </w:p>
        </w:tc>
        <w:tc>
          <w:tcPr>
            <w:tcW w:w="1401" w:type="dxa"/>
            <w:tcBorders>
              <w:top w:val="nil"/>
              <w:left w:val="single" w:sz="4" w:space="0" w:color="auto"/>
              <w:bottom w:val="single" w:sz="4" w:space="0" w:color="auto"/>
              <w:right w:val="single" w:sz="4" w:space="0" w:color="auto"/>
            </w:tcBorders>
            <w:shd w:val="clear" w:color="000000" w:fill="FFFFFF"/>
            <w:vAlign w:val="center"/>
          </w:tcPr>
          <w:p w14:paraId="49E50869" w14:textId="77777777" w:rsidR="003E2D06" w:rsidRPr="003E2D06" w:rsidRDefault="003E2D06" w:rsidP="003E2D06">
            <w:pPr>
              <w:spacing w:after="0" w:line="240" w:lineRule="auto"/>
              <w:jc w:val="center"/>
              <w:rPr>
                <w:rFonts w:ascii="Sylfaen" w:eastAsia="Times New Roman" w:hAnsi="Sylfaen" w:cs="Calibri"/>
                <w:color w:val="000000"/>
                <w:sz w:val="24"/>
                <w:szCs w:val="24"/>
              </w:rPr>
            </w:pPr>
            <w:r w:rsidRPr="003E2D06">
              <w:rPr>
                <w:rFonts w:ascii="Sylfaen" w:eastAsia="Times New Roman" w:hAnsi="Sylfaen" w:cs="Calibri"/>
                <w:color w:val="000000"/>
                <w:sz w:val="24"/>
                <w:szCs w:val="24"/>
              </w:rPr>
              <w:t>Գրամ</w:t>
            </w:r>
          </w:p>
        </w:tc>
        <w:tc>
          <w:tcPr>
            <w:tcW w:w="797" w:type="dxa"/>
          </w:tcPr>
          <w:p w14:paraId="72807E4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6797DB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DD82B72"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2044</w:t>
            </w:r>
          </w:p>
        </w:tc>
        <w:tc>
          <w:tcPr>
            <w:tcW w:w="889" w:type="dxa"/>
          </w:tcPr>
          <w:p w14:paraId="29079213"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27BBEB1"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2044</w:t>
            </w:r>
          </w:p>
        </w:tc>
        <w:tc>
          <w:tcPr>
            <w:tcW w:w="1655" w:type="dxa"/>
          </w:tcPr>
          <w:p w14:paraId="004F535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67830C5E"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C66809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122</w:t>
            </w:r>
          </w:p>
        </w:tc>
        <w:tc>
          <w:tcPr>
            <w:tcW w:w="1363" w:type="dxa"/>
            <w:tcBorders>
              <w:top w:val="nil"/>
              <w:left w:val="single" w:sz="4" w:space="0" w:color="auto"/>
              <w:bottom w:val="single" w:sz="4" w:space="0" w:color="auto"/>
              <w:right w:val="single" w:sz="4" w:space="0" w:color="auto"/>
            </w:tcBorders>
            <w:shd w:val="clear" w:color="auto" w:fill="auto"/>
            <w:vAlign w:val="center"/>
          </w:tcPr>
          <w:p w14:paraId="035FC5C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39224460</w:t>
            </w:r>
          </w:p>
        </w:tc>
        <w:tc>
          <w:tcPr>
            <w:tcW w:w="2632" w:type="dxa"/>
            <w:tcBorders>
              <w:top w:val="nil"/>
              <w:left w:val="nil"/>
              <w:bottom w:val="single" w:sz="4" w:space="0" w:color="auto"/>
              <w:right w:val="single" w:sz="4" w:space="0" w:color="auto"/>
            </w:tcBorders>
            <w:shd w:val="clear" w:color="auto" w:fill="auto"/>
            <w:vAlign w:val="center"/>
          </w:tcPr>
          <w:p w14:paraId="0C33EBB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Գազային քրոմատոգրաֆ-Մասս-սպեկտրոմետր սարքավորման սրվակ կափարիչով</w:t>
            </w:r>
          </w:p>
        </w:tc>
        <w:tc>
          <w:tcPr>
            <w:tcW w:w="1221" w:type="dxa"/>
          </w:tcPr>
          <w:p w14:paraId="3EE6A5B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316F6BD1" w14:textId="77777777" w:rsidR="003E2D06" w:rsidRPr="003E2D06" w:rsidRDefault="003E2D06" w:rsidP="003E2D06">
            <w:pPr>
              <w:spacing w:after="0" w:line="240" w:lineRule="auto"/>
              <w:rPr>
                <w:rFonts w:ascii="Sylfaen" w:eastAsia="Times New Roman" w:hAnsi="Sylfaen" w:cs="Calibri"/>
                <w:color w:val="000000"/>
              </w:rPr>
            </w:pPr>
            <w:r w:rsidRPr="003E2D06">
              <w:rPr>
                <w:rFonts w:ascii="Sylfaen" w:eastAsia="Times New Roman" w:hAnsi="Sylfaen" w:cs="Calibri"/>
                <w:color w:val="000000"/>
              </w:rPr>
              <w:t xml:space="preserve">2մլ ծավալով բորոսիլիկատային ապակուց սրվակ ՊՏՖԵ կափարիչով,  նախատեսված ԳՔՄՍ հետազոտությունների համար:  </w:t>
            </w:r>
          </w:p>
        </w:tc>
        <w:tc>
          <w:tcPr>
            <w:tcW w:w="1401" w:type="dxa"/>
            <w:tcBorders>
              <w:top w:val="nil"/>
              <w:left w:val="single" w:sz="4" w:space="0" w:color="auto"/>
              <w:bottom w:val="single" w:sz="4" w:space="0" w:color="auto"/>
              <w:right w:val="single" w:sz="4" w:space="0" w:color="auto"/>
            </w:tcBorders>
            <w:shd w:val="clear" w:color="auto" w:fill="auto"/>
            <w:vAlign w:val="center"/>
          </w:tcPr>
          <w:p w14:paraId="1A87F5B6"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Հատ</w:t>
            </w:r>
          </w:p>
        </w:tc>
        <w:tc>
          <w:tcPr>
            <w:tcW w:w="797" w:type="dxa"/>
          </w:tcPr>
          <w:p w14:paraId="6CEA173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B89797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4068874"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w:t>
            </w:r>
          </w:p>
        </w:tc>
        <w:tc>
          <w:tcPr>
            <w:tcW w:w="889" w:type="dxa"/>
          </w:tcPr>
          <w:p w14:paraId="59AD8E1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72314B9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1000</w:t>
            </w:r>
          </w:p>
        </w:tc>
        <w:tc>
          <w:tcPr>
            <w:tcW w:w="1655" w:type="dxa"/>
          </w:tcPr>
          <w:p w14:paraId="682ED3D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w:t>
            </w:r>
            <w:r w:rsidRPr="003E2D06">
              <w:rPr>
                <w:rFonts w:ascii="GHEA Grapalat" w:eastAsia="Times New Roman" w:hAnsi="GHEA Grapalat" w:cs="Times New Roman"/>
                <w:sz w:val="20"/>
                <w:szCs w:val="24"/>
              </w:rPr>
              <w:lastRenderedPageBreak/>
              <w:t>ծ «Գնումների գործընթացի կազմակերպման» կարգի 21-րդ կետի 1-ին ենթակետի ը) պարբերության դրույթները:</w:t>
            </w:r>
          </w:p>
        </w:tc>
      </w:tr>
      <w:tr w:rsidR="003E2D06" w:rsidRPr="003E2D06" w14:paraId="44D1C573"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97E63B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123</w:t>
            </w:r>
          </w:p>
        </w:tc>
        <w:tc>
          <w:tcPr>
            <w:tcW w:w="1363" w:type="dxa"/>
            <w:tcBorders>
              <w:top w:val="nil"/>
              <w:left w:val="single" w:sz="4" w:space="0" w:color="auto"/>
              <w:bottom w:val="single" w:sz="4" w:space="0" w:color="auto"/>
              <w:right w:val="single" w:sz="4" w:space="0" w:color="auto"/>
            </w:tcBorders>
            <w:shd w:val="clear" w:color="auto" w:fill="auto"/>
            <w:vAlign w:val="center"/>
          </w:tcPr>
          <w:p w14:paraId="70C5319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38431700</w:t>
            </w:r>
          </w:p>
        </w:tc>
        <w:tc>
          <w:tcPr>
            <w:tcW w:w="2632" w:type="dxa"/>
            <w:tcBorders>
              <w:top w:val="nil"/>
              <w:left w:val="nil"/>
              <w:bottom w:val="single" w:sz="4" w:space="0" w:color="auto"/>
              <w:right w:val="single" w:sz="4" w:space="0" w:color="auto"/>
            </w:tcBorders>
            <w:shd w:val="clear" w:color="auto" w:fill="auto"/>
            <w:vAlign w:val="center"/>
          </w:tcPr>
          <w:p w14:paraId="580C1ED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Ավտոմատ միկրոպիպետ 100-1000մկլ ծավալով</w:t>
            </w:r>
          </w:p>
        </w:tc>
        <w:tc>
          <w:tcPr>
            <w:tcW w:w="1221" w:type="dxa"/>
          </w:tcPr>
          <w:p w14:paraId="6408AFF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3C5392F6" w14:textId="77777777" w:rsidR="003E2D06" w:rsidRPr="003E2D06" w:rsidRDefault="003E2D06" w:rsidP="003E2D06">
            <w:pPr>
              <w:spacing w:after="0" w:line="240" w:lineRule="auto"/>
              <w:rPr>
                <w:rFonts w:ascii="Sylfaen" w:eastAsia="Times New Roman" w:hAnsi="Sylfaen" w:cs="Calibri"/>
                <w:color w:val="000000"/>
              </w:rPr>
            </w:pPr>
            <w:r w:rsidRPr="003E2D06">
              <w:rPr>
                <w:rFonts w:ascii="Sylfaen" w:eastAsia="Times New Roman" w:hAnsi="Sylfaen" w:cs="Calibri"/>
                <w:color w:val="000000"/>
              </w:rPr>
              <w:t xml:space="preserve">Ավտոմատացված պիպետ 100-1000մկլ ծավալով, ճշտությունը ոչ ավել քան 1տոկոս, ներառված պիպետի ծայրակակալներ՝ 200մկլ-1000 հատ և 1000մկլ -500 հատ: </w:t>
            </w:r>
          </w:p>
        </w:tc>
        <w:tc>
          <w:tcPr>
            <w:tcW w:w="1401" w:type="dxa"/>
            <w:tcBorders>
              <w:top w:val="nil"/>
              <w:left w:val="single" w:sz="4" w:space="0" w:color="auto"/>
              <w:bottom w:val="single" w:sz="4" w:space="0" w:color="auto"/>
              <w:right w:val="single" w:sz="4" w:space="0" w:color="auto"/>
            </w:tcBorders>
            <w:shd w:val="clear" w:color="auto" w:fill="auto"/>
            <w:vAlign w:val="center"/>
          </w:tcPr>
          <w:p w14:paraId="6D39C759"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Հատ</w:t>
            </w:r>
          </w:p>
        </w:tc>
        <w:tc>
          <w:tcPr>
            <w:tcW w:w="797" w:type="dxa"/>
          </w:tcPr>
          <w:p w14:paraId="5CA19552"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3DEA4B8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0601A43"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6</w:t>
            </w:r>
          </w:p>
        </w:tc>
        <w:tc>
          <w:tcPr>
            <w:tcW w:w="889" w:type="dxa"/>
          </w:tcPr>
          <w:p w14:paraId="61DC5A3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5D7E2D66"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6</w:t>
            </w:r>
          </w:p>
        </w:tc>
        <w:tc>
          <w:tcPr>
            <w:tcW w:w="1655" w:type="dxa"/>
          </w:tcPr>
          <w:p w14:paraId="4CA0831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5D10F2AD"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E909A2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124</w:t>
            </w:r>
          </w:p>
        </w:tc>
        <w:tc>
          <w:tcPr>
            <w:tcW w:w="1363" w:type="dxa"/>
            <w:tcBorders>
              <w:top w:val="nil"/>
              <w:left w:val="single" w:sz="4" w:space="0" w:color="auto"/>
              <w:bottom w:val="single" w:sz="4" w:space="0" w:color="auto"/>
              <w:right w:val="single" w:sz="4" w:space="0" w:color="auto"/>
            </w:tcBorders>
            <w:shd w:val="clear" w:color="auto" w:fill="auto"/>
            <w:vAlign w:val="center"/>
          </w:tcPr>
          <w:p w14:paraId="4C77A28A"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44423640</w:t>
            </w:r>
          </w:p>
        </w:tc>
        <w:tc>
          <w:tcPr>
            <w:tcW w:w="2632" w:type="dxa"/>
            <w:tcBorders>
              <w:top w:val="nil"/>
              <w:left w:val="nil"/>
              <w:bottom w:val="single" w:sz="4" w:space="0" w:color="auto"/>
              <w:right w:val="single" w:sz="4" w:space="0" w:color="auto"/>
            </w:tcBorders>
            <w:shd w:val="clear" w:color="auto" w:fill="auto"/>
            <w:vAlign w:val="center"/>
          </w:tcPr>
          <w:p w14:paraId="24A35B1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Գազային քրոմատոգրաֆ-Մասս-սպեկտրոմետր սարքավորման սրվակի միջադիր</w:t>
            </w:r>
          </w:p>
        </w:tc>
        <w:tc>
          <w:tcPr>
            <w:tcW w:w="1221" w:type="dxa"/>
          </w:tcPr>
          <w:p w14:paraId="29E9EB0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0DEA4071" w14:textId="77777777" w:rsidR="003E2D06" w:rsidRPr="003E2D06" w:rsidRDefault="003E2D06" w:rsidP="003E2D06">
            <w:pPr>
              <w:spacing w:after="0" w:line="240" w:lineRule="auto"/>
              <w:rPr>
                <w:rFonts w:ascii="Sylfaen" w:eastAsia="Times New Roman" w:hAnsi="Sylfaen" w:cs="Calibri"/>
                <w:color w:val="000000"/>
              </w:rPr>
            </w:pPr>
            <w:r w:rsidRPr="003E2D06">
              <w:rPr>
                <w:rFonts w:ascii="Sylfaen" w:eastAsia="Times New Roman" w:hAnsi="Sylfaen" w:cs="Calibri"/>
                <w:color w:val="000000"/>
              </w:rPr>
              <w:t xml:space="preserve">200մկլ ծավալով բորոսիլիկատային ապակուց միջադիր, պոլիպրոպիլենային հենքով, ԳՔՄՍ սրվակների համար: </w:t>
            </w:r>
          </w:p>
        </w:tc>
        <w:tc>
          <w:tcPr>
            <w:tcW w:w="1401" w:type="dxa"/>
            <w:tcBorders>
              <w:top w:val="nil"/>
              <w:left w:val="single" w:sz="4" w:space="0" w:color="auto"/>
              <w:bottom w:val="single" w:sz="4" w:space="0" w:color="auto"/>
              <w:right w:val="single" w:sz="4" w:space="0" w:color="auto"/>
            </w:tcBorders>
            <w:shd w:val="clear" w:color="auto" w:fill="auto"/>
            <w:vAlign w:val="center"/>
          </w:tcPr>
          <w:p w14:paraId="6EB6DACE"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Հատ</w:t>
            </w:r>
          </w:p>
        </w:tc>
        <w:tc>
          <w:tcPr>
            <w:tcW w:w="797" w:type="dxa"/>
          </w:tcPr>
          <w:p w14:paraId="77F5140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00E793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164CBB4D"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4000</w:t>
            </w:r>
          </w:p>
        </w:tc>
        <w:tc>
          <w:tcPr>
            <w:tcW w:w="889" w:type="dxa"/>
          </w:tcPr>
          <w:p w14:paraId="18BA32A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A369EB7"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4000</w:t>
            </w:r>
          </w:p>
        </w:tc>
        <w:tc>
          <w:tcPr>
            <w:tcW w:w="1655" w:type="dxa"/>
          </w:tcPr>
          <w:p w14:paraId="5C73AF17"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w:t>
            </w:r>
            <w:r w:rsidRPr="003E2D06">
              <w:rPr>
                <w:rFonts w:ascii="GHEA Grapalat" w:eastAsia="Times New Roman" w:hAnsi="GHEA Grapalat" w:cs="Times New Roman"/>
                <w:sz w:val="20"/>
                <w:szCs w:val="24"/>
              </w:rPr>
              <w:lastRenderedPageBreak/>
              <w:t>որոշմամբ հաստատված «Գնումների գործընթացի կազմակերպման» կարգի 21-րդ կետի 1-ին ենթակետի ը) պարբերության դրույթները:</w:t>
            </w:r>
          </w:p>
        </w:tc>
      </w:tr>
      <w:tr w:rsidR="003E2D06" w:rsidRPr="003E2D06" w14:paraId="00C779A9"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6E3AB13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125</w:t>
            </w:r>
          </w:p>
        </w:tc>
        <w:tc>
          <w:tcPr>
            <w:tcW w:w="1363" w:type="dxa"/>
            <w:tcBorders>
              <w:top w:val="nil"/>
              <w:left w:val="single" w:sz="4" w:space="0" w:color="auto"/>
              <w:bottom w:val="single" w:sz="4" w:space="0" w:color="auto"/>
              <w:right w:val="single" w:sz="4" w:space="0" w:color="auto"/>
            </w:tcBorders>
            <w:shd w:val="clear" w:color="auto" w:fill="auto"/>
            <w:vAlign w:val="center"/>
          </w:tcPr>
          <w:p w14:paraId="5CAD40B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38431700</w:t>
            </w:r>
          </w:p>
        </w:tc>
        <w:tc>
          <w:tcPr>
            <w:tcW w:w="2632" w:type="dxa"/>
            <w:tcBorders>
              <w:top w:val="nil"/>
              <w:left w:val="nil"/>
              <w:bottom w:val="single" w:sz="4" w:space="0" w:color="auto"/>
              <w:right w:val="single" w:sz="4" w:space="0" w:color="auto"/>
            </w:tcBorders>
            <w:shd w:val="clear" w:color="auto" w:fill="auto"/>
            <w:vAlign w:val="center"/>
          </w:tcPr>
          <w:p w14:paraId="7D981C5E"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Ունիվերսալ ինդիկատորի թուղթ</w:t>
            </w:r>
          </w:p>
        </w:tc>
        <w:tc>
          <w:tcPr>
            <w:tcW w:w="1221" w:type="dxa"/>
          </w:tcPr>
          <w:p w14:paraId="4F85405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4601ABDC" w14:textId="77777777" w:rsidR="003E2D06" w:rsidRPr="003E2D06" w:rsidRDefault="003E2D06" w:rsidP="003E2D06">
            <w:pPr>
              <w:spacing w:after="0" w:line="240" w:lineRule="auto"/>
              <w:rPr>
                <w:rFonts w:ascii="Sylfaen" w:eastAsia="Times New Roman" w:hAnsi="Sylfaen" w:cs="Calibri"/>
                <w:color w:val="000000"/>
              </w:rPr>
            </w:pPr>
            <w:r w:rsidRPr="003E2D06">
              <w:rPr>
                <w:rFonts w:ascii="Sylfaen" w:eastAsia="Times New Roman" w:hAnsi="Sylfaen" w:cs="Calibri"/>
                <w:color w:val="000000"/>
              </w:rPr>
              <w:t>Կլոր տուփով, PH=0-12,100 հատ ПНД 50-975-84, կամ համարժեք</w:t>
            </w:r>
          </w:p>
        </w:tc>
        <w:tc>
          <w:tcPr>
            <w:tcW w:w="1401" w:type="dxa"/>
            <w:tcBorders>
              <w:top w:val="nil"/>
              <w:left w:val="single" w:sz="4" w:space="0" w:color="auto"/>
              <w:bottom w:val="single" w:sz="4" w:space="0" w:color="auto"/>
              <w:right w:val="single" w:sz="4" w:space="0" w:color="auto"/>
            </w:tcBorders>
            <w:shd w:val="clear" w:color="auto" w:fill="auto"/>
            <w:vAlign w:val="center"/>
          </w:tcPr>
          <w:p w14:paraId="492AEC7D"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տուփ</w:t>
            </w:r>
          </w:p>
        </w:tc>
        <w:tc>
          <w:tcPr>
            <w:tcW w:w="797" w:type="dxa"/>
          </w:tcPr>
          <w:p w14:paraId="0EBF61E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F1AF93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28D76BD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w:t>
            </w:r>
          </w:p>
        </w:tc>
        <w:tc>
          <w:tcPr>
            <w:tcW w:w="889" w:type="dxa"/>
          </w:tcPr>
          <w:p w14:paraId="6B515ED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BB127DE"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w:t>
            </w:r>
          </w:p>
        </w:tc>
        <w:tc>
          <w:tcPr>
            <w:tcW w:w="1655" w:type="dxa"/>
          </w:tcPr>
          <w:p w14:paraId="4653328F"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4C2A4D78"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7F92F67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126</w:t>
            </w:r>
          </w:p>
        </w:tc>
        <w:tc>
          <w:tcPr>
            <w:tcW w:w="1363" w:type="dxa"/>
            <w:tcBorders>
              <w:top w:val="nil"/>
              <w:left w:val="single" w:sz="4" w:space="0" w:color="auto"/>
              <w:bottom w:val="single" w:sz="4" w:space="0" w:color="auto"/>
              <w:right w:val="single" w:sz="4" w:space="0" w:color="auto"/>
            </w:tcBorders>
            <w:shd w:val="clear" w:color="auto" w:fill="auto"/>
            <w:vAlign w:val="center"/>
          </w:tcPr>
          <w:p w14:paraId="440674FF"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24960000</w:t>
            </w:r>
          </w:p>
        </w:tc>
        <w:tc>
          <w:tcPr>
            <w:tcW w:w="2632" w:type="dxa"/>
            <w:tcBorders>
              <w:top w:val="nil"/>
              <w:left w:val="nil"/>
              <w:bottom w:val="single" w:sz="4" w:space="0" w:color="auto"/>
              <w:right w:val="single" w:sz="4" w:space="0" w:color="auto"/>
            </w:tcBorders>
            <w:shd w:val="clear" w:color="auto" w:fill="auto"/>
            <w:vAlign w:val="center"/>
          </w:tcPr>
          <w:p w14:paraId="46C3356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ԳՔՄՍ դերիվատիզացիոն ռեագենտների հավաքածու</w:t>
            </w:r>
          </w:p>
        </w:tc>
        <w:tc>
          <w:tcPr>
            <w:tcW w:w="1221" w:type="dxa"/>
          </w:tcPr>
          <w:p w14:paraId="49E37C7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3729C95A" w14:textId="77777777" w:rsidR="003E2D06" w:rsidRPr="003E2D06" w:rsidRDefault="003E2D06" w:rsidP="003E2D06">
            <w:pPr>
              <w:spacing w:after="0" w:line="240" w:lineRule="auto"/>
              <w:rPr>
                <w:rFonts w:ascii="Sylfaen" w:eastAsia="Times New Roman" w:hAnsi="Sylfaen" w:cs="Calibri"/>
              </w:rPr>
            </w:pPr>
            <w:r w:rsidRPr="003E2D06">
              <w:rPr>
                <w:rFonts w:ascii="Sylfaen" w:eastAsia="Times New Roman" w:hAnsi="Sylfaen" w:cs="Calibri"/>
              </w:rPr>
              <w:t xml:space="preserve">Հավաքածուն բաղկացած է. N-տրիմեթիլսիլիլ իմիդազոլ և պիրիդին նյութերից 10:40 </w:t>
            </w:r>
            <w:r w:rsidRPr="003E2D06">
              <w:rPr>
                <w:rFonts w:ascii="Sylfaen" w:eastAsia="Times New Roman" w:hAnsi="Sylfaen" w:cs="Calibri"/>
              </w:rPr>
              <w:lastRenderedPageBreak/>
              <w:t>հարաբերությամբ  1մլ սրվակներով 20 հատ, N,O-բիստրիմեթիլսիլիլ-տրիֆտորացետամիդ և տրիքլորմեթիլսիլան 99:1 հարաբերությամբ 1մլ սրվակներով 20 հատ, N-մեթիլ-N-տրիմեթիլսիլիլ-տրիֆտորացետամիդ 10մլ սրվակներով 2 հատ, N-մեթիլ-N-տրիմեթիլսիլիլ-հեպտաֆտորբուտիրամիդ 10մլ սրվակներով 2 հատ, N,O-բիստրիմեթիլսիլիլ-տրիֆտորացետամիդ10մլ սրվակներով 5 հատ: Ռեագենտների մաքրության դասը ԳՔ և ԳՔՄՍ կիրառելի, պիտանելիության ժամկետը հանձնելու պահին՝ ոչ պակաս քան 2/3-րդ-ը:</w:t>
            </w:r>
          </w:p>
        </w:tc>
        <w:tc>
          <w:tcPr>
            <w:tcW w:w="1401" w:type="dxa"/>
            <w:tcBorders>
              <w:top w:val="nil"/>
              <w:left w:val="single" w:sz="4" w:space="0" w:color="auto"/>
              <w:bottom w:val="single" w:sz="4" w:space="0" w:color="auto"/>
              <w:right w:val="single" w:sz="4" w:space="0" w:color="auto"/>
            </w:tcBorders>
            <w:shd w:val="clear" w:color="auto" w:fill="auto"/>
            <w:vAlign w:val="center"/>
          </w:tcPr>
          <w:p w14:paraId="591E546A" w14:textId="77777777" w:rsidR="003E2D06" w:rsidRPr="003E2D06" w:rsidRDefault="003E2D06" w:rsidP="003E2D06">
            <w:pPr>
              <w:spacing w:after="0" w:line="240" w:lineRule="auto"/>
              <w:jc w:val="center"/>
              <w:rPr>
                <w:rFonts w:ascii="Sylfaen" w:eastAsia="Times New Roman" w:hAnsi="Sylfaen" w:cs="Calibri"/>
              </w:rPr>
            </w:pPr>
            <w:r w:rsidRPr="003E2D06">
              <w:rPr>
                <w:rFonts w:ascii="Sylfaen" w:eastAsia="Times New Roman" w:hAnsi="Sylfaen" w:cs="Calibri"/>
              </w:rPr>
              <w:lastRenderedPageBreak/>
              <w:t>տուփ</w:t>
            </w:r>
          </w:p>
        </w:tc>
        <w:tc>
          <w:tcPr>
            <w:tcW w:w="797" w:type="dxa"/>
          </w:tcPr>
          <w:p w14:paraId="7B9954B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45444D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6FE14A29" w14:textId="77777777" w:rsidR="003E2D06" w:rsidRPr="003E2D06" w:rsidRDefault="003E2D06" w:rsidP="003E2D06">
            <w:pPr>
              <w:spacing w:after="0" w:line="240" w:lineRule="auto"/>
              <w:jc w:val="center"/>
              <w:rPr>
                <w:rFonts w:ascii="Calibri" w:eastAsia="Times New Roman" w:hAnsi="Calibri" w:cs="Calibri"/>
              </w:rPr>
            </w:pPr>
            <w:r w:rsidRPr="003E2D06">
              <w:rPr>
                <w:rFonts w:ascii="Calibri" w:eastAsia="Times New Roman" w:hAnsi="Calibri" w:cs="Calibri"/>
              </w:rPr>
              <w:t>1</w:t>
            </w:r>
          </w:p>
        </w:tc>
        <w:tc>
          <w:tcPr>
            <w:tcW w:w="889" w:type="dxa"/>
          </w:tcPr>
          <w:p w14:paraId="30E6FC3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28674EA8" w14:textId="77777777" w:rsidR="003E2D06" w:rsidRPr="003E2D06" w:rsidRDefault="003E2D06" w:rsidP="003E2D06">
            <w:pPr>
              <w:spacing w:after="0" w:line="240" w:lineRule="auto"/>
              <w:jc w:val="center"/>
              <w:rPr>
                <w:rFonts w:ascii="Calibri" w:eastAsia="Times New Roman" w:hAnsi="Calibri" w:cs="Calibri"/>
              </w:rPr>
            </w:pPr>
            <w:r w:rsidRPr="003E2D06">
              <w:rPr>
                <w:rFonts w:ascii="Calibri" w:eastAsia="Times New Roman" w:hAnsi="Calibri" w:cs="Calibri"/>
              </w:rPr>
              <w:t>1</w:t>
            </w:r>
          </w:p>
        </w:tc>
        <w:tc>
          <w:tcPr>
            <w:tcW w:w="1655" w:type="dxa"/>
          </w:tcPr>
          <w:p w14:paraId="1E415A1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w:t>
            </w:r>
            <w:r w:rsidRPr="003E2D06">
              <w:rPr>
                <w:rFonts w:ascii="GHEA Grapalat" w:eastAsia="Times New Roman" w:hAnsi="GHEA Grapalat" w:cs="Times New Roman"/>
                <w:sz w:val="20"/>
                <w:szCs w:val="24"/>
              </w:rPr>
              <w:lastRenderedPageBreak/>
              <w:t>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7FE338F3"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DEACD0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127</w:t>
            </w:r>
          </w:p>
        </w:tc>
        <w:tc>
          <w:tcPr>
            <w:tcW w:w="1363" w:type="dxa"/>
            <w:tcBorders>
              <w:top w:val="nil"/>
              <w:left w:val="single" w:sz="4" w:space="0" w:color="auto"/>
              <w:bottom w:val="single" w:sz="4" w:space="0" w:color="auto"/>
              <w:right w:val="single" w:sz="4" w:space="0" w:color="auto"/>
            </w:tcBorders>
            <w:shd w:val="clear" w:color="auto" w:fill="auto"/>
            <w:vAlign w:val="center"/>
          </w:tcPr>
          <w:p w14:paraId="03C7AC7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39224460</w:t>
            </w:r>
          </w:p>
        </w:tc>
        <w:tc>
          <w:tcPr>
            <w:tcW w:w="2632" w:type="dxa"/>
            <w:tcBorders>
              <w:top w:val="nil"/>
              <w:left w:val="nil"/>
              <w:bottom w:val="single" w:sz="4" w:space="0" w:color="auto"/>
              <w:right w:val="single" w:sz="4" w:space="0" w:color="auto"/>
            </w:tcBorders>
            <w:shd w:val="clear" w:color="auto" w:fill="auto"/>
            <w:vAlign w:val="center"/>
          </w:tcPr>
          <w:p w14:paraId="1E2FB91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Սրվակներ</w:t>
            </w:r>
          </w:p>
        </w:tc>
        <w:tc>
          <w:tcPr>
            <w:tcW w:w="1221" w:type="dxa"/>
          </w:tcPr>
          <w:p w14:paraId="27DD07E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6585844E" w14:textId="77777777" w:rsidR="003E2D06" w:rsidRPr="003E2D06" w:rsidRDefault="003E2D06" w:rsidP="003E2D06">
            <w:pPr>
              <w:spacing w:after="0" w:line="240" w:lineRule="auto"/>
              <w:rPr>
                <w:rFonts w:ascii="Sylfaen" w:eastAsia="Times New Roman" w:hAnsi="Sylfaen" w:cs="Calibri"/>
              </w:rPr>
            </w:pPr>
            <w:r w:rsidRPr="003E2D06">
              <w:rPr>
                <w:rFonts w:ascii="Sylfaen" w:eastAsia="Times New Roman" w:hAnsi="Sylfaen" w:cs="Calibri"/>
              </w:rPr>
              <w:t>Պտուտակավոր արծաթագույն, ալյումինե կափարիչով սրվակներ 10մլ:</w:t>
            </w:r>
          </w:p>
        </w:tc>
        <w:tc>
          <w:tcPr>
            <w:tcW w:w="1401" w:type="dxa"/>
            <w:tcBorders>
              <w:top w:val="nil"/>
              <w:left w:val="single" w:sz="4" w:space="0" w:color="auto"/>
              <w:bottom w:val="single" w:sz="4" w:space="0" w:color="auto"/>
              <w:right w:val="single" w:sz="4" w:space="0" w:color="auto"/>
            </w:tcBorders>
            <w:shd w:val="clear" w:color="auto" w:fill="auto"/>
            <w:vAlign w:val="center"/>
          </w:tcPr>
          <w:p w14:paraId="4E319E8B" w14:textId="77777777" w:rsidR="003E2D06" w:rsidRPr="003E2D06" w:rsidRDefault="003E2D06" w:rsidP="003E2D06">
            <w:pPr>
              <w:spacing w:after="0" w:line="240" w:lineRule="auto"/>
              <w:jc w:val="center"/>
              <w:rPr>
                <w:rFonts w:ascii="Sylfaen" w:eastAsia="Times New Roman" w:hAnsi="Sylfaen" w:cs="Calibri"/>
              </w:rPr>
            </w:pPr>
            <w:r w:rsidRPr="003E2D06">
              <w:rPr>
                <w:rFonts w:ascii="Sylfaen" w:eastAsia="Times New Roman" w:hAnsi="Sylfaen" w:cs="Calibri"/>
              </w:rPr>
              <w:t>Հատ</w:t>
            </w:r>
          </w:p>
        </w:tc>
        <w:tc>
          <w:tcPr>
            <w:tcW w:w="797" w:type="dxa"/>
          </w:tcPr>
          <w:p w14:paraId="609C1E2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03D87F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3963213" w14:textId="77777777" w:rsidR="003E2D06" w:rsidRPr="003E2D06" w:rsidRDefault="003E2D06" w:rsidP="003E2D06">
            <w:pPr>
              <w:spacing w:after="0" w:line="240" w:lineRule="auto"/>
              <w:jc w:val="center"/>
              <w:rPr>
                <w:rFonts w:ascii="Calibri" w:eastAsia="Times New Roman" w:hAnsi="Calibri" w:cs="Calibri"/>
              </w:rPr>
            </w:pPr>
            <w:r w:rsidRPr="003E2D06">
              <w:rPr>
                <w:rFonts w:ascii="Calibri" w:eastAsia="Times New Roman" w:hAnsi="Calibri" w:cs="Calibri"/>
              </w:rPr>
              <w:t>100</w:t>
            </w:r>
          </w:p>
        </w:tc>
        <w:tc>
          <w:tcPr>
            <w:tcW w:w="889" w:type="dxa"/>
          </w:tcPr>
          <w:p w14:paraId="240BDBD8"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75FDB83F" w14:textId="77777777" w:rsidR="003E2D06" w:rsidRPr="003E2D06" w:rsidRDefault="003E2D06" w:rsidP="003E2D06">
            <w:pPr>
              <w:spacing w:after="0" w:line="240" w:lineRule="auto"/>
              <w:jc w:val="center"/>
              <w:rPr>
                <w:rFonts w:ascii="Calibri" w:eastAsia="Times New Roman" w:hAnsi="Calibri" w:cs="Calibri"/>
              </w:rPr>
            </w:pPr>
            <w:r w:rsidRPr="003E2D06">
              <w:rPr>
                <w:rFonts w:ascii="Calibri" w:eastAsia="Times New Roman" w:hAnsi="Calibri" w:cs="Calibri"/>
              </w:rPr>
              <w:t>100</w:t>
            </w:r>
          </w:p>
        </w:tc>
        <w:tc>
          <w:tcPr>
            <w:tcW w:w="1655" w:type="dxa"/>
          </w:tcPr>
          <w:p w14:paraId="21922D5E"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w:t>
            </w:r>
            <w:r w:rsidRPr="003E2D06">
              <w:rPr>
                <w:rFonts w:ascii="GHEA Grapalat" w:eastAsia="Times New Roman" w:hAnsi="GHEA Grapalat" w:cs="Times New Roman"/>
                <w:sz w:val="20"/>
                <w:szCs w:val="24"/>
              </w:rPr>
              <w:lastRenderedPageBreak/>
              <w:t>1-ին ենթակետի ը) պարբերության դրույթները:</w:t>
            </w:r>
          </w:p>
        </w:tc>
      </w:tr>
      <w:tr w:rsidR="003E2D06" w:rsidRPr="003E2D06" w14:paraId="67E637CF"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4B0CBF42"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lastRenderedPageBreak/>
              <w:t>128</w:t>
            </w:r>
          </w:p>
        </w:tc>
        <w:tc>
          <w:tcPr>
            <w:tcW w:w="1363" w:type="dxa"/>
            <w:tcBorders>
              <w:top w:val="nil"/>
              <w:left w:val="single" w:sz="4" w:space="0" w:color="auto"/>
              <w:bottom w:val="single" w:sz="4" w:space="0" w:color="auto"/>
              <w:right w:val="single" w:sz="4" w:space="0" w:color="auto"/>
            </w:tcBorders>
            <w:shd w:val="clear" w:color="auto" w:fill="auto"/>
            <w:vAlign w:val="center"/>
          </w:tcPr>
          <w:p w14:paraId="43121FEB"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33691420</w:t>
            </w:r>
          </w:p>
        </w:tc>
        <w:tc>
          <w:tcPr>
            <w:tcW w:w="2632" w:type="dxa"/>
            <w:tcBorders>
              <w:top w:val="nil"/>
              <w:left w:val="nil"/>
              <w:bottom w:val="single" w:sz="4" w:space="0" w:color="auto"/>
              <w:right w:val="single" w:sz="4" w:space="0" w:color="auto"/>
            </w:tcBorders>
            <w:shd w:val="clear" w:color="auto" w:fill="auto"/>
            <w:vAlign w:val="center"/>
          </w:tcPr>
          <w:p w14:paraId="295F452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Հոգեմետ նյութերի , թմրամիջոցների և պեստիցիդներ ստանդարտ նմուշների հավաքածու</w:t>
            </w:r>
          </w:p>
        </w:tc>
        <w:tc>
          <w:tcPr>
            <w:tcW w:w="1221" w:type="dxa"/>
          </w:tcPr>
          <w:p w14:paraId="46ECA74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7FDA653F" w14:textId="77777777" w:rsidR="003E2D06" w:rsidRPr="003E2D06" w:rsidRDefault="003E2D06" w:rsidP="003E2D06">
            <w:pPr>
              <w:spacing w:after="0" w:line="240" w:lineRule="auto"/>
              <w:rPr>
                <w:rFonts w:ascii="Sylfaen" w:eastAsia="Times New Roman" w:hAnsi="Sylfaen" w:cs="Calibri"/>
              </w:rPr>
            </w:pPr>
            <w:r w:rsidRPr="003E2D06">
              <w:rPr>
                <w:rFonts w:ascii="Sylfaen" w:eastAsia="Times New Roman" w:hAnsi="Sylfaen" w:cs="Calibri"/>
              </w:rPr>
              <w:t>Բաղադրակազմը ՝</w:t>
            </w:r>
            <w:r w:rsidRPr="003E2D06">
              <w:rPr>
                <w:rFonts w:ascii="Sylfaen" w:eastAsia="Times New Roman" w:hAnsi="Sylfaen" w:cs="Calibri"/>
              </w:rPr>
              <w:br/>
              <w:t>Լ-թ 1-5մլ</w:t>
            </w:r>
            <w:r w:rsidRPr="003E2D06">
              <w:rPr>
                <w:rFonts w:ascii="Sylfaen" w:eastAsia="Times New Roman" w:hAnsi="Sylfaen" w:cs="Calibri"/>
              </w:rPr>
              <w:br/>
              <w:t>Ամիոդարոն 10 μg/mL</w:t>
            </w:r>
            <w:r w:rsidRPr="003E2D06">
              <w:rPr>
                <w:rFonts w:ascii="Sylfaen" w:eastAsia="Times New Roman" w:hAnsi="Sylfaen" w:cs="Calibri"/>
              </w:rPr>
              <w:br/>
              <w:t>Ամֆետամին 10 μg/mL</w:t>
            </w:r>
            <w:r w:rsidRPr="003E2D06">
              <w:rPr>
                <w:rFonts w:ascii="Sylfaen" w:eastAsia="Times New Roman" w:hAnsi="Sylfaen" w:cs="Calibri"/>
              </w:rPr>
              <w:br/>
              <w:t>Կոֆեին , 10 μg/mL</w:t>
            </w:r>
            <w:r w:rsidRPr="003E2D06">
              <w:rPr>
                <w:rFonts w:ascii="Sylfaen" w:eastAsia="Times New Roman" w:hAnsi="Sylfaen" w:cs="Calibri"/>
              </w:rPr>
              <w:br/>
              <w:t>Կոդեին 10 μg/mL</w:t>
            </w:r>
            <w:r w:rsidRPr="003E2D06">
              <w:rPr>
                <w:rFonts w:ascii="Sylfaen" w:eastAsia="Times New Roman" w:hAnsi="Sylfaen" w:cs="Calibri"/>
              </w:rPr>
              <w:br/>
              <w:t>Դիազեպամ , 10 μg/mL</w:t>
            </w:r>
            <w:r w:rsidRPr="003E2D06">
              <w:rPr>
                <w:rFonts w:ascii="Sylfaen" w:eastAsia="Times New Roman" w:hAnsi="Sylfaen" w:cs="Calibri"/>
              </w:rPr>
              <w:br/>
              <w:t>Դոքսեպին 10 μg/mL</w:t>
            </w:r>
            <w:r w:rsidRPr="003E2D06">
              <w:rPr>
                <w:rFonts w:ascii="Sylfaen" w:eastAsia="Times New Roman" w:hAnsi="Sylfaen" w:cs="Calibri"/>
              </w:rPr>
              <w:br/>
              <w:t>Հալոպերիդոլ , 1 μg/mL</w:t>
            </w:r>
            <w:r w:rsidRPr="003E2D06">
              <w:rPr>
                <w:rFonts w:ascii="Sylfaen" w:eastAsia="Times New Roman" w:hAnsi="Sylfaen" w:cs="Calibri"/>
              </w:rPr>
              <w:br/>
              <w:t>Մորֆին , 10 μg/mL</w:t>
            </w:r>
            <w:r w:rsidRPr="003E2D06">
              <w:rPr>
                <w:rFonts w:ascii="Sylfaen" w:eastAsia="Times New Roman" w:hAnsi="Sylfaen" w:cs="Calibri"/>
              </w:rPr>
              <w:br/>
              <w:t>Լ-թ 2-10մլ</w:t>
            </w:r>
            <w:r w:rsidRPr="003E2D06">
              <w:rPr>
                <w:rFonts w:ascii="Sylfaen" w:eastAsia="Times New Roman" w:hAnsi="Sylfaen" w:cs="Calibri"/>
              </w:rPr>
              <w:br/>
              <w:t xml:space="preserve">Լևետիրացետամ  100μg/mL                                 </w:t>
            </w:r>
            <w:r w:rsidRPr="003E2D06">
              <w:rPr>
                <w:rFonts w:ascii="Sylfaen" w:eastAsia="Times New Roman" w:hAnsi="Sylfaen" w:cs="Calibri"/>
              </w:rPr>
              <w:br/>
              <w:t>Դիֆենհիդրամին  100 μg/mL</w:t>
            </w:r>
            <w:r w:rsidRPr="003E2D06">
              <w:rPr>
                <w:rFonts w:ascii="Sylfaen" w:eastAsia="Times New Roman" w:hAnsi="Sylfaen" w:cs="Calibri"/>
              </w:rPr>
              <w:br/>
              <w:t xml:space="preserve">Ամիտրիպտիլին 100 μg/mL                                </w:t>
            </w:r>
            <w:r w:rsidRPr="003E2D06">
              <w:rPr>
                <w:rFonts w:ascii="Sylfaen" w:eastAsia="Times New Roman" w:hAnsi="Sylfaen" w:cs="Calibri"/>
              </w:rPr>
              <w:br/>
              <w:t>Ացետամինոֆեն100  μg/mL</w:t>
            </w:r>
            <w:r w:rsidRPr="003E2D06">
              <w:rPr>
                <w:rFonts w:ascii="Sylfaen" w:eastAsia="Times New Roman" w:hAnsi="Sylfaen" w:cs="Calibri"/>
              </w:rPr>
              <w:br/>
              <w:t>Լ-թ 3 -5 մլ</w:t>
            </w:r>
            <w:r w:rsidRPr="003E2D06">
              <w:rPr>
                <w:rFonts w:ascii="Sylfaen" w:eastAsia="Times New Roman" w:hAnsi="Sylfaen" w:cs="Calibri"/>
              </w:rPr>
              <w:br/>
              <w:t xml:space="preserve">Տետրահիդրոկանաբինոլ   1 μg/mL                                       </w:t>
            </w:r>
            <w:r w:rsidRPr="003E2D06">
              <w:rPr>
                <w:rFonts w:ascii="Sylfaen" w:eastAsia="Times New Roman" w:hAnsi="Sylfaen" w:cs="Calibri"/>
              </w:rPr>
              <w:br/>
              <w:t xml:space="preserve">Կանաբիդիոլ        1 μg/mL                                                  </w:t>
            </w:r>
            <w:r w:rsidRPr="003E2D06">
              <w:rPr>
                <w:rFonts w:ascii="Sylfaen" w:eastAsia="Times New Roman" w:hAnsi="Sylfaen" w:cs="Calibri"/>
              </w:rPr>
              <w:br/>
              <w:t>Կանաբինոլ 1 μg/mL</w:t>
            </w:r>
            <w:r w:rsidRPr="003E2D06">
              <w:rPr>
                <w:rFonts w:ascii="Sylfaen" w:eastAsia="Times New Roman" w:hAnsi="Sylfaen" w:cs="Calibri"/>
              </w:rPr>
              <w:br/>
              <w:t>Լ-թ 4-10մլ   10</w:t>
            </w:r>
            <w:r w:rsidRPr="003E2D06">
              <w:rPr>
                <w:rFonts w:ascii="Sylfaen" w:eastAsia="Times New Roman" w:hAnsi="Sylfaen" w:cs="Calibri"/>
              </w:rPr>
              <w:br/>
              <w:t xml:space="preserve">Լինդան  100μg/mL       </w:t>
            </w:r>
            <w:r w:rsidRPr="003E2D06">
              <w:rPr>
                <w:rFonts w:ascii="Sylfaen" w:eastAsia="Times New Roman" w:hAnsi="Sylfaen" w:cs="Calibri"/>
              </w:rPr>
              <w:br/>
              <w:t xml:space="preserve">ԴԴՏ   100μg/mL                                                                       </w:t>
            </w:r>
            <w:r w:rsidRPr="003E2D06">
              <w:rPr>
                <w:rFonts w:ascii="Sylfaen" w:eastAsia="Times New Roman" w:hAnsi="Sylfaen" w:cs="Calibri"/>
              </w:rPr>
              <w:br/>
              <w:t>Դիելդրին  100 μg/mL</w:t>
            </w:r>
            <w:r w:rsidRPr="003E2D06">
              <w:rPr>
                <w:rFonts w:ascii="Sylfaen" w:eastAsia="Times New Roman" w:hAnsi="Sylfaen" w:cs="Calibri"/>
              </w:rPr>
              <w:br/>
              <w:t xml:space="preserve">Էնդրին 100μg/mL                                                                </w:t>
            </w:r>
            <w:r w:rsidRPr="003E2D06">
              <w:rPr>
                <w:rFonts w:ascii="Sylfaen" w:eastAsia="Times New Roman" w:hAnsi="Sylfaen" w:cs="Calibri"/>
              </w:rPr>
              <w:br/>
              <w:t xml:space="preserve">Ստանդարտ նմուշները պետք է լինեն սերտիֆիկացված ԻՍՕ 17034 կողմից, </w:t>
            </w:r>
            <w:r w:rsidRPr="003E2D06">
              <w:rPr>
                <w:rFonts w:ascii="Sylfaen" w:eastAsia="Times New Roman" w:hAnsi="Sylfaen" w:cs="Calibri"/>
              </w:rPr>
              <w:br/>
            </w:r>
            <w:r w:rsidRPr="003E2D06">
              <w:rPr>
                <w:rFonts w:ascii="Sylfaen" w:eastAsia="Times New Roman" w:hAnsi="Sylfaen" w:cs="Calibri"/>
              </w:rPr>
              <w:lastRenderedPageBreak/>
              <w:t>պիտանելիության ժամկետը հանձնելու պահին՝ ոչ պակաս քան 2/3-րդ-ը:</w:t>
            </w:r>
          </w:p>
        </w:tc>
        <w:tc>
          <w:tcPr>
            <w:tcW w:w="1401" w:type="dxa"/>
            <w:tcBorders>
              <w:top w:val="nil"/>
              <w:left w:val="single" w:sz="4" w:space="0" w:color="auto"/>
              <w:bottom w:val="single" w:sz="4" w:space="0" w:color="auto"/>
              <w:right w:val="single" w:sz="4" w:space="0" w:color="auto"/>
            </w:tcBorders>
            <w:shd w:val="clear" w:color="auto" w:fill="auto"/>
            <w:vAlign w:val="center"/>
          </w:tcPr>
          <w:p w14:paraId="786B17E5" w14:textId="77777777" w:rsidR="003E2D06" w:rsidRPr="003E2D06" w:rsidRDefault="003E2D06" w:rsidP="003E2D06">
            <w:pPr>
              <w:spacing w:after="0" w:line="240" w:lineRule="auto"/>
              <w:jc w:val="center"/>
              <w:rPr>
                <w:rFonts w:ascii="Sylfaen" w:eastAsia="Times New Roman" w:hAnsi="Sylfaen" w:cs="Calibri"/>
              </w:rPr>
            </w:pPr>
            <w:r w:rsidRPr="003E2D06">
              <w:rPr>
                <w:rFonts w:ascii="Sylfaen" w:eastAsia="Times New Roman" w:hAnsi="Sylfaen" w:cs="Calibri"/>
              </w:rPr>
              <w:lastRenderedPageBreak/>
              <w:t>տուփ</w:t>
            </w:r>
          </w:p>
        </w:tc>
        <w:tc>
          <w:tcPr>
            <w:tcW w:w="797" w:type="dxa"/>
          </w:tcPr>
          <w:p w14:paraId="3F80AFB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6E0EABF"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D9A8C3C" w14:textId="77777777" w:rsidR="003E2D06" w:rsidRPr="003E2D06" w:rsidRDefault="003E2D06" w:rsidP="003E2D06">
            <w:pPr>
              <w:spacing w:after="0" w:line="240" w:lineRule="auto"/>
              <w:jc w:val="center"/>
              <w:rPr>
                <w:rFonts w:ascii="Calibri" w:eastAsia="Times New Roman" w:hAnsi="Calibri" w:cs="Calibri"/>
              </w:rPr>
            </w:pPr>
            <w:r w:rsidRPr="003E2D06">
              <w:rPr>
                <w:rFonts w:ascii="Calibri" w:eastAsia="Times New Roman" w:hAnsi="Calibri" w:cs="Calibri"/>
              </w:rPr>
              <w:t>1</w:t>
            </w:r>
          </w:p>
        </w:tc>
        <w:tc>
          <w:tcPr>
            <w:tcW w:w="889" w:type="dxa"/>
          </w:tcPr>
          <w:p w14:paraId="6D02B46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1BCF0499" w14:textId="77777777" w:rsidR="003E2D06" w:rsidRPr="003E2D06" w:rsidRDefault="003E2D06" w:rsidP="003E2D06">
            <w:pPr>
              <w:spacing w:after="0" w:line="240" w:lineRule="auto"/>
              <w:jc w:val="center"/>
              <w:rPr>
                <w:rFonts w:ascii="Calibri" w:eastAsia="Times New Roman" w:hAnsi="Calibri" w:cs="Calibri"/>
              </w:rPr>
            </w:pPr>
            <w:r w:rsidRPr="003E2D06">
              <w:rPr>
                <w:rFonts w:ascii="Calibri" w:eastAsia="Times New Roman" w:hAnsi="Calibri" w:cs="Calibri"/>
              </w:rPr>
              <w:t>1</w:t>
            </w:r>
          </w:p>
        </w:tc>
        <w:tc>
          <w:tcPr>
            <w:tcW w:w="1655" w:type="dxa"/>
          </w:tcPr>
          <w:p w14:paraId="6FF011C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0F7F7F57"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05F7F59E" w14:textId="77777777" w:rsidR="003E2D06" w:rsidRPr="003E2D06" w:rsidRDefault="003E2D06" w:rsidP="003E2D06">
            <w:pPr>
              <w:spacing w:after="0" w:line="240" w:lineRule="auto"/>
              <w:jc w:val="center"/>
              <w:rPr>
                <w:rFonts w:ascii="Sylfaen" w:eastAsia="Times New Roman" w:hAnsi="Sylfaen" w:cs="Calibri"/>
                <w:color w:val="000000"/>
                <w:sz w:val="18"/>
                <w:szCs w:val="18"/>
                <w:lang w:val="hy-AM"/>
              </w:rPr>
            </w:pPr>
            <w:r w:rsidRPr="003E2D06">
              <w:rPr>
                <w:rFonts w:ascii="Sylfaen" w:eastAsia="Times New Roman" w:hAnsi="Sylfaen" w:cs="Calibri"/>
                <w:color w:val="000000"/>
                <w:sz w:val="18"/>
                <w:szCs w:val="18"/>
                <w:lang w:val="hy-AM"/>
              </w:rPr>
              <w:t>129</w:t>
            </w:r>
          </w:p>
        </w:tc>
        <w:tc>
          <w:tcPr>
            <w:tcW w:w="1363" w:type="dxa"/>
            <w:tcBorders>
              <w:top w:val="nil"/>
              <w:left w:val="single" w:sz="4" w:space="0" w:color="auto"/>
              <w:bottom w:val="single" w:sz="4" w:space="0" w:color="auto"/>
              <w:right w:val="single" w:sz="4" w:space="0" w:color="auto"/>
            </w:tcBorders>
            <w:shd w:val="clear" w:color="auto" w:fill="auto"/>
            <w:vAlign w:val="center"/>
          </w:tcPr>
          <w:p w14:paraId="149653B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24300000</w:t>
            </w:r>
          </w:p>
        </w:tc>
        <w:tc>
          <w:tcPr>
            <w:tcW w:w="2632" w:type="dxa"/>
            <w:tcBorders>
              <w:top w:val="nil"/>
              <w:left w:val="nil"/>
              <w:bottom w:val="single" w:sz="4" w:space="0" w:color="auto"/>
              <w:right w:val="single" w:sz="4" w:space="0" w:color="auto"/>
            </w:tcBorders>
            <w:shd w:val="clear" w:color="auto" w:fill="auto"/>
            <w:vAlign w:val="center"/>
          </w:tcPr>
          <w:p w14:paraId="6616587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Ֆորմալին</w:t>
            </w:r>
          </w:p>
        </w:tc>
        <w:tc>
          <w:tcPr>
            <w:tcW w:w="1221" w:type="dxa"/>
          </w:tcPr>
          <w:p w14:paraId="024D986B"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75DCEEA6"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CH2O -Ֆորմալդեհիդի ջրային լուծույթը կոչվում է ֆորմալին, որը սովորաբար լինում է 40%-անոց: Անդուր, սուր հոտով հեղուկ է: ՈՒնի ախտահանիչ և վարակազերտիչ հատկություն, մ.զ. հավասար է 30:</w:t>
            </w:r>
          </w:p>
        </w:tc>
        <w:tc>
          <w:tcPr>
            <w:tcW w:w="1401" w:type="dxa"/>
            <w:tcBorders>
              <w:top w:val="nil"/>
              <w:left w:val="single" w:sz="4" w:space="0" w:color="auto"/>
              <w:bottom w:val="single" w:sz="4" w:space="0" w:color="auto"/>
              <w:right w:val="single" w:sz="4" w:space="0" w:color="auto"/>
            </w:tcBorders>
            <w:shd w:val="clear" w:color="auto" w:fill="auto"/>
            <w:vAlign w:val="center"/>
          </w:tcPr>
          <w:p w14:paraId="37BC55D6"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Կգ</w:t>
            </w:r>
          </w:p>
        </w:tc>
        <w:tc>
          <w:tcPr>
            <w:tcW w:w="797" w:type="dxa"/>
          </w:tcPr>
          <w:p w14:paraId="4F35C324"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5C8C121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049F10A4"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400</w:t>
            </w:r>
          </w:p>
        </w:tc>
        <w:tc>
          <w:tcPr>
            <w:tcW w:w="889" w:type="dxa"/>
          </w:tcPr>
          <w:p w14:paraId="654E28F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28646DA"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400</w:t>
            </w:r>
          </w:p>
        </w:tc>
        <w:tc>
          <w:tcPr>
            <w:tcW w:w="1655" w:type="dxa"/>
          </w:tcPr>
          <w:p w14:paraId="7458D8BB"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6393ECC0"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2944EB52" w14:textId="77777777" w:rsidR="003E2D06" w:rsidRPr="003E2D06" w:rsidRDefault="003E2D06" w:rsidP="003E2D06">
            <w:pPr>
              <w:spacing w:after="0" w:line="240" w:lineRule="auto"/>
              <w:jc w:val="center"/>
              <w:rPr>
                <w:rFonts w:ascii="Sylfaen" w:eastAsia="Times New Roman" w:hAnsi="Sylfaen" w:cs="Calibri"/>
                <w:color w:val="000000"/>
                <w:sz w:val="18"/>
                <w:szCs w:val="18"/>
                <w:lang w:val="hy-AM"/>
              </w:rPr>
            </w:pPr>
            <w:r w:rsidRPr="003E2D06">
              <w:rPr>
                <w:rFonts w:ascii="Sylfaen" w:eastAsia="Times New Roman" w:hAnsi="Sylfaen" w:cs="Calibri"/>
                <w:color w:val="000000"/>
                <w:sz w:val="18"/>
                <w:szCs w:val="18"/>
                <w:lang w:val="hy-AM"/>
              </w:rPr>
              <w:t>130</w:t>
            </w:r>
          </w:p>
        </w:tc>
        <w:tc>
          <w:tcPr>
            <w:tcW w:w="1363" w:type="dxa"/>
            <w:tcBorders>
              <w:top w:val="nil"/>
              <w:left w:val="single" w:sz="4" w:space="0" w:color="auto"/>
              <w:bottom w:val="single" w:sz="4" w:space="0" w:color="auto"/>
              <w:right w:val="single" w:sz="4" w:space="0" w:color="auto"/>
            </w:tcBorders>
            <w:shd w:val="clear" w:color="auto" w:fill="auto"/>
            <w:vAlign w:val="center"/>
          </w:tcPr>
          <w:p w14:paraId="540483E7"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33791300</w:t>
            </w:r>
          </w:p>
        </w:tc>
        <w:tc>
          <w:tcPr>
            <w:tcW w:w="2632" w:type="dxa"/>
            <w:tcBorders>
              <w:top w:val="nil"/>
              <w:left w:val="nil"/>
              <w:bottom w:val="single" w:sz="4" w:space="0" w:color="auto"/>
              <w:right w:val="single" w:sz="4" w:space="0" w:color="auto"/>
            </w:tcBorders>
            <w:shd w:val="clear" w:color="auto" w:fill="auto"/>
            <w:vAlign w:val="center"/>
          </w:tcPr>
          <w:p w14:paraId="4C4509F6"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Առարկայական ապակի</w:t>
            </w:r>
          </w:p>
        </w:tc>
        <w:tc>
          <w:tcPr>
            <w:tcW w:w="1221" w:type="dxa"/>
          </w:tcPr>
          <w:p w14:paraId="0F9C026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6F15E430"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 xml:space="preserve">7,5*2,5սմ չափի, մաքուր կվասց, ջերմակայուն ապակուց </w:t>
            </w:r>
            <w:r w:rsidRPr="003E2D06">
              <w:rPr>
                <w:rFonts w:ascii="Sylfaen" w:eastAsia="Times New Roman" w:hAnsi="Sylfaen" w:cs="Calibri"/>
                <w:color w:val="000000"/>
              </w:rPr>
              <w:br/>
              <w:t>պատրաստված, ֆիրմային նշանի առկայությունը` &lt;&lt;Կոտրվող է&gt;&gt;:</w:t>
            </w:r>
          </w:p>
        </w:tc>
        <w:tc>
          <w:tcPr>
            <w:tcW w:w="1401" w:type="dxa"/>
            <w:tcBorders>
              <w:top w:val="nil"/>
              <w:left w:val="single" w:sz="4" w:space="0" w:color="auto"/>
              <w:bottom w:val="single" w:sz="4" w:space="0" w:color="auto"/>
              <w:right w:val="single" w:sz="4" w:space="0" w:color="auto"/>
            </w:tcBorders>
            <w:shd w:val="clear" w:color="auto" w:fill="auto"/>
            <w:vAlign w:val="center"/>
          </w:tcPr>
          <w:p w14:paraId="35E0086A"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Հատ</w:t>
            </w:r>
          </w:p>
        </w:tc>
        <w:tc>
          <w:tcPr>
            <w:tcW w:w="797" w:type="dxa"/>
          </w:tcPr>
          <w:p w14:paraId="6EAF917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06C5C9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38290F75"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400</w:t>
            </w:r>
          </w:p>
        </w:tc>
        <w:tc>
          <w:tcPr>
            <w:tcW w:w="889" w:type="dxa"/>
          </w:tcPr>
          <w:p w14:paraId="1A42C5FC"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0EB21D2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400</w:t>
            </w:r>
          </w:p>
        </w:tc>
        <w:tc>
          <w:tcPr>
            <w:tcW w:w="1655" w:type="dxa"/>
          </w:tcPr>
          <w:p w14:paraId="62153B61"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գործընթացի կազմակերպման» կարգի 21-րդ կետի </w:t>
            </w:r>
            <w:r w:rsidRPr="003E2D06">
              <w:rPr>
                <w:rFonts w:ascii="GHEA Grapalat" w:eastAsia="Times New Roman" w:hAnsi="GHEA Grapalat" w:cs="Times New Roman"/>
                <w:sz w:val="20"/>
                <w:szCs w:val="24"/>
              </w:rPr>
              <w:lastRenderedPageBreak/>
              <w:t>1-ին ենթակետի ը) պարբերության դրույթները:</w:t>
            </w:r>
          </w:p>
        </w:tc>
      </w:tr>
      <w:tr w:rsidR="003E2D06" w:rsidRPr="003E2D06" w14:paraId="611673AB"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CEE6CE6" w14:textId="77777777" w:rsidR="003E2D06" w:rsidRPr="003E2D06" w:rsidRDefault="003E2D06" w:rsidP="003E2D06">
            <w:pPr>
              <w:spacing w:after="0" w:line="240" w:lineRule="auto"/>
              <w:jc w:val="center"/>
              <w:rPr>
                <w:rFonts w:ascii="Sylfaen" w:eastAsia="Times New Roman" w:hAnsi="Sylfaen" w:cs="Calibri"/>
                <w:color w:val="000000"/>
                <w:sz w:val="18"/>
                <w:szCs w:val="18"/>
                <w:lang w:val="hy-AM"/>
              </w:rPr>
            </w:pPr>
            <w:r w:rsidRPr="003E2D06">
              <w:rPr>
                <w:rFonts w:ascii="Sylfaen" w:eastAsia="Times New Roman" w:hAnsi="Sylfaen" w:cs="Calibri"/>
                <w:color w:val="000000"/>
                <w:sz w:val="18"/>
                <w:szCs w:val="18"/>
                <w:lang w:val="hy-AM"/>
              </w:rPr>
              <w:lastRenderedPageBreak/>
              <w:t>131</w:t>
            </w:r>
          </w:p>
        </w:tc>
        <w:tc>
          <w:tcPr>
            <w:tcW w:w="1363" w:type="dxa"/>
            <w:tcBorders>
              <w:top w:val="nil"/>
              <w:left w:val="single" w:sz="4" w:space="0" w:color="auto"/>
              <w:bottom w:val="single" w:sz="4" w:space="0" w:color="auto"/>
              <w:right w:val="single" w:sz="4" w:space="0" w:color="auto"/>
            </w:tcBorders>
            <w:shd w:val="clear" w:color="auto" w:fill="auto"/>
            <w:vAlign w:val="center"/>
          </w:tcPr>
          <w:p w14:paraId="21D483A8"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38431700</w:t>
            </w:r>
          </w:p>
        </w:tc>
        <w:tc>
          <w:tcPr>
            <w:tcW w:w="2632" w:type="dxa"/>
            <w:tcBorders>
              <w:top w:val="nil"/>
              <w:left w:val="nil"/>
              <w:bottom w:val="single" w:sz="4" w:space="0" w:color="auto"/>
              <w:right w:val="single" w:sz="4" w:space="0" w:color="auto"/>
            </w:tcBorders>
            <w:shd w:val="clear" w:color="auto" w:fill="auto"/>
            <w:vAlign w:val="center"/>
          </w:tcPr>
          <w:p w14:paraId="70CB7E2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Հեղուկ չափելու գդալ</w:t>
            </w:r>
          </w:p>
        </w:tc>
        <w:tc>
          <w:tcPr>
            <w:tcW w:w="1221" w:type="dxa"/>
          </w:tcPr>
          <w:p w14:paraId="49B45C6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27492C4A"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 xml:space="preserve">Նիկելապատ է, միասայր, </w:t>
            </w:r>
            <w:r w:rsidRPr="003E2D06">
              <w:rPr>
                <w:rFonts w:ascii="Sylfaen" w:eastAsia="Times New Roman" w:hAnsi="Sylfaen" w:cs="Calibri"/>
                <w:color w:val="000000"/>
              </w:rPr>
              <w:br/>
              <w:t>պատրաստված է  ածխա-թթվային  պողպատից</w:t>
            </w:r>
          </w:p>
        </w:tc>
        <w:tc>
          <w:tcPr>
            <w:tcW w:w="1401" w:type="dxa"/>
            <w:tcBorders>
              <w:top w:val="nil"/>
              <w:left w:val="single" w:sz="4" w:space="0" w:color="auto"/>
              <w:bottom w:val="single" w:sz="4" w:space="0" w:color="auto"/>
              <w:right w:val="single" w:sz="4" w:space="0" w:color="auto"/>
            </w:tcBorders>
            <w:shd w:val="clear" w:color="auto" w:fill="auto"/>
            <w:vAlign w:val="center"/>
          </w:tcPr>
          <w:p w14:paraId="3D34E30E"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Հատ</w:t>
            </w:r>
          </w:p>
        </w:tc>
        <w:tc>
          <w:tcPr>
            <w:tcW w:w="797" w:type="dxa"/>
          </w:tcPr>
          <w:p w14:paraId="30F77790"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20B2A33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002CF910"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9</w:t>
            </w:r>
          </w:p>
        </w:tc>
        <w:tc>
          <w:tcPr>
            <w:tcW w:w="889" w:type="dxa"/>
          </w:tcPr>
          <w:p w14:paraId="585B7A22"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8694158" w14:textId="77777777" w:rsidR="003E2D06" w:rsidRPr="003E2D06" w:rsidRDefault="003E2D06" w:rsidP="003E2D06">
            <w:pPr>
              <w:spacing w:after="0" w:line="240" w:lineRule="auto"/>
              <w:jc w:val="center"/>
              <w:rPr>
                <w:rFonts w:ascii="Calibri" w:eastAsia="Times New Roman" w:hAnsi="Calibri" w:cs="Calibri"/>
                <w:color w:val="000000"/>
              </w:rPr>
            </w:pPr>
            <w:r w:rsidRPr="003E2D06">
              <w:rPr>
                <w:rFonts w:ascii="Calibri" w:eastAsia="Times New Roman" w:hAnsi="Calibri" w:cs="Calibri"/>
                <w:color w:val="000000"/>
              </w:rPr>
              <w:t>9</w:t>
            </w:r>
          </w:p>
        </w:tc>
        <w:tc>
          <w:tcPr>
            <w:tcW w:w="1655" w:type="dxa"/>
          </w:tcPr>
          <w:p w14:paraId="08FCB0C7"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6E2C2D36" w14:textId="77777777" w:rsidTr="00582EDE">
        <w:trPr>
          <w:trHeight w:val="246"/>
        </w:trPr>
        <w:tc>
          <w:tcPr>
            <w:tcW w:w="1299" w:type="dxa"/>
            <w:tcBorders>
              <w:top w:val="nil"/>
              <w:left w:val="single" w:sz="4" w:space="0" w:color="auto"/>
              <w:bottom w:val="single" w:sz="4" w:space="0" w:color="auto"/>
              <w:right w:val="single" w:sz="4" w:space="0" w:color="auto"/>
            </w:tcBorders>
            <w:shd w:val="clear" w:color="000000" w:fill="FFFFFF"/>
            <w:vAlign w:val="center"/>
          </w:tcPr>
          <w:p w14:paraId="35605BDC" w14:textId="77777777" w:rsidR="003E2D06" w:rsidRPr="003E2D06" w:rsidRDefault="003E2D06" w:rsidP="003E2D06">
            <w:pPr>
              <w:spacing w:after="0" w:line="240" w:lineRule="auto"/>
              <w:jc w:val="center"/>
              <w:rPr>
                <w:rFonts w:ascii="Sylfaen" w:eastAsia="Times New Roman" w:hAnsi="Sylfaen" w:cs="Calibri"/>
                <w:color w:val="000000"/>
                <w:sz w:val="18"/>
                <w:szCs w:val="18"/>
                <w:lang w:val="hy-AM"/>
              </w:rPr>
            </w:pPr>
            <w:r w:rsidRPr="003E2D06">
              <w:rPr>
                <w:rFonts w:ascii="Sylfaen" w:eastAsia="Times New Roman" w:hAnsi="Sylfaen" w:cs="Calibri"/>
                <w:color w:val="000000"/>
                <w:sz w:val="18"/>
                <w:szCs w:val="18"/>
                <w:lang w:val="hy-AM"/>
              </w:rPr>
              <w:t>132</w:t>
            </w:r>
          </w:p>
        </w:tc>
        <w:tc>
          <w:tcPr>
            <w:tcW w:w="1363" w:type="dxa"/>
            <w:tcBorders>
              <w:top w:val="nil"/>
              <w:left w:val="single" w:sz="4" w:space="0" w:color="auto"/>
              <w:bottom w:val="single" w:sz="4" w:space="0" w:color="auto"/>
              <w:right w:val="single" w:sz="4" w:space="0" w:color="auto"/>
            </w:tcBorders>
            <w:shd w:val="clear" w:color="auto" w:fill="auto"/>
            <w:vAlign w:val="center"/>
          </w:tcPr>
          <w:p w14:paraId="4CB0E09C"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38431730</w:t>
            </w:r>
          </w:p>
        </w:tc>
        <w:tc>
          <w:tcPr>
            <w:tcW w:w="2632" w:type="dxa"/>
            <w:tcBorders>
              <w:top w:val="nil"/>
              <w:left w:val="nil"/>
              <w:bottom w:val="single" w:sz="4" w:space="0" w:color="auto"/>
              <w:right w:val="single" w:sz="4" w:space="0" w:color="auto"/>
            </w:tcBorders>
            <w:shd w:val="clear" w:color="auto" w:fill="auto"/>
            <w:vAlign w:val="center"/>
          </w:tcPr>
          <w:p w14:paraId="38A5AAC5"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երկկողմանի շտատիվ</w:t>
            </w:r>
          </w:p>
        </w:tc>
        <w:tc>
          <w:tcPr>
            <w:tcW w:w="1221" w:type="dxa"/>
          </w:tcPr>
          <w:p w14:paraId="46952933"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635A5700"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 xml:space="preserve">երկկողմանի շտատիվ, նախատեսված է երկու տարբեր ծավալների էպենդորֆ տիպի փորձանոթների համար, մեկ մակերեսը նախատեսված է 0.5մլ , тмамб միկրոփորձանոթների համար, հակադարձ մակերեսը 1.5մլ փորձանոթների համար , </w:t>
            </w:r>
            <w:r w:rsidRPr="003E2D06">
              <w:rPr>
                <w:rFonts w:ascii="Sylfaen" w:eastAsia="Times New Roman" w:hAnsi="Sylfaen" w:cs="Calibri"/>
                <w:color w:val="000000"/>
              </w:rPr>
              <w:lastRenderedPageBreak/>
              <w:t>պատրաստված է պոլիպրոպիլենից, կայուն  է քիմիական նյութերի ազդեցության նկատմամբ:</w:t>
            </w:r>
          </w:p>
        </w:tc>
        <w:tc>
          <w:tcPr>
            <w:tcW w:w="1401" w:type="dxa"/>
            <w:tcBorders>
              <w:top w:val="nil"/>
              <w:left w:val="single" w:sz="4" w:space="0" w:color="auto"/>
              <w:bottom w:val="single" w:sz="4" w:space="0" w:color="auto"/>
              <w:right w:val="single" w:sz="4" w:space="0" w:color="auto"/>
            </w:tcBorders>
            <w:shd w:val="clear" w:color="auto" w:fill="auto"/>
            <w:vAlign w:val="center"/>
          </w:tcPr>
          <w:p w14:paraId="1BC89429"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lastRenderedPageBreak/>
              <w:t xml:space="preserve">հատ </w:t>
            </w:r>
          </w:p>
        </w:tc>
        <w:tc>
          <w:tcPr>
            <w:tcW w:w="797" w:type="dxa"/>
          </w:tcPr>
          <w:p w14:paraId="78E8B7B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12DCEAF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402F70A2"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10</w:t>
            </w:r>
          </w:p>
        </w:tc>
        <w:tc>
          <w:tcPr>
            <w:tcW w:w="889" w:type="dxa"/>
          </w:tcPr>
          <w:p w14:paraId="7700BB5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721FACD4"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10</w:t>
            </w:r>
          </w:p>
        </w:tc>
        <w:tc>
          <w:tcPr>
            <w:tcW w:w="1655" w:type="dxa"/>
          </w:tcPr>
          <w:p w14:paraId="4436321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w:t>
            </w:r>
            <w:r w:rsidRPr="003E2D06">
              <w:rPr>
                <w:rFonts w:ascii="GHEA Grapalat" w:eastAsia="Times New Roman" w:hAnsi="GHEA Grapalat" w:cs="Times New Roman"/>
                <w:sz w:val="20"/>
                <w:szCs w:val="24"/>
              </w:rPr>
              <w:lastRenderedPageBreak/>
              <w:t>ման» կարգի 21-րդ կետի 1-ին ենթակետի ը) պարբերության դրույթները:</w:t>
            </w:r>
          </w:p>
        </w:tc>
      </w:tr>
      <w:tr w:rsidR="003E2D06" w:rsidRPr="003E2D06" w14:paraId="1C1BC787" w14:textId="77777777" w:rsidTr="00582EDE">
        <w:trPr>
          <w:trHeight w:val="246"/>
        </w:trPr>
        <w:tc>
          <w:tcPr>
            <w:tcW w:w="1299" w:type="dxa"/>
            <w:tcBorders>
              <w:top w:val="single" w:sz="4" w:space="0" w:color="auto"/>
              <w:left w:val="single" w:sz="4" w:space="0" w:color="auto"/>
              <w:bottom w:val="single" w:sz="4" w:space="0" w:color="auto"/>
              <w:right w:val="single" w:sz="4" w:space="0" w:color="auto"/>
            </w:tcBorders>
            <w:shd w:val="clear" w:color="000000" w:fill="FFFFFF"/>
            <w:vAlign w:val="center"/>
          </w:tcPr>
          <w:p w14:paraId="2FCF6BCD" w14:textId="77777777" w:rsidR="003E2D06" w:rsidRPr="003E2D06" w:rsidRDefault="003E2D06" w:rsidP="003E2D06">
            <w:pPr>
              <w:spacing w:after="0" w:line="240" w:lineRule="auto"/>
              <w:jc w:val="center"/>
              <w:rPr>
                <w:rFonts w:ascii="Sylfaen" w:eastAsia="Times New Roman" w:hAnsi="Sylfaen" w:cs="Calibri"/>
                <w:color w:val="000000"/>
                <w:sz w:val="18"/>
                <w:szCs w:val="18"/>
                <w:lang w:val="hy-AM"/>
              </w:rPr>
            </w:pPr>
            <w:r w:rsidRPr="003E2D06">
              <w:rPr>
                <w:rFonts w:ascii="Sylfaen" w:eastAsia="Times New Roman" w:hAnsi="Sylfaen" w:cs="Calibri"/>
                <w:color w:val="000000"/>
                <w:sz w:val="18"/>
                <w:szCs w:val="18"/>
                <w:lang w:val="hy-AM"/>
              </w:rPr>
              <w:lastRenderedPageBreak/>
              <w:t>133</w:t>
            </w:r>
          </w:p>
        </w:tc>
        <w:tc>
          <w:tcPr>
            <w:tcW w:w="1363" w:type="dxa"/>
            <w:tcBorders>
              <w:top w:val="nil"/>
              <w:left w:val="single" w:sz="4" w:space="0" w:color="auto"/>
              <w:bottom w:val="single" w:sz="4" w:space="0" w:color="auto"/>
              <w:right w:val="single" w:sz="4" w:space="0" w:color="auto"/>
            </w:tcBorders>
            <w:shd w:val="clear" w:color="auto" w:fill="auto"/>
            <w:vAlign w:val="center"/>
          </w:tcPr>
          <w:p w14:paraId="436762A0"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38000000</w:t>
            </w:r>
          </w:p>
        </w:tc>
        <w:tc>
          <w:tcPr>
            <w:tcW w:w="2632" w:type="dxa"/>
            <w:tcBorders>
              <w:top w:val="nil"/>
              <w:left w:val="nil"/>
              <w:bottom w:val="single" w:sz="4" w:space="0" w:color="auto"/>
              <w:right w:val="single" w:sz="4" w:space="0" w:color="auto"/>
            </w:tcBorders>
            <w:shd w:val="clear" w:color="auto" w:fill="auto"/>
            <w:vAlign w:val="center"/>
          </w:tcPr>
          <w:p w14:paraId="703F7514"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Ազոտային</w:t>
            </w:r>
            <w:r w:rsidRPr="003E2D06">
              <w:rPr>
                <w:rFonts w:ascii="Sylfaen" w:eastAsia="Times New Roman" w:hAnsi="Sylfaen" w:cs="Calibri"/>
                <w:color w:val="000000"/>
                <w:sz w:val="18"/>
                <w:szCs w:val="18"/>
              </w:rPr>
              <w:br/>
              <w:t>խտացուցիչ</w:t>
            </w:r>
          </w:p>
        </w:tc>
        <w:tc>
          <w:tcPr>
            <w:tcW w:w="1221" w:type="dxa"/>
          </w:tcPr>
          <w:p w14:paraId="4D7B821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163B8A80"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12 տեղանոց ազոտի հաստատուն շիթով,</w:t>
            </w:r>
            <w:r w:rsidRPr="003E2D06">
              <w:rPr>
                <w:rFonts w:ascii="Sylfaen" w:eastAsia="Times New Roman" w:hAnsi="Sylfaen" w:cs="Calibri"/>
                <w:color w:val="000000"/>
              </w:rPr>
              <w:br/>
              <w:t xml:space="preserve"> անվտանգության պահանջներին համաձայն  EN61326-1, կամ համարժեք:</w:t>
            </w:r>
          </w:p>
        </w:tc>
        <w:tc>
          <w:tcPr>
            <w:tcW w:w="1401" w:type="dxa"/>
            <w:tcBorders>
              <w:top w:val="nil"/>
              <w:left w:val="single" w:sz="4" w:space="0" w:color="auto"/>
              <w:bottom w:val="single" w:sz="4" w:space="0" w:color="auto"/>
              <w:right w:val="single" w:sz="4" w:space="0" w:color="auto"/>
            </w:tcBorders>
            <w:shd w:val="clear" w:color="auto" w:fill="auto"/>
            <w:vAlign w:val="center"/>
          </w:tcPr>
          <w:p w14:paraId="053CFC90"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հատ</w:t>
            </w:r>
          </w:p>
        </w:tc>
        <w:tc>
          <w:tcPr>
            <w:tcW w:w="797" w:type="dxa"/>
          </w:tcPr>
          <w:p w14:paraId="0FB1CC4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32F74AFD"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54049B68"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1</w:t>
            </w:r>
          </w:p>
        </w:tc>
        <w:tc>
          <w:tcPr>
            <w:tcW w:w="889" w:type="dxa"/>
          </w:tcPr>
          <w:p w14:paraId="4FCADA4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4245BB7"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1</w:t>
            </w:r>
          </w:p>
        </w:tc>
        <w:tc>
          <w:tcPr>
            <w:tcW w:w="1655" w:type="dxa"/>
          </w:tcPr>
          <w:p w14:paraId="71DF3C5E"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3053E561" w14:textId="77777777" w:rsidTr="00582EDE">
        <w:trPr>
          <w:trHeight w:val="246"/>
        </w:trPr>
        <w:tc>
          <w:tcPr>
            <w:tcW w:w="1299" w:type="dxa"/>
            <w:tcBorders>
              <w:top w:val="single" w:sz="4" w:space="0" w:color="auto"/>
              <w:left w:val="single" w:sz="4" w:space="0" w:color="auto"/>
              <w:bottom w:val="single" w:sz="4" w:space="0" w:color="auto"/>
              <w:right w:val="single" w:sz="4" w:space="0" w:color="auto"/>
            </w:tcBorders>
            <w:shd w:val="clear" w:color="000000" w:fill="FFFFFF"/>
            <w:vAlign w:val="center"/>
          </w:tcPr>
          <w:p w14:paraId="70C256BD" w14:textId="77777777" w:rsidR="003E2D06" w:rsidRPr="003E2D06" w:rsidRDefault="003E2D06" w:rsidP="003E2D06">
            <w:pPr>
              <w:spacing w:after="0" w:line="240" w:lineRule="auto"/>
              <w:jc w:val="center"/>
              <w:rPr>
                <w:rFonts w:ascii="Sylfaen" w:eastAsia="Times New Roman" w:hAnsi="Sylfaen" w:cs="Calibri"/>
                <w:color w:val="000000"/>
                <w:sz w:val="18"/>
                <w:szCs w:val="18"/>
                <w:lang w:val="hy-AM"/>
              </w:rPr>
            </w:pPr>
            <w:r w:rsidRPr="003E2D06">
              <w:rPr>
                <w:rFonts w:ascii="Sylfaen" w:eastAsia="Times New Roman" w:hAnsi="Sylfaen" w:cs="Calibri"/>
                <w:color w:val="000000"/>
                <w:sz w:val="18"/>
                <w:szCs w:val="18"/>
                <w:lang w:val="hy-AM"/>
              </w:rPr>
              <w:t>134</w:t>
            </w:r>
          </w:p>
        </w:tc>
        <w:tc>
          <w:tcPr>
            <w:tcW w:w="1363" w:type="dxa"/>
            <w:tcBorders>
              <w:top w:val="nil"/>
              <w:left w:val="single" w:sz="4" w:space="0" w:color="auto"/>
              <w:bottom w:val="single" w:sz="4" w:space="0" w:color="auto"/>
              <w:right w:val="single" w:sz="4" w:space="0" w:color="auto"/>
            </w:tcBorders>
            <w:shd w:val="clear" w:color="auto" w:fill="auto"/>
            <w:vAlign w:val="center"/>
          </w:tcPr>
          <w:p w14:paraId="6A86828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38431750</w:t>
            </w:r>
          </w:p>
        </w:tc>
        <w:tc>
          <w:tcPr>
            <w:tcW w:w="2632" w:type="dxa"/>
            <w:tcBorders>
              <w:top w:val="nil"/>
              <w:left w:val="nil"/>
              <w:bottom w:val="single" w:sz="4" w:space="0" w:color="auto"/>
              <w:right w:val="single" w:sz="4" w:space="0" w:color="auto"/>
            </w:tcBorders>
            <w:shd w:val="clear" w:color="auto" w:fill="auto"/>
            <w:vAlign w:val="center"/>
          </w:tcPr>
          <w:p w14:paraId="454B38A9"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Ուլտրաձայնային</w:t>
            </w:r>
            <w:r w:rsidRPr="003E2D06">
              <w:rPr>
                <w:rFonts w:ascii="Sylfaen" w:eastAsia="Times New Roman" w:hAnsi="Sylfaen" w:cs="Calibri"/>
                <w:color w:val="000000"/>
                <w:sz w:val="18"/>
                <w:szCs w:val="18"/>
              </w:rPr>
              <w:br/>
              <w:t>Բաղնիք  6լ</w:t>
            </w:r>
          </w:p>
        </w:tc>
        <w:tc>
          <w:tcPr>
            <w:tcW w:w="1221" w:type="dxa"/>
          </w:tcPr>
          <w:p w14:paraId="71C9724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5831E130"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 xml:space="preserve">Հաճախականությունը 40KHz, հզորությունը 180W, ներքին չափը 300 × 155 × 150 մմ (L × W × H), ընդհանուր չափը 330 × 180 × 310 մմ (L × W × H), աշխատանքային ժամանակը 1- 20 րոպե, ջեռուցուման հզորությունը </w:t>
            </w:r>
            <w:r w:rsidRPr="003E2D06">
              <w:rPr>
                <w:rFonts w:ascii="Sylfaen" w:eastAsia="Times New Roman" w:hAnsi="Sylfaen" w:cs="Calibri"/>
                <w:color w:val="000000"/>
              </w:rPr>
              <w:lastRenderedPageBreak/>
              <w:t>300W, աշխատանքային ջերմաստիճանը 20</w:t>
            </w:r>
            <w:r w:rsidRPr="003E2D06">
              <w:rPr>
                <w:rFonts w:ascii="Times New Roman" w:eastAsia="Times New Roman" w:hAnsi="Times New Roman" w:cs="Times New Roman"/>
                <w:color w:val="000000"/>
              </w:rPr>
              <w:t>℃</w:t>
            </w:r>
            <w:r w:rsidRPr="003E2D06">
              <w:rPr>
                <w:rFonts w:ascii="Sylfaen" w:eastAsia="Times New Roman" w:hAnsi="Sylfaen" w:cs="Calibri"/>
                <w:color w:val="000000"/>
              </w:rPr>
              <w:t xml:space="preserve"> - 80</w:t>
            </w:r>
            <w:r w:rsidRPr="003E2D06">
              <w:rPr>
                <w:rFonts w:ascii="Times New Roman" w:eastAsia="Times New Roman" w:hAnsi="Times New Roman" w:cs="Times New Roman"/>
                <w:color w:val="000000"/>
              </w:rPr>
              <w:t>℃</w:t>
            </w:r>
            <w:r w:rsidRPr="003E2D06">
              <w:rPr>
                <w:rFonts w:ascii="Sylfaen" w:eastAsia="Times New Roman" w:hAnsi="Sylfaen" w:cs="Calibri"/>
                <w:color w:val="000000"/>
              </w:rPr>
              <w:t>:</w:t>
            </w:r>
          </w:p>
        </w:tc>
        <w:tc>
          <w:tcPr>
            <w:tcW w:w="1401" w:type="dxa"/>
            <w:tcBorders>
              <w:top w:val="nil"/>
              <w:left w:val="single" w:sz="4" w:space="0" w:color="auto"/>
              <w:bottom w:val="single" w:sz="4" w:space="0" w:color="auto"/>
              <w:right w:val="single" w:sz="4" w:space="0" w:color="auto"/>
            </w:tcBorders>
            <w:shd w:val="clear" w:color="auto" w:fill="auto"/>
            <w:vAlign w:val="center"/>
          </w:tcPr>
          <w:p w14:paraId="0C98CEB9"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lastRenderedPageBreak/>
              <w:t>հատ</w:t>
            </w:r>
          </w:p>
        </w:tc>
        <w:tc>
          <w:tcPr>
            <w:tcW w:w="797" w:type="dxa"/>
          </w:tcPr>
          <w:p w14:paraId="5D3F525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146CA37"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3C88E6C"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1</w:t>
            </w:r>
          </w:p>
        </w:tc>
        <w:tc>
          <w:tcPr>
            <w:tcW w:w="889" w:type="dxa"/>
          </w:tcPr>
          <w:p w14:paraId="700CBB6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337DFCC4"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1</w:t>
            </w:r>
          </w:p>
        </w:tc>
        <w:tc>
          <w:tcPr>
            <w:tcW w:w="1655" w:type="dxa"/>
          </w:tcPr>
          <w:p w14:paraId="0356B469"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 xml:space="preserve">պահպանելով ՀՀ կառավարության 04.05.2017թ. թիվ 526-Ն որոշմամբ հաստատված «Գնումների </w:t>
            </w:r>
            <w:r w:rsidRPr="003E2D06">
              <w:rPr>
                <w:rFonts w:ascii="GHEA Grapalat" w:eastAsia="Times New Roman" w:hAnsi="GHEA Grapalat" w:cs="Times New Roman"/>
                <w:sz w:val="20"/>
                <w:szCs w:val="24"/>
              </w:rPr>
              <w:lastRenderedPageBreak/>
              <w:t>գործընթացի կազմակերպման» կարգի 21-րդ կետի 1-ին ենթակետի ը) պարբերության դրույթները:</w:t>
            </w:r>
          </w:p>
        </w:tc>
      </w:tr>
      <w:tr w:rsidR="003E2D06" w:rsidRPr="003E2D06" w14:paraId="4AEB88EE" w14:textId="77777777" w:rsidTr="00582EDE">
        <w:trPr>
          <w:trHeight w:val="246"/>
        </w:trPr>
        <w:tc>
          <w:tcPr>
            <w:tcW w:w="1299" w:type="dxa"/>
            <w:tcBorders>
              <w:top w:val="single" w:sz="4" w:space="0" w:color="auto"/>
              <w:left w:val="single" w:sz="4" w:space="0" w:color="auto"/>
              <w:bottom w:val="single" w:sz="4" w:space="0" w:color="auto"/>
              <w:right w:val="single" w:sz="4" w:space="0" w:color="auto"/>
            </w:tcBorders>
            <w:shd w:val="clear" w:color="000000" w:fill="FFFFFF"/>
            <w:vAlign w:val="center"/>
          </w:tcPr>
          <w:p w14:paraId="1D938DC9" w14:textId="77777777" w:rsidR="003E2D06" w:rsidRPr="003E2D06" w:rsidRDefault="003E2D06" w:rsidP="003E2D06">
            <w:pPr>
              <w:spacing w:after="0" w:line="240" w:lineRule="auto"/>
              <w:jc w:val="center"/>
              <w:rPr>
                <w:rFonts w:ascii="Sylfaen" w:eastAsia="Times New Roman" w:hAnsi="Sylfaen" w:cs="Calibri"/>
                <w:color w:val="000000"/>
                <w:sz w:val="18"/>
                <w:szCs w:val="18"/>
                <w:lang w:val="hy-AM"/>
              </w:rPr>
            </w:pPr>
            <w:r w:rsidRPr="003E2D06">
              <w:rPr>
                <w:rFonts w:ascii="Sylfaen" w:eastAsia="Times New Roman" w:hAnsi="Sylfaen" w:cs="Calibri"/>
                <w:color w:val="000000"/>
                <w:sz w:val="18"/>
                <w:szCs w:val="18"/>
                <w:lang w:val="hy-AM"/>
              </w:rPr>
              <w:lastRenderedPageBreak/>
              <w:t>135</w:t>
            </w:r>
          </w:p>
        </w:tc>
        <w:tc>
          <w:tcPr>
            <w:tcW w:w="1363" w:type="dxa"/>
            <w:tcBorders>
              <w:top w:val="nil"/>
              <w:left w:val="single" w:sz="4" w:space="0" w:color="auto"/>
              <w:bottom w:val="single" w:sz="4" w:space="0" w:color="auto"/>
              <w:right w:val="single" w:sz="4" w:space="0" w:color="auto"/>
            </w:tcBorders>
            <w:shd w:val="clear" w:color="auto" w:fill="auto"/>
            <w:vAlign w:val="center"/>
          </w:tcPr>
          <w:p w14:paraId="40B31FCD"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33121250</w:t>
            </w:r>
          </w:p>
        </w:tc>
        <w:tc>
          <w:tcPr>
            <w:tcW w:w="2632" w:type="dxa"/>
            <w:tcBorders>
              <w:top w:val="nil"/>
              <w:left w:val="nil"/>
              <w:bottom w:val="single" w:sz="4" w:space="0" w:color="auto"/>
              <w:right w:val="single" w:sz="4" w:space="0" w:color="auto"/>
            </w:tcBorders>
            <w:shd w:val="clear" w:color="auto" w:fill="auto"/>
            <w:vAlign w:val="center"/>
          </w:tcPr>
          <w:p w14:paraId="32D7D5C3"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Արյան գազերի, էլեկտրոլիտների և մետաբոլիտների որոշման անալիզատոր:</w:t>
            </w:r>
          </w:p>
        </w:tc>
        <w:tc>
          <w:tcPr>
            <w:tcW w:w="1221" w:type="dxa"/>
          </w:tcPr>
          <w:p w14:paraId="1D306EF6"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661D9407" w14:textId="77777777" w:rsidR="003E2D06" w:rsidRPr="003E2D06" w:rsidRDefault="003E2D06" w:rsidP="003E2D06">
            <w:pPr>
              <w:spacing w:after="0" w:line="240" w:lineRule="auto"/>
              <w:jc w:val="center"/>
              <w:rPr>
                <w:rFonts w:ascii="Sylfaen" w:eastAsia="Times New Roman" w:hAnsi="Sylfaen" w:cs="Calibri"/>
              </w:rPr>
            </w:pPr>
            <w:r w:rsidRPr="003E2D06">
              <w:rPr>
                <w:rFonts w:ascii="Sylfaen" w:eastAsia="Times New Roman" w:hAnsi="Sylfaen" w:cs="Calibri"/>
              </w:rPr>
              <w:t xml:space="preserve"> որոշելիք պարամետրեր՝ PCO2, PO2, O2Hb, tHb, COHb, MetHb HHb:</w:t>
            </w:r>
          </w:p>
        </w:tc>
        <w:tc>
          <w:tcPr>
            <w:tcW w:w="1401" w:type="dxa"/>
            <w:tcBorders>
              <w:top w:val="nil"/>
              <w:left w:val="single" w:sz="4" w:space="0" w:color="auto"/>
              <w:bottom w:val="single" w:sz="4" w:space="0" w:color="auto"/>
              <w:right w:val="single" w:sz="4" w:space="0" w:color="auto"/>
            </w:tcBorders>
            <w:shd w:val="clear" w:color="auto" w:fill="auto"/>
            <w:vAlign w:val="center"/>
          </w:tcPr>
          <w:p w14:paraId="17C4C762"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հատ</w:t>
            </w:r>
          </w:p>
        </w:tc>
        <w:tc>
          <w:tcPr>
            <w:tcW w:w="797" w:type="dxa"/>
          </w:tcPr>
          <w:p w14:paraId="7321B139"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6E98C181"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75445DFB"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1</w:t>
            </w:r>
          </w:p>
        </w:tc>
        <w:tc>
          <w:tcPr>
            <w:tcW w:w="889" w:type="dxa"/>
          </w:tcPr>
          <w:p w14:paraId="5AD66A95"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6EC3AE78"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1</w:t>
            </w:r>
          </w:p>
        </w:tc>
        <w:tc>
          <w:tcPr>
            <w:tcW w:w="1655" w:type="dxa"/>
          </w:tcPr>
          <w:p w14:paraId="6409115A"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հաստատված «Գնումների գործընթացի կազմակերպման» կարգի 21-րդ կետի 1-ին ենթակետի ը) պարբերության դրույթները:</w:t>
            </w:r>
          </w:p>
        </w:tc>
      </w:tr>
      <w:tr w:rsidR="003E2D06" w:rsidRPr="003E2D06" w14:paraId="786D3E43" w14:textId="77777777" w:rsidTr="00582EDE">
        <w:trPr>
          <w:trHeight w:val="246"/>
        </w:trPr>
        <w:tc>
          <w:tcPr>
            <w:tcW w:w="1299" w:type="dxa"/>
            <w:tcBorders>
              <w:top w:val="single" w:sz="4" w:space="0" w:color="auto"/>
              <w:left w:val="single" w:sz="4" w:space="0" w:color="auto"/>
              <w:bottom w:val="single" w:sz="4" w:space="0" w:color="auto"/>
              <w:right w:val="single" w:sz="4" w:space="0" w:color="auto"/>
            </w:tcBorders>
            <w:shd w:val="clear" w:color="000000" w:fill="FFFFFF"/>
            <w:vAlign w:val="center"/>
          </w:tcPr>
          <w:p w14:paraId="48F0E721" w14:textId="77777777" w:rsidR="003E2D06" w:rsidRPr="003E2D06" w:rsidRDefault="003E2D06" w:rsidP="003E2D06">
            <w:pPr>
              <w:spacing w:after="0" w:line="240" w:lineRule="auto"/>
              <w:jc w:val="center"/>
              <w:rPr>
                <w:rFonts w:ascii="Sylfaen" w:eastAsia="Times New Roman" w:hAnsi="Sylfaen" w:cs="Calibri"/>
                <w:color w:val="000000"/>
                <w:sz w:val="18"/>
                <w:szCs w:val="18"/>
                <w:lang w:val="hy-AM"/>
              </w:rPr>
            </w:pPr>
            <w:r w:rsidRPr="003E2D06">
              <w:rPr>
                <w:rFonts w:ascii="Sylfaen" w:eastAsia="Times New Roman" w:hAnsi="Sylfaen" w:cs="Calibri"/>
                <w:color w:val="000000"/>
                <w:sz w:val="18"/>
                <w:szCs w:val="18"/>
                <w:lang w:val="hy-AM"/>
              </w:rPr>
              <w:t>136</w:t>
            </w:r>
          </w:p>
        </w:tc>
        <w:tc>
          <w:tcPr>
            <w:tcW w:w="1363" w:type="dxa"/>
            <w:tcBorders>
              <w:top w:val="nil"/>
              <w:left w:val="single" w:sz="4" w:space="0" w:color="auto"/>
              <w:bottom w:val="single" w:sz="4" w:space="0" w:color="auto"/>
              <w:right w:val="single" w:sz="4" w:space="0" w:color="auto"/>
            </w:tcBorders>
            <w:shd w:val="clear" w:color="auto" w:fill="auto"/>
            <w:vAlign w:val="center"/>
          </w:tcPr>
          <w:p w14:paraId="5CDFC09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33121250</w:t>
            </w:r>
          </w:p>
        </w:tc>
        <w:tc>
          <w:tcPr>
            <w:tcW w:w="2632" w:type="dxa"/>
            <w:tcBorders>
              <w:top w:val="nil"/>
              <w:left w:val="nil"/>
              <w:bottom w:val="single" w:sz="4" w:space="0" w:color="auto"/>
              <w:right w:val="single" w:sz="4" w:space="0" w:color="auto"/>
            </w:tcBorders>
            <w:shd w:val="clear" w:color="auto" w:fill="auto"/>
            <w:vAlign w:val="center"/>
          </w:tcPr>
          <w:p w14:paraId="0EEB63E1" w14:textId="77777777" w:rsidR="003E2D06" w:rsidRPr="003E2D06" w:rsidRDefault="003E2D06" w:rsidP="003E2D06">
            <w:pPr>
              <w:spacing w:after="0" w:line="240" w:lineRule="auto"/>
              <w:jc w:val="center"/>
              <w:rPr>
                <w:rFonts w:ascii="Sylfaen" w:eastAsia="Times New Roman" w:hAnsi="Sylfaen" w:cs="Calibri"/>
                <w:color w:val="000000"/>
                <w:sz w:val="18"/>
                <w:szCs w:val="18"/>
              </w:rPr>
            </w:pPr>
            <w:r w:rsidRPr="003E2D06">
              <w:rPr>
                <w:rFonts w:ascii="Sylfaen" w:eastAsia="Times New Roman" w:hAnsi="Sylfaen" w:cs="Calibri"/>
                <w:color w:val="000000"/>
                <w:sz w:val="18"/>
                <w:szCs w:val="18"/>
              </w:rPr>
              <w:t>Կենսաօբյեկտներում/արյուն, մեզ/ ծանր մետաղների որոշման անալիզատոր</w:t>
            </w:r>
          </w:p>
        </w:tc>
        <w:tc>
          <w:tcPr>
            <w:tcW w:w="1221" w:type="dxa"/>
          </w:tcPr>
          <w:p w14:paraId="7763631C"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261" w:type="dxa"/>
            <w:tcBorders>
              <w:top w:val="nil"/>
              <w:left w:val="single" w:sz="4" w:space="0" w:color="auto"/>
              <w:bottom w:val="single" w:sz="4" w:space="0" w:color="auto"/>
              <w:right w:val="single" w:sz="4" w:space="0" w:color="auto"/>
            </w:tcBorders>
            <w:shd w:val="clear" w:color="auto" w:fill="auto"/>
            <w:vAlign w:val="center"/>
          </w:tcPr>
          <w:p w14:paraId="3ADE281A"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Zn, Pb, Cu, Hg, As, Fe, Se, Sb, Sn, Co, Ni, Ag և այլ մետաղների որոշման համար</w:t>
            </w:r>
          </w:p>
        </w:tc>
        <w:tc>
          <w:tcPr>
            <w:tcW w:w="1401" w:type="dxa"/>
            <w:tcBorders>
              <w:top w:val="nil"/>
              <w:left w:val="single" w:sz="4" w:space="0" w:color="auto"/>
              <w:bottom w:val="single" w:sz="4" w:space="0" w:color="auto"/>
              <w:right w:val="single" w:sz="4" w:space="0" w:color="auto"/>
            </w:tcBorders>
            <w:shd w:val="clear" w:color="auto" w:fill="auto"/>
            <w:vAlign w:val="center"/>
          </w:tcPr>
          <w:p w14:paraId="77B53BE4"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հատ</w:t>
            </w:r>
          </w:p>
        </w:tc>
        <w:tc>
          <w:tcPr>
            <w:tcW w:w="797" w:type="dxa"/>
          </w:tcPr>
          <w:p w14:paraId="7EC7A0D8"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Pr>
          <w:p w14:paraId="4B728AF5"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p>
        </w:tc>
        <w:tc>
          <w:tcPr>
            <w:tcW w:w="1032" w:type="dxa"/>
            <w:tcBorders>
              <w:top w:val="nil"/>
              <w:left w:val="single" w:sz="4" w:space="0" w:color="auto"/>
              <w:bottom w:val="single" w:sz="4" w:space="0" w:color="auto"/>
              <w:right w:val="single" w:sz="4" w:space="0" w:color="auto"/>
            </w:tcBorders>
            <w:shd w:val="clear" w:color="auto" w:fill="auto"/>
            <w:vAlign w:val="center"/>
          </w:tcPr>
          <w:p w14:paraId="0449C907"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1</w:t>
            </w:r>
          </w:p>
        </w:tc>
        <w:tc>
          <w:tcPr>
            <w:tcW w:w="889" w:type="dxa"/>
          </w:tcPr>
          <w:p w14:paraId="1DB1B3DD"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18"/>
                <w:szCs w:val="18"/>
                <w:lang w:val="hy-AM"/>
              </w:rPr>
              <w:t>ք.Երևան, Հերացի 5/1</w:t>
            </w:r>
          </w:p>
        </w:tc>
        <w:tc>
          <w:tcPr>
            <w:tcW w:w="841" w:type="dxa"/>
            <w:tcBorders>
              <w:top w:val="nil"/>
              <w:left w:val="single" w:sz="4" w:space="0" w:color="auto"/>
              <w:bottom w:val="single" w:sz="4" w:space="0" w:color="auto"/>
              <w:right w:val="single" w:sz="4" w:space="0" w:color="auto"/>
            </w:tcBorders>
            <w:shd w:val="clear" w:color="auto" w:fill="auto"/>
            <w:vAlign w:val="center"/>
          </w:tcPr>
          <w:p w14:paraId="454DE01B" w14:textId="77777777" w:rsidR="003E2D06" w:rsidRPr="003E2D06" w:rsidRDefault="003E2D06" w:rsidP="003E2D06">
            <w:pPr>
              <w:spacing w:after="0" w:line="240" w:lineRule="auto"/>
              <w:jc w:val="center"/>
              <w:rPr>
                <w:rFonts w:ascii="Sylfaen" w:eastAsia="Times New Roman" w:hAnsi="Sylfaen" w:cs="Calibri"/>
                <w:color w:val="000000"/>
              </w:rPr>
            </w:pPr>
            <w:r w:rsidRPr="003E2D06">
              <w:rPr>
                <w:rFonts w:ascii="Sylfaen" w:eastAsia="Times New Roman" w:hAnsi="Sylfaen" w:cs="Calibri"/>
                <w:color w:val="000000"/>
              </w:rPr>
              <w:t>1</w:t>
            </w:r>
          </w:p>
        </w:tc>
        <w:tc>
          <w:tcPr>
            <w:tcW w:w="1655" w:type="dxa"/>
          </w:tcPr>
          <w:p w14:paraId="579B35D6" w14:textId="77777777" w:rsidR="003E2D06" w:rsidRPr="003E2D06" w:rsidRDefault="003E2D06" w:rsidP="003E2D06">
            <w:pPr>
              <w:spacing w:after="0" w:line="240" w:lineRule="auto"/>
              <w:rPr>
                <w:rFonts w:ascii="Times New Roman" w:eastAsia="Times New Roman" w:hAnsi="Times New Roman" w:cs="Times New Roman"/>
                <w:sz w:val="24"/>
                <w:szCs w:val="24"/>
              </w:rPr>
            </w:pPr>
            <w:r w:rsidRPr="003E2D06">
              <w:rPr>
                <w:rFonts w:ascii="GHEA Grapalat" w:eastAsia="Times New Roman" w:hAnsi="GHEA Grapalat" w:cs="Times New Roman"/>
                <w:sz w:val="20"/>
                <w:szCs w:val="24"/>
              </w:rPr>
              <w:t>պահպանելով ՀՀ կառավարության 04.05.2017թ. թիվ 526-Ն որոշմամբ հաստատվա</w:t>
            </w:r>
            <w:r w:rsidRPr="003E2D06">
              <w:rPr>
                <w:rFonts w:ascii="GHEA Grapalat" w:eastAsia="Times New Roman" w:hAnsi="GHEA Grapalat" w:cs="Times New Roman"/>
                <w:sz w:val="20"/>
                <w:szCs w:val="24"/>
              </w:rPr>
              <w:lastRenderedPageBreak/>
              <w:t>ծ «Գնումների գործընթացի կազմակերպման» կարգի 21-րդ կետի 1-ին ենթակետի ը) պարբերության դրույթները:</w:t>
            </w:r>
          </w:p>
        </w:tc>
      </w:tr>
    </w:tbl>
    <w:p w14:paraId="2C590635" w14:textId="77777777" w:rsidR="003E2D06" w:rsidRPr="003E2D06" w:rsidRDefault="003E2D06" w:rsidP="003E2D06">
      <w:pPr>
        <w:spacing w:after="0" w:line="240" w:lineRule="auto"/>
        <w:jc w:val="both"/>
        <w:rPr>
          <w:rFonts w:ascii="GHEA Grapalat" w:eastAsia="Times New Roman" w:hAnsi="GHEA Grapalat" w:cs="Times New Roman"/>
          <w:sz w:val="20"/>
          <w:szCs w:val="24"/>
        </w:rPr>
      </w:pPr>
    </w:p>
    <w:p w14:paraId="0C8145FD" w14:textId="393A34D7" w:rsidR="003E2D06" w:rsidRPr="009354F0" w:rsidRDefault="003E2D06" w:rsidP="003E2D06">
      <w:pPr>
        <w:spacing w:after="0" w:line="240" w:lineRule="auto"/>
        <w:jc w:val="both"/>
        <w:rPr>
          <w:rFonts w:ascii="GHEA Grapalat" w:eastAsia="Times New Roman" w:hAnsi="GHEA Grapalat" w:cs="Sylfaen"/>
          <w:i/>
          <w:sz w:val="18"/>
          <w:szCs w:val="18"/>
          <w:lang w:val="pt-BR"/>
        </w:rPr>
      </w:pPr>
      <w:r w:rsidRPr="003E2D06">
        <w:rPr>
          <w:rFonts w:ascii="GHEA Grapalat" w:eastAsia="Times New Roman" w:hAnsi="GHEA Grapalat" w:cs="Sylfaen"/>
          <w:i/>
          <w:sz w:val="18"/>
          <w:szCs w:val="18"/>
          <w:lang w:val="pt-BR"/>
        </w:rPr>
        <w:t>Մատակարարման վերջնաժամկետը չի կարող ավել լինել, քան տվյալ տարվա դեկտեմբերի 25-ը:</w:t>
      </w:r>
    </w:p>
    <w:p w14:paraId="0100CDCC" w14:textId="77B6BC0C" w:rsidR="009354F0" w:rsidRPr="009354F0" w:rsidRDefault="003E2D06" w:rsidP="003E2D06">
      <w:pPr>
        <w:spacing w:after="0" w:line="240" w:lineRule="auto"/>
        <w:jc w:val="both"/>
        <w:rPr>
          <w:rFonts w:ascii="GHEA Grapalat" w:eastAsia="Times New Roman" w:hAnsi="GHEA Grapalat" w:cs="Sylfaen"/>
          <w:i/>
          <w:sz w:val="18"/>
          <w:szCs w:val="18"/>
          <w:lang w:val="pt-BR"/>
        </w:rPr>
      </w:pPr>
      <w:r w:rsidRPr="003E2D06">
        <w:rPr>
          <w:rFonts w:ascii="GHEA Grapalat" w:eastAsia="Times New Roman" w:hAnsi="GHEA Grapalat" w:cs="Times New Roman"/>
          <w:sz w:val="20"/>
          <w:szCs w:val="20"/>
          <w:lang w:val="x-none" w:eastAsia="ru-RU"/>
        </w:rPr>
        <w:t>*</w:t>
      </w:r>
      <w:r w:rsidRPr="003E2D06">
        <w:rPr>
          <w:rFonts w:ascii="GHEA Grapalat" w:eastAsia="Times New Roman" w:hAnsi="GHEA Grapalat" w:cs="Sylfaen"/>
          <w:i/>
          <w:sz w:val="18"/>
          <w:szCs w:val="18"/>
          <w:lang w:val="pt-BR"/>
        </w:rPr>
        <w:t xml:space="preserve">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690EFEFB" w14:textId="18996E5C" w:rsidR="009354F0" w:rsidRPr="009354F0" w:rsidRDefault="009354F0" w:rsidP="003E2D06">
      <w:pPr>
        <w:spacing w:after="0" w:line="240" w:lineRule="auto"/>
        <w:jc w:val="both"/>
        <w:rPr>
          <w:rFonts w:ascii="GHEA Grapalat" w:eastAsia="Times New Roman" w:hAnsi="GHEA Grapalat" w:cs="Sylfaen"/>
          <w:b/>
          <w:i/>
          <w:sz w:val="18"/>
          <w:szCs w:val="18"/>
          <w:lang w:val="pt-BR"/>
        </w:rPr>
      </w:pPr>
      <w:r w:rsidRPr="009354F0">
        <w:rPr>
          <w:rFonts w:ascii="GHEA Grapalat" w:eastAsia="Times New Roman" w:hAnsi="GHEA Grapalat" w:cs="Sylfaen"/>
          <w:b/>
          <w:i/>
          <w:sz w:val="18"/>
          <w:szCs w:val="18"/>
          <w:lang w:val="pt-BR"/>
        </w:rPr>
        <w:t>*-Պարտադիր պայման է՝ապրանքի չօգտագործված լինելը</w:t>
      </w:r>
    </w:p>
    <w:p w14:paraId="6812D55D" w14:textId="2A20F6F6" w:rsidR="003E2D06" w:rsidRPr="009354F0" w:rsidRDefault="009354F0" w:rsidP="009354F0">
      <w:pPr>
        <w:spacing w:after="0" w:line="240" w:lineRule="auto"/>
        <w:rPr>
          <w:rFonts w:ascii="GHEA Grapalat" w:eastAsia="Times New Roman" w:hAnsi="GHEA Grapalat" w:cs="Sylfaen"/>
          <w:b/>
          <w:i/>
          <w:sz w:val="18"/>
          <w:szCs w:val="18"/>
          <w:lang w:val="pt-BR"/>
        </w:rPr>
      </w:pPr>
      <w:r w:rsidRPr="009354F0">
        <w:rPr>
          <w:rFonts w:ascii="GHEA Grapalat" w:eastAsia="Times New Roman" w:hAnsi="GHEA Grapalat" w:cs="Sylfaen"/>
          <w:b/>
          <w:i/>
          <w:sz w:val="18"/>
          <w:szCs w:val="18"/>
          <w:lang w:val="pt-BR"/>
        </w:rPr>
        <w:t xml:space="preserve">*-Եթե տեխնիկական բնութագրում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p w14:paraId="4DAEFAD5" w14:textId="385919E9" w:rsidR="009354F0" w:rsidRPr="009354F0" w:rsidRDefault="009354F0" w:rsidP="009354F0">
      <w:pPr>
        <w:spacing w:after="0" w:line="240" w:lineRule="auto"/>
        <w:rPr>
          <w:rFonts w:ascii="GHEA Grapalat" w:eastAsia="Times New Roman" w:hAnsi="GHEA Grapalat" w:cs="Sylfaen"/>
          <w:b/>
          <w:i/>
          <w:sz w:val="18"/>
          <w:szCs w:val="18"/>
          <w:lang w:val="pt-BR"/>
        </w:rPr>
      </w:pPr>
      <w:r w:rsidRPr="009354F0">
        <w:rPr>
          <w:rFonts w:ascii="GHEA Grapalat" w:eastAsia="Times New Roman" w:hAnsi="GHEA Grapalat" w:cs="Sylfaen"/>
          <w:b/>
          <w:i/>
          <w:sz w:val="18"/>
          <w:szCs w:val="18"/>
          <w:lang w:val="pt-BR"/>
        </w:rPr>
        <w:t xml:space="preserve">*-132-136-րդ չափաբաժիններով սահմանված ապրանքատեսակները հանդիսանում են հիմնական միջոց, որոնց երաշխիքյին ժամկետը սահմանվում է առնվազն 365 օրացույցային օր, իսկ մասնակցի գինը պետք է ներառի իր մեջ տեղադրումը, կարգաբերումը և ուսուցումը:   </w:t>
      </w:r>
    </w:p>
    <w:p w14:paraId="4D43DBBB" w14:textId="3F5177D7" w:rsidR="009354F0" w:rsidRDefault="009354F0" w:rsidP="009354F0">
      <w:pPr>
        <w:spacing w:after="0" w:line="240" w:lineRule="auto"/>
        <w:rPr>
          <w:rFonts w:ascii="GHEA Grapalat" w:eastAsia="Times New Roman" w:hAnsi="GHEA Grapalat" w:cs="Sylfaen"/>
          <w:i/>
          <w:sz w:val="18"/>
          <w:szCs w:val="18"/>
          <w:lang w:val="pt-BR"/>
        </w:rPr>
      </w:pPr>
    </w:p>
    <w:p w14:paraId="336F43F4" w14:textId="77777777" w:rsidR="009354F0" w:rsidRPr="009354F0" w:rsidRDefault="009354F0" w:rsidP="009354F0">
      <w:pPr>
        <w:spacing w:after="0" w:line="240" w:lineRule="auto"/>
        <w:rPr>
          <w:rFonts w:ascii="GHEA Grapalat" w:eastAsia="Times New Roman" w:hAnsi="GHEA Grapalat" w:cs="Sylfaen"/>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3E2D06" w:rsidRPr="003E2D06" w14:paraId="1D2E503E" w14:textId="77777777" w:rsidTr="00582EDE">
        <w:trPr>
          <w:jc w:val="center"/>
        </w:trPr>
        <w:tc>
          <w:tcPr>
            <w:tcW w:w="4536" w:type="dxa"/>
          </w:tcPr>
          <w:p w14:paraId="35902C33" w14:textId="77777777" w:rsidR="003E2D06" w:rsidRPr="003E2D06" w:rsidRDefault="003E2D06" w:rsidP="003E2D06">
            <w:pPr>
              <w:spacing w:after="0" w:line="240" w:lineRule="auto"/>
              <w:jc w:val="center"/>
              <w:rPr>
                <w:rFonts w:ascii="GHEA Grapalat" w:eastAsia="Times New Roman" w:hAnsi="GHEA Grapalat" w:cs="Sylfaen"/>
                <w:b/>
                <w:bCs/>
                <w:sz w:val="24"/>
                <w:szCs w:val="24"/>
                <w:lang w:val="nb-NO"/>
              </w:rPr>
            </w:pPr>
            <w:r w:rsidRPr="003E2D06">
              <w:rPr>
                <w:rFonts w:ascii="GHEA Grapalat" w:eastAsia="Times New Roman" w:hAnsi="GHEA Grapalat" w:cs="Sylfaen"/>
                <w:b/>
                <w:bCs/>
                <w:sz w:val="24"/>
                <w:szCs w:val="24"/>
                <w:lang w:val="nb-NO"/>
              </w:rPr>
              <w:t>ԳՆՈՐԴ</w:t>
            </w:r>
          </w:p>
          <w:p w14:paraId="76FC6B14" w14:textId="77777777" w:rsidR="003E2D06" w:rsidRPr="003E2D06" w:rsidRDefault="003E2D06" w:rsidP="003E2D06">
            <w:pPr>
              <w:spacing w:after="0" w:line="240" w:lineRule="auto"/>
              <w:rPr>
                <w:rFonts w:ascii="GHEA Grapalat" w:eastAsia="Times New Roman" w:hAnsi="GHEA Grapalat" w:cs="Times New Roman"/>
                <w:lang w:val="ru-RU"/>
              </w:rPr>
            </w:pPr>
          </w:p>
          <w:p w14:paraId="4CA4D434" w14:textId="77777777" w:rsidR="003E2D06" w:rsidRPr="003E2D06" w:rsidRDefault="003E2D06" w:rsidP="003E2D06">
            <w:pPr>
              <w:spacing w:after="0" w:line="240" w:lineRule="auto"/>
              <w:rPr>
                <w:rFonts w:ascii="GHEA Grapalat" w:eastAsia="Times New Roman" w:hAnsi="GHEA Grapalat" w:cs="Times New Roman"/>
                <w:sz w:val="24"/>
                <w:szCs w:val="24"/>
                <w:lang w:val="ru-RU"/>
              </w:rPr>
            </w:pPr>
          </w:p>
          <w:p w14:paraId="6A6DA521" w14:textId="77777777" w:rsidR="003E2D06" w:rsidRPr="003E2D06" w:rsidRDefault="003E2D06" w:rsidP="003E2D06">
            <w:pPr>
              <w:spacing w:after="0" w:line="240" w:lineRule="auto"/>
              <w:jc w:val="center"/>
              <w:rPr>
                <w:rFonts w:ascii="GHEA Grapalat" w:eastAsia="Times New Roman" w:hAnsi="GHEA Grapalat" w:cs="Times New Roman"/>
                <w:sz w:val="24"/>
                <w:szCs w:val="24"/>
                <w:lang w:val="ru-RU"/>
              </w:rPr>
            </w:pPr>
            <w:r w:rsidRPr="003E2D06">
              <w:rPr>
                <w:rFonts w:ascii="GHEA Grapalat" w:eastAsia="Times New Roman" w:hAnsi="GHEA Grapalat" w:cs="Times New Roman"/>
                <w:sz w:val="24"/>
                <w:szCs w:val="24"/>
                <w:lang w:val="ru-RU"/>
              </w:rPr>
              <w:t>---------------------------------</w:t>
            </w:r>
          </w:p>
          <w:p w14:paraId="0B64E5D1"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w:t>
            </w:r>
            <w:r w:rsidRPr="003E2D06">
              <w:rPr>
                <w:rFonts w:ascii="GHEA Grapalat" w:eastAsia="Times New Roman" w:hAnsi="GHEA Grapalat" w:cs="Sylfaen"/>
                <w:sz w:val="18"/>
                <w:szCs w:val="18"/>
                <w:lang w:val="ru-RU"/>
              </w:rPr>
              <w:t>ստորագրություն</w:t>
            </w:r>
            <w:r w:rsidRPr="003E2D06">
              <w:rPr>
                <w:rFonts w:ascii="GHEA Grapalat" w:eastAsia="Times New Roman" w:hAnsi="GHEA Grapalat" w:cs="Times New Roman"/>
                <w:sz w:val="18"/>
                <w:szCs w:val="18"/>
              </w:rPr>
              <w:t>/</w:t>
            </w:r>
          </w:p>
          <w:p w14:paraId="38D13BF2" w14:textId="77777777" w:rsidR="003E2D06" w:rsidRPr="003E2D06" w:rsidRDefault="003E2D06" w:rsidP="003E2D06">
            <w:pPr>
              <w:spacing w:after="0" w:line="240" w:lineRule="auto"/>
              <w:jc w:val="center"/>
              <w:rPr>
                <w:rFonts w:ascii="GHEA Grapalat" w:eastAsia="Times New Roman" w:hAnsi="GHEA Grapalat" w:cs="Times New Roman"/>
                <w:sz w:val="18"/>
                <w:szCs w:val="18"/>
                <w:lang w:val="ru-RU"/>
              </w:rPr>
            </w:pPr>
            <w:r w:rsidRPr="003E2D06">
              <w:rPr>
                <w:rFonts w:ascii="GHEA Grapalat" w:eastAsia="Times New Roman" w:hAnsi="GHEA Grapalat" w:cs="Sylfaen"/>
                <w:sz w:val="18"/>
                <w:szCs w:val="18"/>
                <w:lang w:val="ru-RU"/>
              </w:rPr>
              <w:t>Կ</w:t>
            </w:r>
            <w:r w:rsidRPr="003E2D06">
              <w:rPr>
                <w:rFonts w:ascii="GHEA Grapalat" w:eastAsia="Times New Roman" w:hAnsi="GHEA Grapalat" w:cs="Times New Roman"/>
                <w:sz w:val="18"/>
                <w:szCs w:val="18"/>
                <w:lang w:val="ru-RU"/>
              </w:rPr>
              <w:t>.</w:t>
            </w:r>
            <w:r w:rsidRPr="003E2D06">
              <w:rPr>
                <w:rFonts w:ascii="GHEA Grapalat" w:eastAsia="Times New Roman" w:hAnsi="GHEA Grapalat" w:cs="Sylfaen"/>
                <w:sz w:val="18"/>
                <w:szCs w:val="18"/>
                <w:lang w:val="ru-RU"/>
              </w:rPr>
              <w:t>Տ</w:t>
            </w:r>
          </w:p>
        </w:tc>
        <w:tc>
          <w:tcPr>
            <w:tcW w:w="760" w:type="dxa"/>
          </w:tcPr>
          <w:p w14:paraId="4DF59585" w14:textId="77777777" w:rsidR="003E2D06" w:rsidRPr="003E2D06" w:rsidRDefault="003E2D06" w:rsidP="003E2D06">
            <w:pPr>
              <w:spacing w:after="0" w:line="240" w:lineRule="auto"/>
              <w:jc w:val="center"/>
              <w:rPr>
                <w:rFonts w:ascii="GHEA Grapalat" w:eastAsia="Times New Roman" w:hAnsi="GHEA Grapalat" w:cs="Times New Roman"/>
                <w:sz w:val="24"/>
                <w:szCs w:val="24"/>
                <w:lang w:val="ru-RU"/>
              </w:rPr>
            </w:pPr>
          </w:p>
        </w:tc>
        <w:tc>
          <w:tcPr>
            <w:tcW w:w="4343" w:type="dxa"/>
          </w:tcPr>
          <w:p w14:paraId="6175EAA7" w14:textId="77777777" w:rsidR="003E2D06" w:rsidRPr="003E2D06" w:rsidRDefault="003E2D06" w:rsidP="003E2D06">
            <w:pPr>
              <w:spacing w:after="0" w:line="240" w:lineRule="auto"/>
              <w:jc w:val="center"/>
              <w:rPr>
                <w:rFonts w:ascii="GHEA Grapalat" w:eastAsia="Times New Roman" w:hAnsi="GHEA Grapalat" w:cs="Sylfaen"/>
                <w:b/>
                <w:bCs/>
                <w:sz w:val="24"/>
                <w:szCs w:val="24"/>
                <w:lang w:val="ru-RU"/>
              </w:rPr>
            </w:pPr>
            <w:r w:rsidRPr="003E2D06">
              <w:rPr>
                <w:rFonts w:ascii="GHEA Grapalat" w:eastAsia="Times New Roman" w:hAnsi="GHEA Grapalat" w:cs="Sylfaen"/>
                <w:b/>
                <w:bCs/>
                <w:sz w:val="24"/>
                <w:szCs w:val="24"/>
                <w:lang w:val="pt-BR"/>
              </w:rPr>
              <w:t>ՎԱՃԱՌՈՂ</w:t>
            </w:r>
          </w:p>
          <w:p w14:paraId="03B7F29F" w14:textId="77777777" w:rsidR="003E2D06" w:rsidRPr="003E2D06" w:rsidRDefault="003E2D06" w:rsidP="003E2D06">
            <w:pPr>
              <w:spacing w:after="0" w:line="240" w:lineRule="auto"/>
              <w:jc w:val="center"/>
              <w:rPr>
                <w:rFonts w:ascii="GHEA Grapalat" w:eastAsia="Times New Roman" w:hAnsi="GHEA Grapalat" w:cs="Times New Roman"/>
                <w:sz w:val="24"/>
                <w:szCs w:val="24"/>
                <w:lang w:val="ru-RU"/>
              </w:rPr>
            </w:pPr>
          </w:p>
          <w:p w14:paraId="42E36B18" w14:textId="77777777" w:rsidR="003E2D06" w:rsidRPr="003E2D06" w:rsidRDefault="003E2D06" w:rsidP="003E2D06">
            <w:pPr>
              <w:spacing w:after="0" w:line="240" w:lineRule="auto"/>
              <w:jc w:val="center"/>
              <w:rPr>
                <w:rFonts w:ascii="GHEA Grapalat" w:eastAsia="Times New Roman" w:hAnsi="GHEA Grapalat" w:cs="Times New Roman"/>
                <w:sz w:val="24"/>
                <w:szCs w:val="24"/>
                <w:lang w:val="ru-RU"/>
              </w:rPr>
            </w:pPr>
          </w:p>
          <w:p w14:paraId="29904D70" w14:textId="77777777" w:rsidR="003E2D06" w:rsidRPr="003E2D06" w:rsidRDefault="003E2D06" w:rsidP="003E2D06">
            <w:pPr>
              <w:spacing w:after="0" w:line="240" w:lineRule="auto"/>
              <w:jc w:val="center"/>
              <w:rPr>
                <w:rFonts w:ascii="GHEA Grapalat" w:eastAsia="Times New Roman" w:hAnsi="GHEA Grapalat" w:cs="Times New Roman"/>
                <w:sz w:val="24"/>
                <w:szCs w:val="24"/>
                <w:lang w:val="ru-RU"/>
              </w:rPr>
            </w:pPr>
            <w:r w:rsidRPr="003E2D06">
              <w:rPr>
                <w:rFonts w:ascii="GHEA Grapalat" w:eastAsia="Times New Roman" w:hAnsi="GHEA Grapalat" w:cs="Times New Roman"/>
                <w:sz w:val="24"/>
                <w:szCs w:val="24"/>
                <w:lang w:val="ru-RU"/>
              </w:rPr>
              <w:t>---------------------------------</w:t>
            </w:r>
          </w:p>
          <w:p w14:paraId="1FF793BC"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w:t>
            </w:r>
            <w:r w:rsidRPr="003E2D06">
              <w:rPr>
                <w:rFonts w:ascii="GHEA Grapalat" w:eastAsia="Times New Roman" w:hAnsi="GHEA Grapalat" w:cs="Sylfaen"/>
                <w:sz w:val="18"/>
                <w:szCs w:val="18"/>
                <w:lang w:val="ru-RU"/>
              </w:rPr>
              <w:t>ստորագրություն</w:t>
            </w:r>
            <w:r w:rsidRPr="003E2D06">
              <w:rPr>
                <w:rFonts w:ascii="GHEA Grapalat" w:eastAsia="Times New Roman" w:hAnsi="GHEA Grapalat" w:cs="Times New Roman"/>
                <w:sz w:val="18"/>
                <w:szCs w:val="18"/>
              </w:rPr>
              <w:t>/</w:t>
            </w:r>
          </w:p>
          <w:p w14:paraId="77EB6929" w14:textId="77777777" w:rsidR="003E2D06" w:rsidRPr="003E2D06" w:rsidRDefault="003E2D06" w:rsidP="003E2D06">
            <w:pPr>
              <w:spacing w:after="0" w:line="240" w:lineRule="auto"/>
              <w:jc w:val="center"/>
              <w:rPr>
                <w:rFonts w:ascii="GHEA Grapalat" w:eastAsia="Times New Roman" w:hAnsi="GHEA Grapalat" w:cs="Times New Roman"/>
                <w:lang w:val="ru-RU"/>
              </w:rPr>
            </w:pPr>
            <w:r w:rsidRPr="003E2D06">
              <w:rPr>
                <w:rFonts w:ascii="GHEA Grapalat" w:eastAsia="Times New Roman" w:hAnsi="GHEA Grapalat" w:cs="Sylfaen"/>
                <w:sz w:val="18"/>
                <w:szCs w:val="18"/>
                <w:lang w:val="ru-RU"/>
              </w:rPr>
              <w:t>Կ</w:t>
            </w:r>
            <w:r w:rsidRPr="003E2D06">
              <w:rPr>
                <w:rFonts w:ascii="GHEA Grapalat" w:eastAsia="Times New Roman" w:hAnsi="GHEA Grapalat" w:cs="Times New Roman"/>
                <w:sz w:val="18"/>
                <w:szCs w:val="18"/>
                <w:lang w:val="ru-RU"/>
              </w:rPr>
              <w:t>.</w:t>
            </w:r>
            <w:r w:rsidRPr="003E2D06">
              <w:rPr>
                <w:rFonts w:ascii="GHEA Grapalat" w:eastAsia="Times New Roman" w:hAnsi="GHEA Grapalat" w:cs="Sylfaen"/>
                <w:sz w:val="18"/>
                <w:szCs w:val="18"/>
                <w:lang w:val="ru-RU"/>
              </w:rPr>
              <w:t>Տ</w:t>
            </w:r>
          </w:p>
        </w:tc>
      </w:tr>
    </w:tbl>
    <w:p w14:paraId="14C9283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r w:rsidRPr="003E2D06">
        <w:rPr>
          <w:rFonts w:ascii="GHEA Grapalat" w:eastAsia="Times New Roman" w:hAnsi="GHEA Grapalat" w:cs="Times New Roman"/>
          <w:sz w:val="20"/>
          <w:szCs w:val="24"/>
        </w:rPr>
        <w:br w:type="page"/>
      </w:r>
    </w:p>
    <w:p w14:paraId="0418FA69" w14:textId="77777777" w:rsidR="003E2D06" w:rsidRPr="003E2D06" w:rsidRDefault="003E2D06" w:rsidP="003E2D06">
      <w:pPr>
        <w:spacing w:after="0" w:line="240" w:lineRule="auto"/>
        <w:jc w:val="right"/>
        <w:rPr>
          <w:rFonts w:ascii="GHEA Grapalat" w:eastAsia="Times New Roman" w:hAnsi="GHEA Grapalat" w:cs="Times New Roman"/>
          <w:sz w:val="20"/>
          <w:szCs w:val="24"/>
        </w:rPr>
      </w:pPr>
    </w:p>
    <w:p w14:paraId="4D4B509B" w14:textId="77777777" w:rsidR="003E2D06" w:rsidRPr="003E2D06" w:rsidRDefault="003E2D06" w:rsidP="003E2D06">
      <w:pPr>
        <w:spacing w:after="0" w:line="240" w:lineRule="auto"/>
        <w:jc w:val="right"/>
        <w:rPr>
          <w:rFonts w:ascii="GHEA Grapalat" w:eastAsia="Times New Roman" w:hAnsi="GHEA Grapalat" w:cs="Times New Roman"/>
          <w:i/>
          <w:sz w:val="18"/>
          <w:szCs w:val="24"/>
          <w:lang w:val="hy-AM"/>
        </w:rPr>
      </w:pPr>
      <w:r w:rsidRPr="003E2D06">
        <w:rPr>
          <w:rFonts w:ascii="GHEA Grapalat" w:eastAsia="Times New Roman" w:hAnsi="GHEA Grapalat" w:cs="Times New Roman"/>
          <w:i/>
          <w:sz w:val="18"/>
          <w:szCs w:val="24"/>
          <w:lang w:val="hy-AM"/>
        </w:rPr>
        <w:t>Հավելված N 2</w:t>
      </w:r>
    </w:p>
    <w:p w14:paraId="5D602891" w14:textId="77777777" w:rsidR="003E2D06" w:rsidRPr="003E2D06" w:rsidRDefault="003E2D06" w:rsidP="003E2D06">
      <w:pPr>
        <w:spacing w:after="0" w:line="240" w:lineRule="auto"/>
        <w:jc w:val="right"/>
        <w:rPr>
          <w:rFonts w:ascii="GHEA Grapalat" w:eastAsia="Times New Roman" w:hAnsi="GHEA Grapalat" w:cs="Times New Roman"/>
          <w:i/>
          <w:sz w:val="18"/>
          <w:szCs w:val="24"/>
          <w:lang w:val="hy-AM"/>
        </w:rPr>
      </w:pPr>
      <w:r w:rsidRPr="003E2D06">
        <w:rPr>
          <w:rFonts w:ascii="GHEA Grapalat" w:eastAsia="Times New Roman" w:hAnsi="GHEA Grapalat" w:cs="Times New Roman"/>
          <w:i/>
          <w:sz w:val="18"/>
          <w:szCs w:val="24"/>
          <w:lang w:val="hy-AM"/>
        </w:rPr>
        <w:t xml:space="preserve">«         »              20  թ. կնքված </w:t>
      </w:r>
    </w:p>
    <w:p w14:paraId="4D012FD9" w14:textId="77777777" w:rsidR="003E2D06" w:rsidRPr="003E2D06" w:rsidRDefault="003E2D06" w:rsidP="003E2D06">
      <w:pPr>
        <w:spacing w:after="0" w:line="240" w:lineRule="auto"/>
        <w:jc w:val="right"/>
        <w:rPr>
          <w:rFonts w:ascii="GHEA Grapalat" w:eastAsia="Times New Roman" w:hAnsi="GHEA Grapalat" w:cs="Times New Roman"/>
          <w:i/>
          <w:sz w:val="18"/>
          <w:szCs w:val="24"/>
          <w:lang w:val="hy-AM"/>
        </w:rPr>
      </w:pPr>
      <w:r w:rsidRPr="003E2D06">
        <w:rPr>
          <w:rFonts w:ascii="GHEA Grapalat" w:eastAsia="Times New Roman" w:hAnsi="GHEA Grapalat" w:cs="Times New Roman"/>
          <w:i/>
          <w:sz w:val="18"/>
          <w:szCs w:val="24"/>
          <w:lang w:val="hy-AM"/>
        </w:rPr>
        <w:t xml:space="preserve">                      ծածկագրով պայմանագրի</w:t>
      </w:r>
    </w:p>
    <w:p w14:paraId="41956442" w14:textId="77777777" w:rsidR="003E2D06" w:rsidRPr="003E2D06" w:rsidRDefault="003E2D06" w:rsidP="003E2D06">
      <w:pPr>
        <w:tabs>
          <w:tab w:val="left" w:pos="9540"/>
        </w:tabs>
        <w:spacing w:after="0" w:line="240" w:lineRule="auto"/>
        <w:rPr>
          <w:rFonts w:ascii="GHEA Grapalat" w:eastAsia="Times New Roman" w:hAnsi="GHEA Grapalat" w:cs="Times New Roman"/>
          <w:sz w:val="20"/>
          <w:szCs w:val="24"/>
        </w:rPr>
      </w:pPr>
    </w:p>
    <w:p w14:paraId="1B341C4F" w14:textId="77777777" w:rsidR="003E2D06" w:rsidRPr="003E2D06" w:rsidRDefault="003E2D06" w:rsidP="003E2D06">
      <w:pPr>
        <w:tabs>
          <w:tab w:val="left" w:pos="9540"/>
        </w:tabs>
        <w:spacing w:after="0" w:line="240" w:lineRule="auto"/>
        <w:rPr>
          <w:rFonts w:ascii="GHEA Grapalat" w:eastAsia="Times New Roman" w:hAnsi="GHEA Grapalat" w:cs="Times New Roman"/>
          <w:sz w:val="20"/>
          <w:szCs w:val="24"/>
        </w:rPr>
      </w:pPr>
    </w:p>
    <w:p w14:paraId="392EBE7E"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r w:rsidRPr="003E2D06">
        <w:rPr>
          <w:rFonts w:ascii="GHEA Grapalat" w:eastAsia="Times New Roman" w:hAnsi="GHEA Grapalat" w:cs="Sylfaen"/>
          <w:b/>
        </w:rPr>
        <w:softHyphen/>
      </w:r>
      <w:r w:rsidRPr="003E2D06">
        <w:rPr>
          <w:rFonts w:ascii="GHEA Grapalat" w:eastAsia="Times New Roman" w:hAnsi="GHEA Grapalat" w:cs="Sylfaen"/>
          <w:b/>
        </w:rPr>
        <w:softHyphen/>
      </w:r>
      <w:r w:rsidRPr="003E2D06">
        <w:rPr>
          <w:rFonts w:ascii="GHEA Grapalat" w:eastAsia="Times New Roman" w:hAnsi="GHEA Grapalat" w:cs="Sylfaen"/>
          <w:b/>
        </w:rPr>
        <w:softHyphen/>
      </w:r>
      <w:r w:rsidRPr="003E2D06">
        <w:rPr>
          <w:rFonts w:ascii="GHEA Grapalat" w:eastAsia="Times New Roman" w:hAnsi="GHEA Grapalat" w:cs="Sylfaen"/>
          <w:b/>
        </w:rPr>
        <w:softHyphen/>
      </w:r>
      <w:r w:rsidRPr="003E2D06">
        <w:rPr>
          <w:rFonts w:ascii="GHEA Grapalat" w:eastAsia="Times New Roman" w:hAnsi="GHEA Grapalat" w:cs="Sylfaen"/>
          <w:b/>
        </w:rPr>
        <w:softHyphen/>
      </w:r>
      <w:r w:rsidRPr="003E2D06">
        <w:rPr>
          <w:rFonts w:ascii="GHEA Grapalat" w:eastAsia="Times New Roman" w:hAnsi="GHEA Grapalat" w:cs="Sylfaen"/>
          <w:b/>
        </w:rPr>
        <w:softHyphen/>
      </w:r>
      <w:r w:rsidRPr="003E2D06">
        <w:rPr>
          <w:rFonts w:ascii="GHEA Grapalat" w:eastAsia="Times New Roman" w:hAnsi="GHEA Grapalat" w:cs="Sylfaen"/>
          <w:b/>
        </w:rPr>
        <w:softHyphen/>
      </w:r>
      <w:r w:rsidRPr="003E2D06">
        <w:rPr>
          <w:rFonts w:ascii="GHEA Grapalat" w:eastAsia="Times New Roman" w:hAnsi="GHEA Grapalat" w:cs="Sylfaen"/>
          <w:b/>
        </w:rPr>
        <w:softHyphen/>
      </w:r>
      <w:r w:rsidRPr="003E2D06">
        <w:rPr>
          <w:rFonts w:ascii="GHEA Grapalat" w:eastAsia="Times New Roman" w:hAnsi="GHEA Grapalat" w:cs="Sylfaen"/>
          <w:b/>
        </w:rPr>
        <w:softHyphen/>
      </w:r>
      <w:r w:rsidRPr="003E2D06">
        <w:rPr>
          <w:rFonts w:ascii="GHEA Grapalat" w:eastAsia="Times New Roman" w:hAnsi="GHEA Grapalat" w:cs="Sylfaen"/>
          <w:b/>
        </w:rPr>
        <w:softHyphen/>
      </w:r>
      <w:r w:rsidRPr="003E2D06">
        <w:rPr>
          <w:rFonts w:ascii="GHEA Grapalat" w:eastAsia="Times New Roman" w:hAnsi="GHEA Grapalat" w:cs="Sylfaen"/>
          <w:b/>
        </w:rPr>
        <w:softHyphen/>
      </w:r>
      <w:r w:rsidRPr="003E2D06">
        <w:rPr>
          <w:rFonts w:ascii="GHEA Grapalat" w:eastAsia="Times New Roman" w:hAnsi="GHEA Grapalat" w:cs="Sylfaen"/>
          <w:b/>
        </w:rPr>
        <w:softHyphen/>
      </w:r>
      <w:r w:rsidRPr="003E2D06">
        <w:rPr>
          <w:rFonts w:ascii="GHEA Grapalat" w:eastAsia="Times New Roman" w:hAnsi="GHEA Grapalat" w:cs="Sylfaen"/>
          <w:b/>
        </w:rPr>
        <w:softHyphen/>
      </w:r>
      <w:r w:rsidRPr="003E2D06">
        <w:rPr>
          <w:rFonts w:ascii="GHEA Grapalat" w:eastAsia="Times New Roman" w:hAnsi="GHEA Grapalat" w:cs="Sylfaen"/>
          <w:b/>
        </w:rPr>
        <w:softHyphen/>
      </w:r>
      <w:r w:rsidRPr="003E2D06">
        <w:rPr>
          <w:rFonts w:ascii="GHEA Grapalat" w:eastAsia="Times New Roman" w:hAnsi="GHEA Grapalat" w:cs="Times New Roman"/>
          <w:sz w:val="20"/>
          <w:szCs w:val="24"/>
        </w:rPr>
        <w:t>ՎՃԱՐՄԱՆ ԺԱՄԱՆԱԿԱՑՈՒՅՑ*</w:t>
      </w:r>
    </w:p>
    <w:p w14:paraId="514EBFAA" w14:textId="77777777" w:rsidR="003E2D06" w:rsidRPr="003E2D06" w:rsidRDefault="003E2D06" w:rsidP="003E2D06">
      <w:pPr>
        <w:spacing w:after="0" w:line="240" w:lineRule="auto"/>
        <w:jc w:val="center"/>
        <w:rPr>
          <w:rFonts w:ascii="GHEA Grapalat" w:eastAsia="Times New Roman" w:hAnsi="GHEA Grapalat" w:cs="Times New Roman"/>
          <w:sz w:val="20"/>
          <w:szCs w:val="24"/>
        </w:rPr>
      </w:pPr>
      <w:r w:rsidRPr="003E2D06">
        <w:rPr>
          <w:rFonts w:ascii="GHEA Grapalat" w:eastAsia="Times New Roman" w:hAnsi="GHEA Grapalat" w:cs="Times New Roman"/>
          <w:sz w:val="20"/>
          <w:szCs w:val="24"/>
        </w:rPr>
        <w:t xml:space="preserve">                                                                                                                                                                                                            </w:t>
      </w:r>
      <w:r w:rsidRPr="003E2D06">
        <w:rPr>
          <w:rFonts w:ascii="GHEA Grapalat" w:eastAsia="Times New Roman" w:hAnsi="GHEA Grapalat" w:cs="Sylfaen"/>
          <w:sz w:val="18"/>
          <w:szCs w:val="24"/>
        </w:rPr>
        <w:t>ՀՀ</w:t>
      </w:r>
      <w:r w:rsidRPr="003E2D06">
        <w:rPr>
          <w:rFonts w:ascii="GHEA Grapalat" w:eastAsia="Times New Roman" w:hAnsi="GHEA Grapalat" w:cs="Sylfaen"/>
          <w:sz w:val="18"/>
          <w:szCs w:val="24"/>
          <w:lang w:val="es-ES"/>
        </w:rPr>
        <w:t xml:space="preserve"> </w:t>
      </w:r>
      <w:r w:rsidRPr="003E2D06">
        <w:rPr>
          <w:rFonts w:ascii="GHEA Grapalat" w:eastAsia="Times New Roman" w:hAnsi="GHEA Grapalat" w:cs="Sylfaen"/>
          <w:sz w:val="18"/>
          <w:szCs w:val="24"/>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3E2D06" w:rsidRPr="003E2D06" w14:paraId="2397B8FD" w14:textId="77777777" w:rsidTr="00582EDE">
        <w:tc>
          <w:tcPr>
            <w:tcW w:w="14851" w:type="dxa"/>
            <w:gridSpan w:val="16"/>
          </w:tcPr>
          <w:p w14:paraId="551BB912" w14:textId="77777777" w:rsidR="003E2D06" w:rsidRPr="003E2D06" w:rsidRDefault="003E2D06" w:rsidP="003E2D06">
            <w:pPr>
              <w:spacing w:after="0" w:line="240" w:lineRule="auto"/>
              <w:jc w:val="center"/>
              <w:rPr>
                <w:rFonts w:ascii="GHEA Grapalat" w:eastAsia="Times New Roman" w:hAnsi="GHEA Grapalat" w:cs="Times New Roman"/>
                <w:sz w:val="18"/>
                <w:szCs w:val="24"/>
                <w:lang w:val="es-ES"/>
              </w:rPr>
            </w:pPr>
            <w:r w:rsidRPr="003E2D06">
              <w:rPr>
                <w:rFonts w:ascii="GHEA Grapalat" w:eastAsia="Times New Roman" w:hAnsi="GHEA Grapalat" w:cs="Times New Roman"/>
                <w:sz w:val="18"/>
                <w:szCs w:val="24"/>
                <w:lang w:val="es-ES"/>
              </w:rPr>
              <w:t>Ապրանքի</w:t>
            </w:r>
          </w:p>
        </w:tc>
      </w:tr>
      <w:tr w:rsidR="003E2D06" w:rsidRPr="00582EDE" w14:paraId="270DF249" w14:textId="77777777" w:rsidTr="00582EDE">
        <w:tc>
          <w:tcPr>
            <w:tcW w:w="1980" w:type="dxa"/>
            <w:vAlign w:val="center"/>
          </w:tcPr>
          <w:p w14:paraId="0EA08666" w14:textId="77777777" w:rsidR="003E2D06" w:rsidRPr="003E2D06" w:rsidRDefault="003E2D06" w:rsidP="003E2D06">
            <w:pPr>
              <w:spacing w:after="0" w:line="240" w:lineRule="auto"/>
              <w:jc w:val="center"/>
              <w:rPr>
                <w:rFonts w:ascii="GHEA Grapalat" w:eastAsia="Times New Roman" w:hAnsi="GHEA Grapalat" w:cs="Times New Roman"/>
                <w:sz w:val="18"/>
                <w:szCs w:val="24"/>
                <w:lang w:val="es-ES"/>
              </w:rPr>
            </w:pPr>
            <w:r w:rsidRPr="003E2D06">
              <w:rPr>
                <w:rFonts w:ascii="GHEA Grapalat" w:eastAsia="Times New Roman" w:hAnsi="GHEA Grapalat" w:cs="Times New Roman"/>
                <w:sz w:val="18"/>
                <w:szCs w:val="24"/>
              </w:rPr>
              <w:t>հրավերով նախատեսված չափաբաժնի համարը</w:t>
            </w:r>
          </w:p>
        </w:tc>
        <w:tc>
          <w:tcPr>
            <w:tcW w:w="2700" w:type="dxa"/>
            <w:vAlign w:val="center"/>
          </w:tcPr>
          <w:p w14:paraId="3F50AB48" w14:textId="77777777" w:rsidR="003E2D06" w:rsidRPr="003E2D06" w:rsidRDefault="003E2D06" w:rsidP="003E2D06">
            <w:pPr>
              <w:spacing w:after="0" w:line="240" w:lineRule="auto"/>
              <w:jc w:val="center"/>
              <w:rPr>
                <w:rFonts w:ascii="GHEA Grapalat" w:eastAsia="Times New Roman" w:hAnsi="GHEA Grapalat" w:cs="Times New Roman"/>
                <w:sz w:val="18"/>
                <w:szCs w:val="24"/>
                <w:lang w:val="es-ES"/>
              </w:rPr>
            </w:pPr>
            <w:r w:rsidRPr="003E2D06">
              <w:rPr>
                <w:rFonts w:ascii="GHEA Grapalat" w:eastAsia="Times New Roman" w:hAnsi="GHEA Grapalat" w:cs="Times New Roman"/>
                <w:sz w:val="18"/>
                <w:szCs w:val="24"/>
              </w:rPr>
              <w:t>գնումների</w:t>
            </w:r>
            <w:r w:rsidRPr="003E2D06">
              <w:rPr>
                <w:rFonts w:ascii="GHEA Grapalat" w:eastAsia="Times New Roman" w:hAnsi="GHEA Grapalat" w:cs="Times New Roman"/>
                <w:sz w:val="18"/>
                <w:szCs w:val="24"/>
                <w:lang w:val="es-ES"/>
              </w:rPr>
              <w:t xml:space="preserve"> </w:t>
            </w:r>
            <w:r w:rsidRPr="003E2D06">
              <w:rPr>
                <w:rFonts w:ascii="GHEA Grapalat" w:eastAsia="Times New Roman" w:hAnsi="GHEA Grapalat" w:cs="Times New Roman"/>
                <w:sz w:val="18"/>
                <w:szCs w:val="24"/>
              </w:rPr>
              <w:t>պլանով</w:t>
            </w:r>
            <w:r w:rsidRPr="003E2D06">
              <w:rPr>
                <w:rFonts w:ascii="GHEA Grapalat" w:eastAsia="Times New Roman" w:hAnsi="GHEA Grapalat" w:cs="Times New Roman"/>
                <w:sz w:val="18"/>
                <w:szCs w:val="24"/>
                <w:lang w:val="es-ES"/>
              </w:rPr>
              <w:t xml:space="preserve"> </w:t>
            </w:r>
            <w:r w:rsidRPr="003E2D06">
              <w:rPr>
                <w:rFonts w:ascii="GHEA Grapalat" w:eastAsia="Times New Roman" w:hAnsi="GHEA Grapalat" w:cs="Times New Roman"/>
                <w:sz w:val="18"/>
                <w:szCs w:val="24"/>
              </w:rPr>
              <w:t>նախատեսված</w:t>
            </w:r>
            <w:r w:rsidRPr="003E2D06">
              <w:rPr>
                <w:rFonts w:ascii="GHEA Grapalat" w:eastAsia="Times New Roman" w:hAnsi="GHEA Grapalat" w:cs="Times New Roman"/>
                <w:sz w:val="18"/>
                <w:szCs w:val="24"/>
                <w:lang w:val="es-ES"/>
              </w:rPr>
              <w:t xml:space="preserve"> </w:t>
            </w:r>
            <w:r w:rsidRPr="003E2D06">
              <w:rPr>
                <w:rFonts w:ascii="GHEA Grapalat" w:eastAsia="Times New Roman" w:hAnsi="GHEA Grapalat" w:cs="Times New Roman"/>
                <w:sz w:val="18"/>
                <w:szCs w:val="24"/>
              </w:rPr>
              <w:t>միջանցիկ</w:t>
            </w:r>
            <w:r w:rsidRPr="003E2D06">
              <w:rPr>
                <w:rFonts w:ascii="GHEA Grapalat" w:eastAsia="Times New Roman" w:hAnsi="GHEA Grapalat" w:cs="Times New Roman"/>
                <w:sz w:val="18"/>
                <w:szCs w:val="24"/>
                <w:lang w:val="es-ES"/>
              </w:rPr>
              <w:t xml:space="preserve"> </w:t>
            </w:r>
            <w:r w:rsidRPr="003E2D06">
              <w:rPr>
                <w:rFonts w:ascii="GHEA Grapalat" w:eastAsia="Times New Roman" w:hAnsi="GHEA Grapalat" w:cs="Times New Roman"/>
                <w:sz w:val="18"/>
                <w:szCs w:val="24"/>
              </w:rPr>
              <w:t>ծածկագիրը</w:t>
            </w:r>
            <w:r w:rsidRPr="003E2D06">
              <w:rPr>
                <w:rFonts w:ascii="GHEA Grapalat" w:eastAsia="Times New Roman" w:hAnsi="GHEA Grapalat" w:cs="Times New Roman"/>
                <w:sz w:val="18"/>
                <w:szCs w:val="24"/>
                <w:lang w:val="es-ES"/>
              </w:rPr>
              <w:t xml:space="preserve">` </w:t>
            </w:r>
            <w:r w:rsidRPr="003E2D06">
              <w:rPr>
                <w:rFonts w:ascii="GHEA Grapalat" w:eastAsia="Times New Roman" w:hAnsi="GHEA Grapalat" w:cs="Times New Roman"/>
                <w:sz w:val="18"/>
                <w:szCs w:val="24"/>
              </w:rPr>
              <w:t>ըստ</w:t>
            </w:r>
            <w:r w:rsidRPr="003E2D06">
              <w:rPr>
                <w:rFonts w:ascii="GHEA Grapalat" w:eastAsia="Times New Roman" w:hAnsi="GHEA Grapalat" w:cs="Times New Roman"/>
                <w:sz w:val="18"/>
                <w:szCs w:val="24"/>
                <w:lang w:val="es-ES"/>
              </w:rPr>
              <w:t xml:space="preserve"> </w:t>
            </w:r>
            <w:r w:rsidRPr="003E2D06">
              <w:rPr>
                <w:rFonts w:ascii="GHEA Grapalat" w:eastAsia="Times New Roman" w:hAnsi="GHEA Grapalat" w:cs="Times New Roman"/>
                <w:sz w:val="18"/>
                <w:szCs w:val="24"/>
              </w:rPr>
              <w:t>ԳՄԱ</w:t>
            </w:r>
            <w:r w:rsidRPr="003E2D06">
              <w:rPr>
                <w:rFonts w:ascii="GHEA Grapalat" w:eastAsia="Times New Roman" w:hAnsi="GHEA Grapalat" w:cs="Times New Roman"/>
                <w:sz w:val="18"/>
                <w:szCs w:val="24"/>
                <w:lang w:val="es-ES"/>
              </w:rPr>
              <w:t xml:space="preserve"> </w:t>
            </w:r>
            <w:r w:rsidRPr="003E2D06">
              <w:rPr>
                <w:rFonts w:ascii="GHEA Grapalat" w:eastAsia="Times New Roman" w:hAnsi="GHEA Grapalat" w:cs="Times New Roman"/>
                <w:sz w:val="18"/>
                <w:szCs w:val="24"/>
              </w:rPr>
              <w:t>դասակարգման</w:t>
            </w:r>
            <w:r w:rsidRPr="003E2D06">
              <w:rPr>
                <w:rFonts w:ascii="GHEA Grapalat" w:eastAsia="Times New Roman" w:hAnsi="GHEA Grapalat" w:cs="Times New Roman"/>
                <w:sz w:val="18"/>
                <w:szCs w:val="24"/>
                <w:lang w:val="es-ES"/>
              </w:rPr>
              <w:t xml:space="preserve"> (CPV)</w:t>
            </w:r>
          </w:p>
        </w:tc>
        <w:tc>
          <w:tcPr>
            <w:tcW w:w="2520" w:type="dxa"/>
            <w:vAlign w:val="center"/>
          </w:tcPr>
          <w:p w14:paraId="14C7B3CA" w14:textId="77777777" w:rsidR="003E2D06" w:rsidRPr="003E2D06" w:rsidRDefault="003E2D06" w:rsidP="003E2D06">
            <w:pPr>
              <w:spacing w:after="0" w:line="240" w:lineRule="auto"/>
              <w:jc w:val="center"/>
              <w:rPr>
                <w:rFonts w:ascii="GHEA Grapalat" w:eastAsia="Times New Roman" w:hAnsi="GHEA Grapalat" w:cs="Times New Roman"/>
                <w:sz w:val="18"/>
                <w:szCs w:val="24"/>
                <w:lang w:val="es-ES"/>
              </w:rPr>
            </w:pPr>
            <w:r w:rsidRPr="003E2D06">
              <w:rPr>
                <w:rFonts w:ascii="GHEA Grapalat" w:eastAsia="Times New Roman" w:hAnsi="GHEA Grapalat" w:cs="Times New Roman"/>
                <w:sz w:val="18"/>
                <w:szCs w:val="24"/>
              </w:rPr>
              <w:t>անվանումը</w:t>
            </w:r>
          </w:p>
        </w:tc>
        <w:tc>
          <w:tcPr>
            <w:tcW w:w="7651" w:type="dxa"/>
            <w:gridSpan w:val="13"/>
            <w:vAlign w:val="center"/>
          </w:tcPr>
          <w:p w14:paraId="4C48FC90" w14:textId="77777777" w:rsidR="003E2D06" w:rsidRPr="003E2D06" w:rsidRDefault="003E2D06" w:rsidP="003E2D06">
            <w:pPr>
              <w:spacing w:after="0" w:line="240" w:lineRule="auto"/>
              <w:jc w:val="both"/>
              <w:rPr>
                <w:rFonts w:ascii="GHEA Grapalat" w:eastAsia="Times New Roman" w:hAnsi="GHEA Grapalat" w:cs="Times New Roman"/>
                <w:sz w:val="18"/>
                <w:szCs w:val="24"/>
                <w:lang w:val="es-ES"/>
              </w:rPr>
            </w:pPr>
            <w:r w:rsidRPr="003E2D06">
              <w:rPr>
                <w:rFonts w:ascii="GHEA Grapalat" w:eastAsia="Times New Roman" w:hAnsi="GHEA Grapalat" w:cs="Times New Roman"/>
                <w:sz w:val="18"/>
                <w:szCs w:val="24"/>
                <w:lang w:val="es-ES"/>
              </w:rPr>
              <w:t>դիմաց վճարումները նախատեսվում է իրականացնել 20  թ-ին` ըստ ամիսների, այդ թվում**</w:t>
            </w:r>
          </w:p>
        </w:tc>
      </w:tr>
      <w:tr w:rsidR="003E2D06" w:rsidRPr="003E2D06" w14:paraId="39355A57" w14:textId="77777777" w:rsidTr="00582EDE">
        <w:trPr>
          <w:trHeight w:val="1538"/>
        </w:trPr>
        <w:tc>
          <w:tcPr>
            <w:tcW w:w="1980" w:type="dxa"/>
          </w:tcPr>
          <w:p w14:paraId="5D14A96B" w14:textId="77777777" w:rsidR="003E2D06" w:rsidRPr="003E2D06" w:rsidRDefault="003E2D06" w:rsidP="003E2D06">
            <w:pPr>
              <w:spacing w:after="0" w:line="240" w:lineRule="auto"/>
              <w:jc w:val="center"/>
              <w:rPr>
                <w:rFonts w:ascii="GHEA Grapalat" w:eastAsia="Times New Roman" w:hAnsi="GHEA Grapalat" w:cs="Times New Roman"/>
                <w:sz w:val="20"/>
                <w:szCs w:val="24"/>
                <w:lang w:val="es-ES"/>
              </w:rPr>
            </w:pPr>
          </w:p>
        </w:tc>
        <w:tc>
          <w:tcPr>
            <w:tcW w:w="2700" w:type="dxa"/>
          </w:tcPr>
          <w:p w14:paraId="7CB451F9" w14:textId="77777777" w:rsidR="003E2D06" w:rsidRPr="003E2D06" w:rsidRDefault="003E2D06" w:rsidP="003E2D06">
            <w:pPr>
              <w:spacing w:after="0" w:line="240" w:lineRule="auto"/>
              <w:jc w:val="center"/>
              <w:rPr>
                <w:rFonts w:ascii="GHEA Grapalat" w:eastAsia="Times New Roman" w:hAnsi="GHEA Grapalat" w:cs="Times New Roman"/>
                <w:sz w:val="20"/>
                <w:szCs w:val="24"/>
                <w:lang w:val="es-ES"/>
              </w:rPr>
            </w:pPr>
          </w:p>
        </w:tc>
        <w:tc>
          <w:tcPr>
            <w:tcW w:w="2520" w:type="dxa"/>
          </w:tcPr>
          <w:p w14:paraId="2CB9B113" w14:textId="77777777" w:rsidR="003E2D06" w:rsidRPr="003E2D06" w:rsidRDefault="003E2D06" w:rsidP="003E2D06">
            <w:pPr>
              <w:spacing w:after="0" w:line="240" w:lineRule="auto"/>
              <w:jc w:val="center"/>
              <w:rPr>
                <w:rFonts w:ascii="GHEA Grapalat" w:eastAsia="Times New Roman" w:hAnsi="GHEA Grapalat" w:cs="Times New Roman"/>
                <w:sz w:val="20"/>
                <w:szCs w:val="24"/>
                <w:lang w:val="es-ES"/>
              </w:rPr>
            </w:pPr>
          </w:p>
        </w:tc>
        <w:tc>
          <w:tcPr>
            <w:tcW w:w="474" w:type="dxa"/>
            <w:textDirection w:val="btLr"/>
            <w:vAlign w:val="center"/>
          </w:tcPr>
          <w:p w14:paraId="6ACAE3DE" w14:textId="77777777" w:rsidR="003E2D06" w:rsidRPr="003E2D06" w:rsidRDefault="003E2D06" w:rsidP="003E2D06">
            <w:pPr>
              <w:spacing w:after="0" w:line="240" w:lineRule="auto"/>
              <w:ind w:left="113" w:right="-7"/>
              <w:jc w:val="center"/>
              <w:rPr>
                <w:rFonts w:ascii="GHEA Grapalat" w:eastAsia="Times New Roman" w:hAnsi="GHEA Grapalat" w:cs="Times New Roman"/>
                <w:sz w:val="18"/>
                <w:lang w:val="pt-BR"/>
              </w:rPr>
            </w:pPr>
            <w:r w:rsidRPr="003E2D06">
              <w:rPr>
                <w:rFonts w:ascii="GHEA Grapalat" w:eastAsia="Times New Roman" w:hAnsi="GHEA Grapalat" w:cs="Sylfaen"/>
                <w:sz w:val="18"/>
                <w:lang w:val="pt-BR"/>
              </w:rPr>
              <w:t>հունվար</w:t>
            </w:r>
          </w:p>
        </w:tc>
        <w:tc>
          <w:tcPr>
            <w:tcW w:w="474" w:type="dxa"/>
            <w:textDirection w:val="btLr"/>
            <w:vAlign w:val="center"/>
          </w:tcPr>
          <w:p w14:paraId="04949DCF" w14:textId="77777777" w:rsidR="003E2D06" w:rsidRPr="003E2D06" w:rsidRDefault="003E2D06" w:rsidP="003E2D06">
            <w:pPr>
              <w:spacing w:after="0" w:line="240" w:lineRule="auto"/>
              <w:ind w:left="113" w:right="-7"/>
              <w:jc w:val="center"/>
              <w:rPr>
                <w:rFonts w:ascii="GHEA Grapalat" w:eastAsia="Times New Roman" w:hAnsi="GHEA Grapalat" w:cs="Sylfaen"/>
                <w:sz w:val="18"/>
                <w:lang w:val="pt-BR"/>
              </w:rPr>
            </w:pPr>
            <w:r w:rsidRPr="003E2D06">
              <w:rPr>
                <w:rFonts w:ascii="GHEA Grapalat" w:eastAsia="Times New Roman" w:hAnsi="GHEA Grapalat" w:cs="Sylfaen"/>
                <w:sz w:val="18"/>
                <w:lang w:val="pt-BR"/>
              </w:rPr>
              <w:t>փետրվար</w:t>
            </w:r>
          </w:p>
        </w:tc>
        <w:tc>
          <w:tcPr>
            <w:tcW w:w="474" w:type="dxa"/>
            <w:textDirection w:val="btLr"/>
            <w:vAlign w:val="center"/>
          </w:tcPr>
          <w:p w14:paraId="5476BFE0" w14:textId="77777777" w:rsidR="003E2D06" w:rsidRPr="003E2D06" w:rsidRDefault="003E2D06" w:rsidP="003E2D06">
            <w:pPr>
              <w:spacing w:after="0" w:line="240" w:lineRule="auto"/>
              <w:ind w:left="113" w:right="-7"/>
              <w:jc w:val="center"/>
              <w:rPr>
                <w:rFonts w:ascii="GHEA Grapalat" w:eastAsia="Times New Roman" w:hAnsi="GHEA Grapalat" w:cs="Times New Roman"/>
                <w:sz w:val="18"/>
                <w:lang w:val="pt-BR"/>
              </w:rPr>
            </w:pPr>
            <w:r w:rsidRPr="003E2D06">
              <w:rPr>
                <w:rFonts w:ascii="GHEA Grapalat" w:eastAsia="Times New Roman" w:hAnsi="GHEA Grapalat" w:cs="Sylfaen"/>
                <w:sz w:val="18"/>
                <w:lang w:val="pt-BR"/>
              </w:rPr>
              <w:t>մարտ</w:t>
            </w:r>
          </w:p>
        </w:tc>
        <w:tc>
          <w:tcPr>
            <w:tcW w:w="474" w:type="dxa"/>
            <w:textDirection w:val="btLr"/>
            <w:vAlign w:val="center"/>
          </w:tcPr>
          <w:p w14:paraId="6AABDE9F" w14:textId="77777777" w:rsidR="003E2D06" w:rsidRPr="003E2D06" w:rsidRDefault="003E2D06" w:rsidP="003E2D06">
            <w:pPr>
              <w:spacing w:after="0" w:line="240" w:lineRule="auto"/>
              <w:ind w:left="113" w:right="-7"/>
              <w:jc w:val="center"/>
              <w:rPr>
                <w:rFonts w:ascii="GHEA Grapalat" w:eastAsia="Times New Roman" w:hAnsi="GHEA Grapalat" w:cs="Sylfaen"/>
                <w:sz w:val="18"/>
                <w:lang w:val="pt-BR"/>
              </w:rPr>
            </w:pPr>
            <w:r w:rsidRPr="003E2D06">
              <w:rPr>
                <w:rFonts w:ascii="GHEA Grapalat" w:eastAsia="Times New Roman" w:hAnsi="GHEA Grapalat" w:cs="Sylfaen"/>
                <w:sz w:val="18"/>
                <w:lang w:val="pt-BR"/>
              </w:rPr>
              <w:t>ապրիլ</w:t>
            </w:r>
          </w:p>
        </w:tc>
        <w:tc>
          <w:tcPr>
            <w:tcW w:w="474" w:type="dxa"/>
            <w:textDirection w:val="btLr"/>
            <w:vAlign w:val="center"/>
          </w:tcPr>
          <w:p w14:paraId="5E886954" w14:textId="77777777" w:rsidR="003E2D06" w:rsidRPr="003E2D06" w:rsidRDefault="003E2D06" w:rsidP="003E2D06">
            <w:pPr>
              <w:spacing w:after="0" w:line="240" w:lineRule="auto"/>
              <w:ind w:left="113" w:right="-7"/>
              <w:jc w:val="center"/>
              <w:rPr>
                <w:rFonts w:ascii="GHEA Grapalat" w:eastAsia="Times New Roman" w:hAnsi="GHEA Grapalat" w:cs="Times New Roman"/>
                <w:sz w:val="18"/>
                <w:lang w:val="pt-BR"/>
              </w:rPr>
            </w:pPr>
            <w:r w:rsidRPr="003E2D06">
              <w:rPr>
                <w:rFonts w:ascii="GHEA Grapalat" w:eastAsia="Times New Roman" w:hAnsi="GHEA Grapalat" w:cs="Sylfaen"/>
                <w:sz w:val="18"/>
                <w:lang w:val="pt-BR"/>
              </w:rPr>
              <w:t>մայիս</w:t>
            </w:r>
          </w:p>
        </w:tc>
        <w:tc>
          <w:tcPr>
            <w:tcW w:w="474" w:type="dxa"/>
            <w:textDirection w:val="btLr"/>
            <w:vAlign w:val="center"/>
          </w:tcPr>
          <w:p w14:paraId="323DA71D" w14:textId="77777777" w:rsidR="003E2D06" w:rsidRPr="003E2D06" w:rsidRDefault="003E2D06" w:rsidP="003E2D06">
            <w:pPr>
              <w:spacing w:after="0" w:line="240" w:lineRule="auto"/>
              <w:ind w:left="113" w:right="-7"/>
              <w:jc w:val="center"/>
              <w:rPr>
                <w:rFonts w:ascii="GHEA Grapalat" w:eastAsia="Times New Roman" w:hAnsi="GHEA Grapalat" w:cs="Times New Roman"/>
                <w:sz w:val="18"/>
                <w:lang w:val="pt-BR"/>
              </w:rPr>
            </w:pPr>
            <w:r w:rsidRPr="003E2D06">
              <w:rPr>
                <w:rFonts w:ascii="GHEA Grapalat" w:eastAsia="Times New Roman" w:hAnsi="GHEA Grapalat" w:cs="Sylfaen"/>
                <w:sz w:val="18"/>
                <w:lang w:val="pt-BR"/>
              </w:rPr>
              <w:t>հունիս</w:t>
            </w:r>
          </w:p>
        </w:tc>
        <w:tc>
          <w:tcPr>
            <w:tcW w:w="474" w:type="dxa"/>
            <w:textDirection w:val="btLr"/>
            <w:vAlign w:val="center"/>
          </w:tcPr>
          <w:p w14:paraId="0240D716" w14:textId="77777777" w:rsidR="003E2D06" w:rsidRPr="003E2D06" w:rsidRDefault="003E2D06" w:rsidP="003E2D06">
            <w:pPr>
              <w:spacing w:after="0" w:line="240" w:lineRule="auto"/>
              <w:ind w:left="113" w:right="-7"/>
              <w:jc w:val="center"/>
              <w:rPr>
                <w:rFonts w:ascii="GHEA Grapalat" w:eastAsia="Times New Roman" w:hAnsi="GHEA Grapalat" w:cs="Times New Roman"/>
                <w:sz w:val="18"/>
                <w:lang w:val="pt-BR"/>
              </w:rPr>
            </w:pPr>
            <w:r w:rsidRPr="003E2D06">
              <w:rPr>
                <w:rFonts w:ascii="GHEA Grapalat" w:eastAsia="Times New Roman" w:hAnsi="GHEA Grapalat" w:cs="Sylfaen"/>
                <w:sz w:val="18"/>
                <w:lang w:val="pt-BR"/>
              </w:rPr>
              <w:t>հուլիս</w:t>
            </w:r>
            <w:r w:rsidRPr="003E2D06">
              <w:rPr>
                <w:rFonts w:ascii="GHEA Grapalat" w:eastAsia="Times New Roman" w:hAnsi="GHEA Grapalat" w:cs="Times Armenian"/>
                <w:sz w:val="18"/>
                <w:lang w:val="pt-BR"/>
              </w:rPr>
              <w:t xml:space="preserve"> </w:t>
            </w:r>
          </w:p>
        </w:tc>
        <w:tc>
          <w:tcPr>
            <w:tcW w:w="474" w:type="dxa"/>
            <w:textDirection w:val="btLr"/>
            <w:vAlign w:val="center"/>
          </w:tcPr>
          <w:p w14:paraId="0C88086A" w14:textId="77777777" w:rsidR="003E2D06" w:rsidRPr="003E2D06" w:rsidRDefault="003E2D06" w:rsidP="003E2D06">
            <w:pPr>
              <w:spacing w:after="0" w:line="240" w:lineRule="auto"/>
              <w:ind w:left="113" w:right="-7"/>
              <w:jc w:val="center"/>
              <w:rPr>
                <w:rFonts w:ascii="GHEA Grapalat" w:eastAsia="Times New Roman" w:hAnsi="GHEA Grapalat" w:cs="Times New Roman"/>
                <w:sz w:val="18"/>
                <w:lang w:val="pt-BR"/>
              </w:rPr>
            </w:pPr>
            <w:r w:rsidRPr="003E2D06">
              <w:rPr>
                <w:rFonts w:ascii="GHEA Grapalat" w:eastAsia="Times New Roman" w:hAnsi="GHEA Grapalat" w:cs="Sylfaen"/>
                <w:sz w:val="18"/>
                <w:lang w:val="pt-BR"/>
              </w:rPr>
              <w:t>օգոստոս</w:t>
            </w:r>
          </w:p>
        </w:tc>
        <w:tc>
          <w:tcPr>
            <w:tcW w:w="474" w:type="dxa"/>
            <w:textDirection w:val="btLr"/>
            <w:vAlign w:val="center"/>
          </w:tcPr>
          <w:p w14:paraId="59B77E6F" w14:textId="77777777" w:rsidR="003E2D06" w:rsidRPr="003E2D06" w:rsidRDefault="003E2D06" w:rsidP="003E2D06">
            <w:pPr>
              <w:spacing w:after="0" w:line="240" w:lineRule="auto"/>
              <w:ind w:left="113" w:right="-7"/>
              <w:jc w:val="center"/>
              <w:rPr>
                <w:rFonts w:ascii="GHEA Grapalat" w:eastAsia="Times New Roman" w:hAnsi="GHEA Grapalat" w:cs="Times New Roman"/>
                <w:sz w:val="18"/>
                <w:lang w:val="pt-BR"/>
              </w:rPr>
            </w:pPr>
            <w:r w:rsidRPr="003E2D06">
              <w:rPr>
                <w:rFonts w:ascii="GHEA Grapalat" w:eastAsia="Times New Roman" w:hAnsi="GHEA Grapalat" w:cs="Sylfaen"/>
                <w:sz w:val="18"/>
                <w:lang w:val="pt-BR"/>
              </w:rPr>
              <w:t>սեպտեմբեր</w:t>
            </w:r>
            <w:r w:rsidRPr="003E2D06">
              <w:rPr>
                <w:rFonts w:ascii="GHEA Grapalat" w:eastAsia="Times New Roman" w:hAnsi="GHEA Grapalat" w:cs="Times Armenian"/>
                <w:sz w:val="18"/>
                <w:lang w:val="pt-BR"/>
              </w:rPr>
              <w:t xml:space="preserve"> </w:t>
            </w:r>
          </w:p>
        </w:tc>
        <w:tc>
          <w:tcPr>
            <w:tcW w:w="474" w:type="dxa"/>
            <w:textDirection w:val="btLr"/>
            <w:vAlign w:val="center"/>
          </w:tcPr>
          <w:p w14:paraId="6F7A546F" w14:textId="77777777" w:rsidR="003E2D06" w:rsidRPr="003E2D06" w:rsidRDefault="003E2D06" w:rsidP="003E2D06">
            <w:pPr>
              <w:spacing w:after="0" w:line="240" w:lineRule="auto"/>
              <w:ind w:left="113" w:right="-7"/>
              <w:jc w:val="center"/>
              <w:rPr>
                <w:rFonts w:ascii="GHEA Grapalat" w:eastAsia="Times New Roman" w:hAnsi="GHEA Grapalat" w:cs="Times New Roman"/>
                <w:sz w:val="18"/>
                <w:lang w:val="pt-BR"/>
              </w:rPr>
            </w:pPr>
            <w:r w:rsidRPr="003E2D06">
              <w:rPr>
                <w:rFonts w:ascii="GHEA Grapalat" w:eastAsia="Times New Roman" w:hAnsi="GHEA Grapalat" w:cs="Sylfaen"/>
                <w:sz w:val="18"/>
                <w:lang w:val="pt-BR"/>
              </w:rPr>
              <w:t>հոկտեմբեր</w:t>
            </w:r>
          </w:p>
        </w:tc>
        <w:tc>
          <w:tcPr>
            <w:tcW w:w="474" w:type="dxa"/>
            <w:textDirection w:val="btLr"/>
            <w:vAlign w:val="center"/>
          </w:tcPr>
          <w:p w14:paraId="43061B5D" w14:textId="77777777" w:rsidR="003E2D06" w:rsidRPr="003E2D06" w:rsidRDefault="003E2D06" w:rsidP="003E2D06">
            <w:pPr>
              <w:spacing w:after="0" w:line="240" w:lineRule="auto"/>
              <w:ind w:left="113" w:right="-7"/>
              <w:jc w:val="center"/>
              <w:rPr>
                <w:rFonts w:ascii="GHEA Grapalat" w:eastAsia="Times New Roman" w:hAnsi="GHEA Grapalat" w:cs="Times New Roman"/>
                <w:sz w:val="18"/>
                <w:lang w:val="pt-BR"/>
              </w:rPr>
            </w:pPr>
            <w:r w:rsidRPr="003E2D06">
              <w:rPr>
                <w:rFonts w:ascii="GHEA Grapalat" w:eastAsia="Times New Roman" w:hAnsi="GHEA Grapalat" w:cs="Times New Roman"/>
                <w:sz w:val="18"/>
                <w:szCs w:val="24"/>
              </w:rPr>
              <w:t xml:space="preserve"> </w:t>
            </w:r>
            <w:r w:rsidRPr="003E2D06">
              <w:rPr>
                <w:rFonts w:ascii="GHEA Grapalat" w:eastAsia="Times New Roman" w:hAnsi="GHEA Grapalat" w:cs="Sylfaen"/>
                <w:sz w:val="18"/>
                <w:lang w:val="pt-BR"/>
              </w:rPr>
              <w:t>նոյեմբեր</w:t>
            </w:r>
          </w:p>
        </w:tc>
        <w:tc>
          <w:tcPr>
            <w:tcW w:w="474" w:type="dxa"/>
            <w:textDirection w:val="btLr"/>
            <w:vAlign w:val="center"/>
          </w:tcPr>
          <w:p w14:paraId="5C548E22" w14:textId="77777777" w:rsidR="003E2D06" w:rsidRPr="003E2D06" w:rsidRDefault="003E2D06" w:rsidP="003E2D06">
            <w:pPr>
              <w:spacing w:after="0" w:line="240" w:lineRule="auto"/>
              <w:ind w:left="113" w:right="-7"/>
              <w:jc w:val="center"/>
              <w:rPr>
                <w:rFonts w:ascii="GHEA Grapalat" w:eastAsia="Times New Roman" w:hAnsi="GHEA Grapalat" w:cs="Times New Roman"/>
                <w:sz w:val="18"/>
                <w:lang w:val="pt-BR"/>
              </w:rPr>
            </w:pPr>
            <w:r w:rsidRPr="003E2D06">
              <w:rPr>
                <w:rFonts w:ascii="GHEA Grapalat" w:eastAsia="Times New Roman" w:hAnsi="GHEA Grapalat" w:cs="Sylfaen"/>
                <w:sz w:val="18"/>
                <w:lang w:val="pt-BR"/>
              </w:rPr>
              <w:t>դեկտեմբեր</w:t>
            </w:r>
          </w:p>
        </w:tc>
        <w:tc>
          <w:tcPr>
            <w:tcW w:w="1963" w:type="dxa"/>
            <w:vAlign w:val="center"/>
          </w:tcPr>
          <w:p w14:paraId="32DD95E7" w14:textId="77777777" w:rsidR="003E2D06" w:rsidRPr="003E2D06" w:rsidRDefault="003E2D06" w:rsidP="003E2D06">
            <w:pPr>
              <w:spacing w:after="0" w:line="240" w:lineRule="auto"/>
              <w:ind w:right="-1"/>
              <w:jc w:val="center"/>
              <w:rPr>
                <w:rFonts w:ascii="GHEA Grapalat" w:eastAsia="Times New Roman" w:hAnsi="GHEA Grapalat" w:cs="Times New Roman"/>
                <w:sz w:val="18"/>
                <w:lang w:val="pt-BR"/>
              </w:rPr>
            </w:pPr>
            <w:r w:rsidRPr="003E2D06">
              <w:rPr>
                <w:rFonts w:ascii="GHEA Grapalat" w:eastAsia="Times New Roman" w:hAnsi="GHEA Grapalat" w:cs="Sylfaen"/>
                <w:sz w:val="18"/>
                <w:lang w:val="pt-BR"/>
              </w:rPr>
              <w:t>Ընդամենը</w:t>
            </w:r>
          </w:p>
          <w:p w14:paraId="79CC99CE" w14:textId="77777777" w:rsidR="003E2D06" w:rsidRPr="003E2D06" w:rsidRDefault="003E2D06" w:rsidP="003E2D06">
            <w:pPr>
              <w:spacing w:after="0" w:line="240" w:lineRule="auto"/>
              <w:jc w:val="center"/>
              <w:rPr>
                <w:rFonts w:ascii="GHEA Grapalat" w:eastAsia="Times New Roman" w:hAnsi="GHEA Grapalat" w:cs="Times New Roman"/>
                <w:sz w:val="18"/>
                <w:szCs w:val="24"/>
                <w:lang w:val="es-ES"/>
              </w:rPr>
            </w:pPr>
          </w:p>
        </w:tc>
      </w:tr>
      <w:tr w:rsidR="003E2D06" w:rsidRPr="003E2D06" w14:paraId="2E36409F" w14:textId="77777777" w:rsidTr="00582EDE">
        <w:trPr>
          <w:trHeight w:val="1538"/>
        </w:trPr>
        <w:tc>
          <w:tcPr>
            <w:tcW w:w="1980" w:type="dxa"/>
          </w:tcPr>
          <w:p w14:paraId="4ED781AA" w14:textId="77777777" w:rsidR="003E2D06" w:rsidRPr="003E2D06" w:rsidRDefault="003E2D06" w:rsidP="003E2D06">
            <w:pPr>
              <w:spacing w:after="0" w:line="240" w:lineRule="auto"/>
              <w:jc w:val="center"/>
              <w:rPr>
                <w:rFonts w:ascii="GHEA Grapalat" w:eastAsia="Times New Roman" w:hAnsi="GHEA Grapalat" w:cs="Times New Roman"/>
                <w:sz w:val="20"/>
                <w:szCs w:val="24"/>
                <w:lang w:val="es-ES"/>
              </w:rPr>
            </w:pPr>
          </w:p>
        </w:tc>
        <w:tc>
          <w:tcPr>
            <w:tcW w:w="2700" w:type="dxa"/>
          </w:tcPr>
          <w:p w14:paraId="3C962A3A" w14:textId="77777777" w:rsidR="003E2D06" w:rsidRPr="003E2D06" w:rsidRDefault="003E2D06" w:rsidP="003E2D06">
            <w:pPr>
              <w:spacing w:after="0" w:line="240" w:lineRule="auto"/>
              <w:jc w:val="center"/>
              <w:rPr>
                <w:rFonts w:ascii="GHEA Grapalat" w:eastAsia="Times New Roman" w:hAnsi="GHEA Grapalat" w:cs="Times New Roman"/>
                <w:sz w:val="20"/>
                <w:szCs w:val="24"/>
                <w:lang w:val="es-ES"/>
              </w:rPr>
            </w:pPr>
          </w:p>
        </w:tc>
        <w:tc>
          <w:tcPr>
            <w:tcW w:w="2520" w:type="dxa"/>
          </w:tcPr>
          <w:p w14:paraId="67DEDA3F" w14:textId="77777777" w:rsidR="003E2D06" w:rsidRPr="003E2D06" w:rsidRDefault="003E2D06" w:rsidP="003E2D06">
            <w:pPr>
              <w:spacing w:after="0" w:line="240" w:lineRule="auto"/>
              <w:jc w:val="center"/>
              <w:rPr>
                <w:rFonts w:ascii="GHEA Grapalat" w:eastAsia="Times New Roman" w:hAnsi="GHEA Grapalat" w:cs="Times New Roman"/>
                <w:sz w:val="20"/>
                <w:szCs w:val="24"/>
                <w:lang w:val="es-ES"/>
              </w:rPr>
            </w:pPr>
          </w:p>
        </w:tc>
        <w:tc>
          <w:tcPr>
            <w:tcW w:w="474" w:type="dxa"/>
          </w:tcPr>
          <w:p w14:paraId="6B67814B"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7CD8155A"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08B80852" w14:textId="77777777" w:rsidR="003E2D06" w:rsidRPr="003E2D06" w:rsidRDefault="003E2D06" w:rsidP="003E2D06">
            <w:pPr>
              <w:spacing w:after="0" w:line="240" w:lineRule="auto"/>
              <w:jc w:val="center"/>
              <w:rPr>
                <w:rFonts w:ascii="GHEA Grapalat" w:eastAsia="Times New Roman" w:hAnsi="GHEA Grapalat" w:cs="Times New Roman"/>
                <w:sz w:val="24"/>
                <w:szCs w:val="24"/>
                <w:lang w:val="pt-BR"/>
              </w:rPr>
            </w:pPr>
            <w:r w:rsidRPr="003E2D06">
              <w:rPr>
                <w:rFonts w:ascii="GHEA Grapalat" w:eastAsia="Times New Roman" w:hAnsi="GHEA Grapalat" w:cs="Times New Roman"/>
                <w:sz w:val="20"/>
                <w:szCs w:val="24"/>
                <w:lang w:val="pt-BR"/>
              </w:rPr>
              <w:t>... %</w:t>
            </w:r>
          </w:p>
        </w:tc>
        <w:tc>
          <w:tcPr>
            <w:tcW w:w="474" w:type="dxa"/>
          </w:tcPr>
          <w:p w14:paraId="1723F78D"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59DC93D1"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7E1FB095" w14:textId="77777777" w:rsidR="003E2D06" w:rsidRPr="003E2D06" w:rsidRDefault="003E2D06" w:rsidP="003E2D06">
            <w:pPr>
              <w:spacing w:after="0" w:line="240" w:lineRule="auto"/>
              <w:jc w:val="center"/>
              <w:rPr>
                <w:rFonts w:ascii="GHEA Grapalat" w:eastAsia="Times New Roman" w:hAnsi="GHEA Grapalat" w:cs="Times New Roman"/>
                <w:sz w:val="24"/>
                <w:szCs w:val="24"/>
                <w:lang w:val="pt-BR"/>
              </w:rPr>
            </w:pPr>
            <w:r w:rsidRPr="003E2D06">
              <w:rPr>
                <w:rFonts w:ascii="GHEA Grapalat" w:eastAsia="Times New Roman" w:hAnsi="GHEA Grapalat" w:cs="Times New Roman"/>
                <w:sz w:val="20"/>
                <w:szCs w:val="24"/>
                <w:lang w:val="pt-BR"/>
              </w:rPr>
              <w:t>... %</w:t>
            </w:r>
          </w:p>
        </w:tc>
        <w:tc>
          <w:tcPr>
            <w:tcW w:w="474" w:type="dxa"/>
          </w:tcPr>
          <w:p w14:paraId="20C64768"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71AE1D3F"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3FA4EA21" w14:textId="77777777" w:rsidR="003E2D06" w:rsidRPr="003E2D06" w:rsidRDefault="003E2D06" w:rsidP="003E2D06">
            <w:pPr>
              <w:spacing w:after="0" w:line="240" w:lineRule="auto"/>
              <w:jc w:val="center"/>
              <w:rPr>
                <w:rFonts w:ascii="GHEA Grapalat" w:eastAsia="Times New Roman" w:hAnsi="GHEA Grapalat" w:cs="Arial"/>
                <w:sz w:val="18"/>
                <w:szCs w:val="18"/>
                <w:lang w:val="pt-BR"/>
              </w:rPr>
            </w:pPr>
            <w:r w:rsidRPr="003E2D06">
              <w:rPr>
                <w:rFonts w:ascii="GHEA Grapalat" w:eastAsia="Times New Roman" w:hAnsi="GHEA Grapalat" w:cs="Times New Roman"/>
                <w:sz w:val="20"/>
                <w:szCs w:val="24"/>
                <w:lang w:val="pt-BR"/>
              </w:rPr>
              <w:t>... %</w:t>
            </w:r>
          </w:p>
        </w:tc>
        <w:tc>
          <w:tcPr>
            <w:tcW w:w="474" w:type="dxa"/>
          </w:tcPr>
          <w:p w14:paraId="34B6D1B9"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649888F6"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4ACB2EA4" w14:textId="77777777" w:rsidR="003E2D06" w:rsidRPr="003E2D06" w:rsidRDefault="003E2D06" w:rsidP="003E2D06">
            <w:pPr>
              <w:spacing w:after="0" w:line="240" w:lineRule="auto"/>
              <w:jc w:val="center"/>
              <w:rPr>
                <w:rFonts w:ascii="GHEA Grapalat" w:eastAsia="Times New Roman" w:hAnsi="GHEA Grapalat" w:cs="Arial"/>
                <w:sz w:val="18"/>
                <w:szCs w:val="18"/>
                <w:lang w:val="pt-BR"/>
              </w:rPr>
            </w:pPr>
            <w:r w:rsidRPr="003E2D06">
              <w:rPr>
                <w:rFonts w:ascii="GHEA Grapalat" w:eastAsia="Times New Roman" w:hAnsi="GHEA Grapalat" w:cs="Times New Roman"/>
                <w:sz w:val="20"/>
                <w:szCs w:val="24"/>
                <w:lang w:val="pt-BR"/>
              </w:rPr>
              <w:t>... %</w:t>
            </w:r>
          </w:p>
        </w:tc>
        <w:tc>
          <w:tcPr>
            <w:tcW w:w="474" w:type="dxa"/>
          </w:tcPr>
          <w:p w14:paraId="6FC92B48"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138E63F7"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589DC97B" w14:textId="77777777" w:rsidR="003E2D06" w:rsidRPr="003E2D06" w:rsidRDefault="003E2D06" w:rsidP="003E2D06">
            <w:pPr>
              <w:spacing w:after="0" w:line="240" w:lineRule="auto"/>
              <w:jc w:val="center"/>
              <w:rPr>
                <w:rFonts w:ascii="GHEA Grapalat" w:eastAsia="Times New Roman" w:hAnsi="GHEA Grapalat" w:cs="Arial"/>
                <w:sz w:val="18"/>
                <w:szCs w:val="18"/>
                <w:lang w:val="pt-BR"/>
              </w:rPr>
            </w:pPr>
            <w:r w:rsidRPr="003E2D06">
              <w:rPr>
                <w:rFonts w:ascii="GHEA Grapalat" w:eastAsia="Times New Roman" w:hAnsi="GHEA Grapalat" w:cs="Times New Roman"/>
                <w:sz w:val="20"/>
                <w:szCs w:val="24"/>
                <w:lang w:val="pt-BR"/>
              </w:rPr>
              <w:t>... %</w:t>
            </w:r>
          </w:p>
        </w:tc>
        <w:tc>
          <w:tcPr>
            <w:tcW w:w="474" w:type="dxa"/>
          </w:tcPr>
          <w:p w14:paraId="384749DA"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21E905B1"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038C1472" w14:textId="77777777" w:rsidR="003E2D06" w:rsidRPr="003E2D06" w:rsidRDefault="003E2D06" w:rsidP="003E2D06">
            <w:pPr>
              <w:spacing w:after="0" w:line="240" w:lineRule="auto"/>
              <w:jc w:val="center"/>
              <w:rPr>
                <w:rFonts w:ascii="GHEA Grapalat" w:eastAsia="Times New Roman" w:hAnsi="GHEA Grapalat" w:cs="Arial"/>
                <w:sz w:val="18"/>
                <w:szCs w:val="18"/>
                <w:lang w:val="pt-BR"/>
              </w:rPr>
            </w:pPr>
            <w:r w:rsidRPr="003E2D06">
              <w:rPr>
                <w:rFonts w:ascii="GHEA Grapalat" w:eastAsia="Times New Roman" w:hAnsi="GHEA Grapalat" w:cs="Times New Roman"/>
                <w:sz w:val="20"/>
                <w:szCs w:val="24"/>
                <w:lang w:val="pt-BR"/>
              </w:rPr>
              <w:t>... %</w:t>
            </w:r>
          </w:p>
        </w:tc>
        <w:tc>
          <w:tcPr>
            <w:tcW w:w="474" w:type="dxa"/>
          </w:tcPr>
          <w:p w14:paraId="2FF91548"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01B24A05"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2FCE53A5" w14:textId="77777777" w:rsidR="003E2D06" w:rsidRPr="003E2D06" w:rsidRDefault="003E2D06" w:rsidP="003E2D06">
            <w:pPr>
              <w:spacing w:after="0" w:line="240" w:lineRule="auto"/>
              <w:jc w:val="center"/>
              <w:rPr>
                <w:rFonts w:ascii="GHEA Grapalat" w:eastAsia="Times New Roman" w:hAnsi="GHEA Grapalat" w:cs="Arial"/>
                <w:sz w:val="18"/>
                <w:szCs w:val="18"/>
                <w:lang w:val="pt-BR"/>
              </w:rPr>
            </w:pPr>
            <w:r w:rsidRPr="003E2D06">
              <w:rPr>
                <w:rFonts w:ascii="GHEA Grapalat" w:eastAsia="Times New Roman" w:hAnsi="GHEA Grapalat" w:cs="Times New Roman"/>
                <w:sz w:val="20"/>
                <w:szCs w:val="24"/>
                <w:lang w:val="pt-BR"/>
              </w:rPr>
              <w:t>... %</w:t>
            </w:r>
          </w:p>
        </w:tc>
        <w:tc>
          <w:tcPr>
            <w:tcW w:w="474" w:type="dxa"/>
          </w:tcPr>
          <w:p w14:paraId="196BB2C5"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53B5E12B"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038C11E8" w14:textId="77777777" w:rsidR="003E2D06" w:rsidRPr="003E2D06" w:rsidRDefault="003E2D06" w:rsidP="003E2D06">
            <w:pPr>
              <w:spacing w:after="0" w:line="240" w:lineRule="auto"/>
              <w:jc w:val="center"/>
              <w:rPr>
                <w:rFonts w:ascii="GHEA Grapalat" w:eastAsia="Times New Roman" w:hAnsi="GHEA Grapalat" w:cs="Arial"/>
                <w:sz w:val="18"/>
                <w:szCs w:val="18"/>
                <w:lang w:val="pt-BR"/>
              </w:rPr>
            </w:pPr>
            <w:r w:rsidRPr="003E2D06">
              <w:rPr>
                <w:rFonts w:ascii="GHEA Grapalat" w:eastAsia="Times New Roman" w:hAnsi="GHEA Grapalat" w:cs="Times New Roman"/>
                <w:sz w:val="20"/>
                <w:szCs w:val="24"/>
                <w:lang w:val="pt-BR"/>
              </w:rPr>
              <w:t>... %</w:t>
            </w:r>
          </w:p>
        </w:tc>
        <w:tc>
          <w:tcPr>
            <w:tcW w:w="474" w:type="dxa"/>
          </w:tcPr>
          <w:p w14:paraId="2F97983F"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65B86DBE"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6F570F73" w14:textId="77777777" w:rsidR="003E2D06" w:rsidRPr="003E2D06" w:rsidRDefault="003E2D06" w:rsidP="003E2D06">
            <w:pPr>
              <w:spacing w:after="0" w:line="240" w:lineRule="auto"/>
              <w:jc w:val="center"/>
              <w:rPr>
                <w:rFonts w:ascii="GHEA Grapalat" w:eastAsia="Times New Roman" w:hAnsi="GHEA Grapalat" w:cs="Arial"/>
                <w:sz w:val="18"/>
                <w:szCs w:val="18"/>
                <w:lang w:val="pt-BR"/>
              </w:rPr>
            </w:pPr>
            <w:r w:rsidRPr="003E2D06">
              <w:rPr>
                <w:rFonts w:ascii="GHEA Grapalat" w:eastAsia="Times New Roman" w:hAnsi="GHEA Grapalat" w:cs="Times New Roman"/>
                <w:sz w:val="20"/>
                <w:szCs w:val="24"/>
                <w:lang w:val="pt-BR"/>
              </w:rPr>
              <w:t>... %</w:t>
            </w:r>
          </w:p>
        </w:tc>
        <w:tc>
          <w:tcPr>
            <w:tcW w:w="474" w:type="dxa"/>
          </w:tcPr>
          <w:p w14:paraId="79F8B186"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54BF6088"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4CE72F2D" w14:textId="77777777" w:rsidR="003E2D06" w:rsidRPr="003E2D06" w:rsidRDefault="003E2D06" w:rsidP="003E2D06">
            <w:pPr>
              <w:spacing w:after="0" w:line="240" w:lineRule="auto"/>
              <w:jc w:val="center"/>
              <w:rPr>
                <w:rFonts w:ascii="GHEA Grapalat" w:eastAsia="Times New Roman" w:hAnsi="GHEA Grapalat" w:cs="Arial"/>
                <w:sz w:val="18"/>
                <w:szCs w:val="18"/>
                <w:lang w:val="pt-BR"/>
              </w:rPr>
            </w:pPr>
            <w:r w:rsidRPr="003E2D06">
              <w:rPr>
                <w:rFonts w:ascii="GHEA Grapalat" w:eastAsia="Times New Roman" w:hAnsi="GHEA Grapalat" w:cs="Times New Roman"/>
                <w:sz w:val="20"/>
                <w:szCs w:val="24"/>
                <w:lang w:val="pt-BR"/>
              </w:rPr>
              <w:t>... %</w:t>
            </w:r>
          </w:p>
        </w:tc>
        <w:tc>
          <w:tcPr>
            <w:tcW w:w="474" w:type="dxa"/>
          </w:tcPr>
          <w:p w14:paraId="5C09AF28"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7A917B40"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3A3251C4" w14:textId="77777777" w:rsidR="003E2D06" w:rsidRPr="003E2D06" w:rsidRDefault="003E2D06" w:rsidP="003E2D06">
            <w:pPr>
              <w:spacing w:after="0" w:line="240" w:lineRule="auto"/>
              <w:jc w:val="center"/>
              <w:rPr>
                <w:rFonts w:ascii="GHEA Grapalat" w:eastAsia="Times New Roman" w:hAnsi="GHEA Grapalat" w:cs="Arial"/>
                <w:sz w:val="18"/>
                <w:szCs w:val="18"/>
                <w:lang w:val="pt-BR"/>
              </w:rPr>
            </w:pPr>
            <w:r w:rsidRPr="003E2D06">
              <w:rPr>
                <w:rFonts w:ascii="GHEA Grapalat" w:eastAsia="Times New Roman" w:hAnsi="GHEA Grapalat" w:cs="Times New Roman"/>
                <w:sz w:val="20"/>
                <w:szCs w:val="24"/>
                <w:lang w:val="pt-BR"/>
              </w:rPr>
              <w:t>... %</w:t>
            </w:r>
          </w:p>
        </w:tc>
        <w:tc>
          <w:tcPr>
            <w:tcW w:w="474" w:type="dxa"/>
          </w:tcPr>
          <w:p w14:paraId="3777AE6F"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056BB730"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105F5E45" w14:textId="77777777" w:rsidR="003E2D06" w:rsidRPr="003E2D06" w:rsidRDefault="003E2D06" w:rsidP="003E2D06">
            <w:pPr>
              <w:spacing w:after="0" w:line="240" w:lineRule="auto"/>
              <w:jc w:val="center"/>
              <w:rPr>
                <w:rFonts w:ascii="GHEA Grapalat" w:eastAsia="Times New Roman" w:hAnsi="GHEA Grapalat" w:cs="Arial"/>
                <w:sz w:val="18"/>
                <w:szCs w:val="18"/>
                <w:lang w:val="pt-BR"/>
              </w:rPr>
            </w:pPr>
            <w:r w:rsidRPr="003E2D06">
              <w:rPr>
                <w:rFonts w:ascii="GHEA Grapalat" w:eastAsia="Times New Roman" w:hAnsi="GHEA Grapalat" w:cs="Times New Roman"/>
                <w:sz w:val="20"/>
                <w:szCs w:val="24"/>
                <w:lang w:val="pt-BR"/>
              </w:rPr>
              <w:t>... %</w:t>
            </w:r>
          </w:p>
        </w:tc>
        <w:tc>
          <w:tcPr>
            <w:tcW w:w="1963" w:type="dxa"/>
          </w:tcPr>
          <w:p w14:paraId="35B02887"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420F8402" w14:textId="77777777" w:rsidR="003E2D06" w:rsidRPr="003E2D06" w:rsidRDefault="003E2D06" w:rsidP="003E2D06">
            <w:pPr>
              <w:spacing w:after="0" w:line="240" w:lineRule="auto"/>
              <w:jc w:val="center"/>
              <w:rPr>
                <w:rFonts w:ascii="GHEA Grapalat" w:eastAsia="Times New Roman" w:hAnsi="GHEA Grapalat" w:cs="Times New Roman"/>
                <w:sz w:val="20"/>
                <w:szCs w:val="24"/>
                <w:lang w:val="pt-BR"/>
              </w:rPr>
            </w:pPr>
          </w:p>
          <w:p w14:paraId="684806B5" w14:textId="77777777" w:rsidR="003E2D06" w:rsidRPr="003E2D06" w:rsidRDefault="003E2D06" w:rsidP="003E2D06">
            <w:pPr>
              <w:spacing w:after="0" w:line="240" w:lineRule="auto"/>
              <w:jc w:val="center"/>
              <w:rPr>
                <w:rFonts w:ascii="GHEA Grapalat" w:eastAsia="Times New Roman" w:hAnsi="GHEA Grapalat" w:cs="Times New Roman"/>
                <w:b/>
                <w:sz w:val="24"/>
                <w:szCs w:val="24"/>
                <w:lang w:val="pt-BR"/>
              </w:rPr>
            </w:pPr>
            <w:r w:rsidRPr="003E2D06">
              <w:rPr>
                <w:rFonts w:ascii="GHEA Grapalat" w:eastAsia="Times New Roman" w:hAnsi="GHEA Grapalat" w:cs="Times New Roman"/>
                <w:sz w:val="20"/>
                <w:szCs w:val="24"/>
                <w:lang w:val="pt-BR"/>
              </w:rPr>
              <w:t>... %</w:t>
            </w:r>
          </w:p>
        </w:tc>
      </w:tr>
    </w:tbl>
    <w:p w14:paraId="7259D8B1" w14:textId="77777777" w:rsidR="003E2D06" w:rsidRPr="003E2D06" w:rsidRDefault="003E2D06" w:rsidP="003E2D06">
      <w:pPr>
        <w:spacing w:after="0" w:line="240" w:lineRule="auto"/>
        <w:rPr>
          <w:rFonts w:ascii="GHEA Grapalat" w:eastAsia="Times New Roman" w:hAnsi="GHEA Grapalat" w:cs="Times New Roman"/>
          <w:i/>
          <w:sz w:val="18"/>
          <w:szCs w:val="18"/>
        </w:rPr>
      </w:pPr>
    </w:p>
    <w:p w14:paraId="7BDB02B2" w14:textId="77777777" w:rsidR="003E2D06" w:rsidRPr="003E2D06" w:rsidRDefault="003E2D06" w:rsidP="003E2D06">
      <w:pPr>
        <w:spacing w:after="0" w:line="240" w:lineRule="auto"/>
        <w:rPr>
          <w:rFonts w:ascii="GHEA Grapalat" w:eastAsia="Times New Roman" w:hAnsi="GHEA Grapalat" w:cs="Sylfaen"/>
          <w:i/>
          <w:sz w:val="18"/>
          <w:szCs w:val="18"/>
          <w:lang w:val="pt-BR"/>
        </w:rPr>
      </w:pPr>
      <w:r w:rsidRPr="003E2D06">
        <w:rPr>
          <w:rFonts w:ascii="GHEA Grapalat" w:eastAsia="Times New Roman" w:hAnsi="GHEA Grapalat" w:cs="Times New Roman"/>
          <w:i/>
          <w:sz w:val="18"/>
          <w:szCs w:val="18"/>
        </w:rPr>
        <w:t xml:space="preserve">* </w:t>
      </w:r>
      <w:r w:rsidRPr="003E2D06">
        <w:rPr>
          <w:rFonts w:ascii="GHEA Grapalat" w:eastAsia="Times New Roman" w:hAnsi="GHEA Grapalat" w:cs="Sylfaen"/>
          <w:i/>
          <w:sz w:val="18"/>
          <w:szCs w:val="18"/>
          <w:lang w:val="pt-BR"/>
        </w:rPr>
        <w:t>Վճարման</w:t>
      </w:r>
      <w:r w:rsidRPr="003E2D06">
        <w:rPr>
          <w:rFonts w:ascii="GHEA Grapalat" w:eastAsia="Times New Roman" w:hAnsi="GHEA Grapalat" w:cs="Times Armenian"/>
          <w:i/>
          <w:sz w:val="18"/>
          <w:szCs w:val="18"/>
        </w:rPr>
        <w:t xml:space="preserve"> </w:t>
      </w:r>
      <w:r w:rsidRPr="003E2D06">
        <w:rPr>
          <w:rFonts w:ascii="GHEA Grapalat" w:eastAsia="Times New Roman" w:hAnsi="GHEA Grapalat" w:cs="Sylfaen"/>
          <w:i/>
          <w:sz w:val="18"/>
          <w:szCs w:val="18"/>
          <w:lang w:val="pt-BR"/>
        </w:rPr>
        <w:t>ենթակա</w:t>
      </w:r>
      <w:r w:rsidRPr="003E2D06">
        <w:rPr>
          <w:rFonts w:ascii="GHEA Grapalat" w:eastAsia="Times New Roman" w:hAnsi="GHEA Grapalat" w:cs="Times Armenian"/>
          <w:i/>
          <w:sz w:val="18"/>
          <w:szCs w:val="18"/>
        </w:rPr>
        <w:t xml:space="preserve"> </w:t>
      </w:r>
      <w:r w:rsidRPr="003E2D06">
        <w:rPr>
          <w:rFonts w:ascii="GHEA Grapalat" w:eastAsia="Times New Roman" w:hAnsi="GHEA Grapalat" w:cs="Sylfaen"/>
          <w:i/>
          <w:sz w:val="18"/>
          <w:szCs w:val="18"/>
          <w:lang w:val="pt-BR"/>
        </w:rPr>
        <w:t>գումարները</w:t>
      </w:r>
      <w:r w:rsidRPr="003E2D06">
        <w:rPr>
          <w:rFonts w:ascii="GHEA Grapalat" w:eastAsia="Times New Roman" w:hAnsi="GHEA Grapalat" w:cs="Times Armenian"/>
          <w:i/>
          <w:sz w:val="18"/>
          <w:szCs w:val="18"/>
        </w:rPr>
        <w:t xml:space="preserve"> </w:t>
      </w:r>
      <w:r w:rsidRPr="003E2D06">
        <w:rPr>
          <w:rFonts w:ascii="GHEA Grapalat" w:eastAsia="Times New Roman" w:hAnsi="GHEA Grapalat" w:cs="Sylfaen"/>
          <w:i/>
          <w:sz w:val="18"/>
          <w:szCs w:val="18"/>
          <w:lang w:val="pt-BR"/>
        </w:rPr>
        <w:t>ներկայացվում են աճողական</w:t>
      </w:r>
      <w:r w:rsidRPr="003E2D06">
        <w:rPr>
          <w:rFonts w:ascii="GHEA Grapalat" w:eastAsia="Times New Roman" w:hAnsi="GHEA Grapalat" w:cs="Times Armenian"/>
          <w:i/>
          <w:sz w:val="18"/>
          <w:szCs w:val="18"/>
        </w:rPr>
        <w:t xml:space="preserve"> </w:t>
      </w:r>
      <w:r w:rsidRPr="003E2D06">
        <w:rPr>
          <w:rFonts w:ascii="GHEA Grapalat" w:eastAsia="Times New Roman"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C03655F" w14:textId="77777777" w:rsidR="003E2D06" w:rsidRPr="003E2D06" w:rsidRDefault="003E2D06" w:rsidP="003E2D06">
      <w:pPr>
        <w:spacing w:after="0" w:line="240" w:lineRule="auto"/>
        <w:rPr>
          <w:rFonts w:ascii="GHEA Grapalat" w:eastAsia="Times New Roman" w:hAnsi="GHEA Grapalat" w:cs="Times New Roman"/>
          <w:i/>
          <w:sz w:val="18"/>
          <w:szCs w:val="18"/>
          <w:lang w:val="pt-BR"/>
        </w:rPr>
      </w:pPr>
      <w:r w:rsidRPr="003E2D06">
        <w:rPr>
          <w:rFonts w:ascii="GHEA Grapalat" w:eastAsia="Times New Roman"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954A6FB" w14:textId="77777777" w:rsidR="003E2D06" w:rsidRPr="003E2D06" w:rsidRDefault="003E2D06" w:rsidP="003E2D06">
      <w:pPr>
        <w:spacing w:after="0" w:line="240" w:lineRule="auto"/>
        <w:jc w:val="center"/>
        <w:rPr>
          <w:rFonts w:ascii="GHEA Grapalat" w:eastAsia="Times New Roman" w:hAnsi="GHEA Grapalat" w:cs="Times New Roman"/>
          <w:sz w:val="20"/>
          <w:szCs w:val="24"/>
          <w:lang w:val="es-ES"/>
        </w:rPr>
      </w:pPr>
    </w:p>
    <w:p w14:paraId="4F96D13C" w14:textId="77777777" w:rsidR="003E2D06" w:rsidRPr="003E2D06" w:rsidRDefault="003E2D06" w:rsidP="003E2D06">
      <w:pPr>
        <w:spacing w:after="0" w:line="240" w:lineRule="auto"/>
        <w:jc w:val="right"/>
        <w:rPr>
          <w:rFonts w:ascii="GHEA Grapalat" w:eastAsia="Times New Roman" w:hAnsi="GHEA Grapalat"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3E2D06" w:rsidRPr="003E2D06" w14:paraId="3520284E" w14:textId="77777777" w:rsidTr="00582EDE">
        <w:trPr>
          <w:jc w:val="center"/>
        </w:trPr>
        <w:tc>
          <w:tcPr>
            <w:tcW w:w="4536" w:type="dxa"/>
          </w:tcPr>
          <w:p w14:paraId="67E5D3C5" w14:textId="77777777" w:rsidR="003E2D06" w:rsidRPr="003E2D06" w:rsidRDefault="003E2D06" w:rsidP="003E2D06">
            <w:pPr>
              <w:spacing w:after="0" w:line="240" w:lineRule="auto"/>
              <w:jc w:val="center"/>
              <w:rPr>
                <w:rFonts w:ascii="GHEA Grapalat" w:eastAsia="Times New Roman" w:hAnsi="GHEA Grapalat" w:cs="Sylfaen"/>
                <w:b/>
                <w:bCs/>
                <w:sz w:val="24"/>
                <w:szCs w:val="24"/>
                <w:lang w:val="nb-NO"/>
              </w:rPr>
            </w:pPr>
            <w:r w:rsidRPr="003E2D06">
              <w:rPr>
                <w:rFonts w:ascii="GHEA Grapalat" w:eastAsia="Times New Roman" w:hAnsi="GHEA Grapalat" w:cs="Sylfaen"/>
                <w:b/>
                <w:bCs/>
                <w:sz w:val="24"/>
                <w:szCs w:val="24"/>
                <w:lang w:val="nb-NO"/>
              </w:rPr>
              <w:t>ԳՆՈՐԴ</w:t>
            </w:r>
          </w:p>
          <w:p w14:paraId="76FA18C3" w14:textId="77777777" w:rsidR="003E2D06" w:rsidRPr="003E2D06" w:rsidRDefault="003E2D06" w:rsidP="003E2D06">
            <w:pPr>
              <w:spacing w:after="0" w:line="240" w:lineRule="auto"/>
              <w:rPr>
                <w:rFonts w:ascii="GHEA Grapalat" w:eastAsia="Times New Roman" w:hAnsi="GHEA Grapalat" w:cs="Times New Roman"/>
                <w:lang w:val="ru-RU"/>
              </w:rPr>
            </w:pPr>
          </w:p>
          <w:p w14:paraId="7394D5C4" w14:textId="77777777" w:rsidR="003E2D06" w:rsidRPr="003E2D06" w:rsidRDefault="003E2D06" w:rsidP="003E2D06">
            <w:pPr>
              <w:spacing w:after="0" w:line="240" w:lineRule="auto"/>
              <w:rPr>
                <w:rFonts w:ascii="GHEA Grapalat" w:eastAsia="Times New Roman" w:hAnsi="GHEA Grapalat" w:cs="Times New Roman"/>
                <w:sz w:val="24"/>
                <w:szCs w:val="24"/>
                <w:lang w:val="ru-RU"/>
              </w:rPr>
            </w:pPr>
          </w:p>
          <w:p w14:paraId="2FD9B3D2" w14:textId="77777777" w:rsidR="003E2D06" w:rsidRPr="003E2D06" w:rsidRDefault="003E2D06" w:rsidP="003E2D06">
            <w:pPr>
              <w:spacing w:after="0" w:line="240" w:lineRule="auto"/>
              <w:jc w:val="center"/>
              <w:rPr>
                <w:rFonts w:ascii="GHEA Grapalat" w:eastAsia="Times New Roman" w:hAnsi="GHEA Grapalat" w:cs="Times New Roman"/>
                <w:sz w:val="24"/>
                <w:szCs w:val="24"/>
                <w:lang w:val="ru-RU"/>
              </w:rPr>
            </w:pPr>
            <w:r w:rsidRPr="003E2D06">
              <w:rPr>
                <w:rFonts w:ascii="GHEA Grapalat" w:eastAsia="Times New Roman" w:hAnsi="GHEA Grapalat" w:cs="Times New Roman"/>
                <w:sz w:val="24"/>
                <w:szCs w:val="24"/>
                <w:lang w:val="ru-RU"/>
              </w:rPr>
              <w:t>---------------------------------</w:t>
            </w:r>
          </w:p>
          <w:p w14:paraId="4DD43D41"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w:t>
            </w:r>
            <w:r w:rsidRPr="003E2D06">
              <w:rPr>
                <w:rFonts w:ascii="GHEA Grapalat" w:eastAsia="Times New Roman" w:hAnsi="GHEA Grapalat" w:cs="Sylfaen"/>
                <w:sz w:val="18"/>
                <w:szCs w:val="18"/>
                <w:lang w:val="ru-RU"/>
              </w:rPr>
              <w:t>ստորագրություն</w:t>
            </w:r>
            <w:r w:rsidRPr="003E2D06">
              <w:rPr>
                <w:rFonts w:ascii="GHEA Grapalat" w:eastAsia="Times New Roman" w:hAnsi="GHEA Grapalat" w:cs="Times New Roman"/>
                <w:sz w:val="18"/>
                <w:szCs w:val="18"/>
              </w:rPr>
              <w:t>/</w:t>
            </w:r>
          </w:p>
          <w:p w14:paraId="623EC8C5" w14:textId="77777777" w:rsidR="003E2D06" w:rsidRPr="003E2D06" w:rsidRDefault="003E2D06" w:rsidP="003E2D06">
            <w:pPr>
              <w:spacing w:after="0" w:line="240" w:lineRule="auto"/>
              <w:jc w:val="center"/>
              <w:rPr>
                <w:rFonts w:ascii="GHEA Grapalat" w:eastAsia="Times New Roman" w:hAnsi="GHEA Grapalat" w:cs="Times New Roman"/>
                <w:sz w:val="18"/>
                <w:szCs w:val="18"/>
                <w:lang w:val="ru-RU"/>
              </w:rPr>
            </w:pPr>
            <w:r w:rsidRPr="003E2D06">
              <w:rPr>
                <w:rFonts w:ascii="GHEA Grapalat" w:eastAsia="Times New Roman" w:hAnsi="GHEA Grapalat" w:cs="Sylfaen"/>
                <w:sz w:val="18"/>
                <w:szCs w:val="18"/>
                <w:lang w:val="ru-RU"/>
              </w:rPr>
              <w:t>Կ</w:t>
            </w:r>
            <w:r w:rsidRPr="003E2D06">
              <w:rPr>
                <w:rFonts w:ascii="GHEA Grapalat" w:eastAsia="Times New Roman" w:hAnsi="GHEA Grapalat" w:cs="Times New Roman"/>
                <w:sz w:val="18"/>
                <w:szCs w:val="18"/>
                <w:lang w:val="ru-RU"/>
              </w:rPr>
              <w:t>.</w:t>
            </w:r>
            <w:r w:rsidRPr="003E2D06">
              <w:rPr>
                <w:rFonts w:ascii="GHEA Grapalat" w:eastAsia="Times New Roman" w:hAnsi="GHEA Grapalat" w:cs="Sylfaen"/>
                <w:sz w:val="18"/>
                <w:szCs w:val="18"/>
                <w:lang w:val="ru-RU"/>
              </w:rPr>
              <w:t>Տ</w:t>
            </w:r>
          </w:p>
        </w:tc>
        <w:tc>
          <w:tcPr>
            <w:tcW w:w="760" w:type="dxa"/>
          </w:tcPr>
          <w:p w14:paraId="1DA90576" w14:textId="77777777" w:rsidR="003E2D06" w:rsidRPr="003E2D06" w:rsidRDefault="003E2D06" w:rsidP="003E2D06">
            <w:pPr>
              <w:spacing w:after="0" w:line="240" w:lineRule="auto"/>
              <w:jc w:val="center"/>
              <w:rPr>
                <w:rFonts w:ascii="GHEA Grapalat" w:eastAsia="Times New Roman" w:hAnsi="GHEA Grapalat" w:cs="Times New Roman"/>
                <w:sz w:val="24"/>
                <w:szCs w:val="24"/>
                <w:lang w:val="ru-RU"/>
              </w:rPr>
            </w:pPr>
          </w:p>
        </w:tc>
        <w:tc>
          <w:tcPr>
            <w:tcW w:w="4343" w:type="dxa"/>
          </w:tcPr>
          <w:p w14:paraId="784335D0" w14:textId="77777777" w:rsidR="003E2D06" w:rsidRPr="003E2D06" w:rsidRDefault="003E2D06" w:rsidP="003E2D06">
            <w:pPr>
              <w:spacing w:after="0" w:line="240" w:lineRule="auto"/>
              <w:jc w:val="center"/>
              <w:rPr>
                <w:rFonts w:ascii="GHEA Grapalat" w:eastAsia="Times New Roman" w:hAnsi="GHEA Grapalat" w:cs="Sylfaen"/>
                <w:b/>
                <w:bCs/>
                <w:sz w:val="24"/>
                <w:szCs w:val="24"/>
                <w:lang w:val="ru-RU"/>
              </w:rPr>
            </w:pPr>
            <w:r w:rsidRPr="003E2D06">
              <w:rPr>
                <w:rFonts w:ascii="GHEA Grapalat" w:eastAsia="Times New Roman" w:hAnsi="GHEA Grapalat" w:cs="Sylfaen"/>
                <w:b/>
                <w:bCs/>
                <w:sz w:val="24"/>
                <w:szCs w:val="24"/>
                <w:lang w:val="pt-BR"/>
              </w:rPr>
              <w:t>ՎԱՃԱՌՈՂ</w:t>
            </w:r>
          </w:p>
          <w:p w14:paraId="4574645F" w14:textId="77777777" w:rsidR="003E2D06" w:rsidRPr="003E2D06" w:rsidRDefault="003E2D06" w:rsidP="003E2D06">
            <w:pPr>
              <w:spacing w:after="0" w:line="240" w:lineRule="auto"/>
              <w:jc w:val="center"/>
              <w:rPr>
                <w:rFonts w:ascii="GHEA Grapalat" w:eastAsia="Times New Roman" w:hAnsi="GHEA Grapalat" w:cs="Times New Roman"/>
                <w:sz w:val="24"/>
                <w:szCs w:val="24"/>
                <w:lang w:val="ru-RU"/>
              </w:rPr>
            </w:pPr>
          </w:p>
          <w:p w14:paraId="1D3B7B70" w14:textId="77777777" w:rsidR="003E2D06" w:rsidRPr="003E2D06" w:rsidRDefault="003E2D06" w:rsidP="003E2D06">
            <w:pPr>
              <w:spacing w:after="0" w:line="240" w:lineRule="auto"/>
              <w:jc w:val="center"/>
              <w:rPr>
                <w:rFonts w:ascii="GHEA Grapalat" w:eastAsia="Times New Roman" w:hAnsi="GHEA Grapalat" w:cs="Times New Roman"/>
                <w:sz w:val="24"/>
                <w:szCs w:val="24"/>
                <w:lang w:val="ru-RU"/>
              </w:rPr>
            </w:pPr>
          </w:p>
          <w:p w14:paraId="0DFB32E2" w14:textId="77777777" w:rsidR="003E2D06" w:rsidRPr="003E2D06" w:rsidRDefault="003E2D06" w:rsidP="003E2D06">
            <w:pPr>
              <w:spacing w:after="0" w:line="240" w:lineRule="auto"/>
              <w:jc w:val="center"/>
              <w:rPr>
                <w:rFonts w:ascii="GHEA Grapalat" w:eastAsia="Times New Roman" w:hAnsi="GHEA Grapalat" w:cs="Times New Roman"/>
                <w:sz w:val="24"/>
                <w:szCs w:val="24"/>
                <w:lang w:val="ru-RU"/>
              </w:rPr>
            </w:pPr>
            <w:r w:rsidRPr="003E2D06">
              <w:rPr>
                <w:rFonts w:ascii="GHEA Grapalat" w:eastAsia="Times New Roman" w:hAnsi="GHEA Grapalat" w:cs="Times New Roman"/>
                <w:sz w:val="24"/>
                <w:szCs w:val="24"/>
                <w:lang w:val="ru-RU"/>
              </w:rPr>
              <w:t>---------------------------------</w:t>
            </w:r>
          </w:p>
          <w:p w14:paraId="78DBCE9B"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w:t>
            </w:r>
            <w:r w:rsidRPr="003E2D06">
              <w:rPr>
                <w:rFonts w:ascii="GHEA Grapalat" w:eastAsia="Times New Roman" w:hAnsi="GHEA Grapalat" w:cs="Sylfaen"/>
                <w:sz w:val="18"/>
                <w:szCs w:val="18"/>
                <w:lang w:val="ru-RU"/>
              </w:rPr>
              <w:t>ստորագրություն</w:t>
            </w:r>
            <w:r w:rsidRPr="003E2D06">
              <w:rPr>
                <w:rFonts w:ascii="GHEA Grapalat" w:eastAsia="Times New Roman" w:hAnsi="GHEA Grapalat" w:cs="Times New Roman"/>
                <w:sz w:val="18"/>
                <w:szCs w:val="18"/>
              </w:rPr>
              <w:t>/</w:t>
            </w:r>
          </w:p>
          <w:p w14:paraId="23920D97" w14:textId="77777777" w:rsidR="003E2D06" w:rsidRPr="003E2D06" w:rsidRDefault="003E2D06" w:rsidP="003E2D06">
            <w:pPr>
              <w:spacing w:after="0" w:line="240" w:lineRule="auto"/>
              <w:jc w:val="center"/>
              <w:rPr>
                <w:rFonts w:ascii="GHEA Grapalat" w:eastAsia="Times New Roman" w:hAnsi="GHEA Grapalat" w:cs="Times New Roman"/>
                <w:lang w:val="ru-RU"/>
              </w:rPr>
            </w:pPr>
            <w:r w:rsidRPr="003E2D06">
              <w:rPr>
                <w:rFonts w:ascii="GHEA Grapalat" w:eastAsia="Times New Roman" w:hAnsi="GHEA Grapalat" w:cs="Sylfaen"/>
                <w:sz w:val="18"/>
                <w:szCs w:val="18"/>
                <w:lang w:val="ru-RU"/>
              </w:rPr>
              <w:t>Կ</w:t>
            </w:r>
            <w:r w:rsidRPr="003E2D06">
              <w:rPr>
                <w:rFonts w:ascii="GHEA Grapalat" w:eastAsia="Times New Roman" w:hAnsi="GHEA Grapalat" w:cs="Times New Roman"/>
                <w:sz w:val="18"/>
                <w:szCs w:val="18"/>
                <w:lang w:val="ru-RU"/>
              </w:rPr>
              <w:t>.</w:t>
            </w:r>
            <w:r w:rsidRPr="003E2D06">
              <w:rPr>
                <w:rFonts w:ascii="GHEA Grapalat" w:eastAsia="Times New Roman" w:hAnsi="GHEA Grapalat" w:cs="Sylfaen"/>
                <w:sz w:val="18"/>
                <w:szCs w:val="18"/>
                <w:lang w:val="ru-RU"/>
              </w:rPr>
              <w:t>Տ</w:t>
            </w:r>
          </w:p>
        </w:tc>
      </w:tr>
    </w:tbl>
    <w:p w14:paraId="2DB718FF" w14:textId="77777777" w:rsidR="003E2D06" w:rsidRPr="003E2D06" w:rsidRDefault="003E2D06" w:rsidP="003E2D06">
      <w:pPr>
        <w:spacing w:after="0" w:line="240" w:lineRule="auto"/>
        <w:rPr>
          <w:rFonts w:ascii="GHEA Grapalat" w:eastAsia="Times New Roman" w:hAnsi="GHEA Grapalat" w:cs="Times New Roman"/>
          <w:sz w:val="20"/>
          <w:szCs w:val="24"/>
          <w:lang w:val="ru-RU"/>
        </w:rPr>
        <w:sectPr w:rsidR="003E2D06" w:rsidRPr="003E2D06" w:rsidSect="00582EDE">
          <w:footnotePr>
            <w:pos w:val="beneathText"/>
          </w:footnotePr>
          <w:pgSz w:w="16838" w:h="11906" w:orient="landscape" w:code="9"/>
          <w:pgMar w:top="662" w:right="533" w:bottom="1138" w:left="720" w:header="562" w:footer="562" w:gutter="0"/>
          <w:cols w:space="720"/>
        </w:sectPr>
      </w:pPr>
    </w:p>
    <w:p w14:paraId="6446AE40" w14:textId="77777777" w:rsidR="003E2D06" w:rsidRPr="003E2D06" w:rsidRDefault="003E2D06" w:rsidP="003E2D06">
      <w:pPr>
        <w:spacing w:after="0" w:line="240" w:lineRule="auto"/>
        <w:rPr>
          <w:rFonts w:ascii="GHEA Grapalat" w:eastAsia="Times New Roman" w:hAnsi="GHEA Grapalat" w:cs="Times New Roman"/>
          <w:sz w:val="20"/>
          <w:szCs w:val="24"/>
          <w:lang w:val="ru-RU"/>
        </w:rPr>
      </w:pPr>
    </w:p>
    <w:p w14:paraId="0697AF43" w14:textId="77777777" w:rsidR="003E2D06" w:rsidRPr="003E2D06" w:rsidRDefault="003E2D06" w:rsidP="003E2D06">
      <w:pPr>
        <w:spacing w:after="0" w:line="240" w:lineRule="auto"/>
        <w:jc w:val="right"/>
        <w:rPr>
          <w:rFonts w:ascii="GHEA Grapalat" w:eastAsia="Times New Roman" w:hAnsi="GHEA Grapalat" w:cs="Times New Roman"/>
          <w:i/>
          <w:sz w:val="18"/>
          <w:szCs w:val="24"/>
          <w:lang w:val="ru-RU"/>
        </w:rPr>
      </w:pPr>
      <w:r w:rsidRPr="003E2D06">
        <w:rPr>
          <w:rFonts w:ascii="GHEA Grapalat" w:eastAsia="Times New Roman" w:hAnsi="GHEA Grapalat" w:cs="Times New Roman"/>
          <w:i/>
          <w:sz w:val="18"/>
          <w:szCs w:val="24"/>
          <w:lang w:val="hy-AM"/>
        </w:rPr>
        <w:t xml:space="preserve">Հավելված N </w:t>
      </w:r>
      <w:r w:rsidRPr="003E2D06">
        <w:rPr>
          <w:rFonts w:ascii="GHEA Grapalat" w:eastAsia="Times New Roman" w:hAnsi="GHEA Grapalat" w:cs="Times New Roman"/>
          <w:i/>
          <w:sz w:val="18"/>
          <w:szCs w:val="24"/>
          <w:lang w:val="ru-RU"/>
        </w:rPr>
        <w:t>3</w:t>
      </w:r>
    </w:p>
    <w:p w14:paraId="042B40EF" w14:textId="77777777" w:rsidR="003E2D06" w:rsidRPr="003E2D06" w:rsidRDefault="003E2D06" w:rsidP="003E2D06">
      <w:pPr>
        <w:spacing w:after="0" w:line="240" w:lineRule="auto"/>
        <w:jc w:val="right"/>
        <w:rPr>
          <w:rFonts w:ascii="GHEA Grapalat" w:eastAsia="Times New Roman" w:hAnsi="GHEA Grapalat" w:cs="Times New Roman"/>
          <w:i/>
          <w:sz w:val="18"/>
          <w:szCs w:val="24"/>
          <w:lang w:val="hy-AM"/>
        </w:rPr>
      </w:pPr>
      <w:r w:rsidRPr="003E2D06">
        <w:rPr>
          <w:rFonts w:ascii="GHEA Grapalat" w:eastAsia="Times New Roman" w:hAnsi="GHEA Grapalat" w:cs="Times New Roman"/>
          <w:i/>
          <w:sz w:val="18"/>
          <w:szCs w:val="24"/>
          <w:lang w:val="hy-AM"/>
        </w:rPr>
        <w:t xml:space="preserve">«         »              20  թ. կնքված </w:t>
      </w:r>
    </w:p>
    <w:p w14:paraId="0A66CF05" w14:textId="77777777" w:rsidR="003E2D06" w:rsidRPr="003E2D06" w:rsidRDefault="003E2D06" w:rsidP="003E2D06">
      <w:pPr>
        <w:spacing w:after="0" w:line="240" w:lineRule="auto"/>
        <w:jc w:val="right"/>
        <w:rPr>
          <w:rFonts w:ascii="GHEA Grapalat" w:eastAsia="Times New Roman" w:hAnsi="GHEA Grapalat" w:cs="Times New Roman"/>
          <w:i/>
          <w:sz w:val="18"/>
          <w:szCs w:val="24"/>
          <w:lang w:val="hy-AM"/>
        </w:rPr>
      </w:pPr>
      <w:r w:rsidRPr="003E2D06">
        <w:rPr>
          <w:rFonts w:ascii="GHEA Grapalat" w:eastAsia="Times New Roman" w:hAnsi="GHEA Grapalat" w:cs="Times New Roman"/>
          <w:i/>
          <w:sz w:val="18"/>
          <w:szCs w:val="24"/>
          <w:lang w:val="hy-AM"/>
        </w:rPr>
        <w:t xml:space="preserve">                      ծածկագրով պայմանագրի</w:t>
      </w:r>
    </w:p>
    <w:p w14:paraId="25209D27" w14:textId="77777777" w:rsidR="003E2D06" w:rsidRPr="003E2D06" w:rsidRDefault="003E2D06" w:rsidP="003E2D06">
      <w:pPr>
        <w:spacing w:after="0" w:line="240" w:lineRule="auto"/>
        <w:ind w:left="-142" w:firstLine="142"/>
        <w:jc w:val="center"/>
        <w:rPr>
          <w:rFonts w:ascii="GHEA Grapalat" w:eastAsia="Times New Roman" w:hAnsi="GHEA Grapalat" w:cs="Sylfaen"/>
          <w:b/>
          <w:sz w:val="24"/>
          <w:szCs w:val="24"/>
          <w:lang w:val="ru-RU"/>
        </w:rPr>
      </w:pPr>
    </w:p>
    <w:p w14:paraId="6F39ACB1" w14:textId="77777777" w:rsidR="003E2D06" w:rsidRPr="003E2D06" w:rsidRDefault="003E2D06" w:rsidP="003E2D06">
      <w:pPr>
        <w:spacing w:after="0" w:line="240" w:lineRule="auto"/>
        <w:ind w:left="-142" w:firstLine="142"/>
        <w:jc w:val="center"/>
        <w:rPr>
          <w:rFonts w:ascii="GHEA Grapalat" w:eastAsia="Times New Roman" w:hAnsi="GHEA Grapalat" w:cs="Sylfaen"/>
          <w:b/>
          <w:sz w:val="24"/>
          <w:szCs w:val="24"/>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E2D06" w:rsidRPr="00582EDE" w14:paraId="778CEE06" w14:textId="77777777" w:rsidTr="00582EDE">
        <w:trPr>
          <w:tblCellSpacing w:w="7" w:type="dxa"/>
          <w:jc w:val="center"/>
        </w:trPr>
        <w:tc>
          <w:tcPr>
            <w:tcW w:w="0" w:type="auto"/>
            <w:vAlign w:val="center"/>
          </w:tcPr>
          <w:p w14:paraId="12A3061A" w14:textId="7E0F5277" w:rsidR="003E2D06" w:rsidRPr="003E2D06" w:rsidRDefault="003E2D06" w:rsidP="003E2D06">
            <w:pPr>
              <w:spacing w:after="0" w:line="240" w:lineRule="auto"/>
              <w:jc w:val="center"/>
              <w:rPr>
                <w:rFonts w:ascii="GHEA Grapalat" w:eastAsia="Times New Roman" w:hAnsi="GHEA Grapalat" w:cs="Times New Roman"/>
                <w:iCs/>
                <w:color w:val="000000"/>
                <w:sz w:val="21"/>
                <w:szCs w:val="21"/>
                <w:lang w:val="pt-BR"/>
              </w:rPr>
            </w:pPr>
            <w:r w:rsidRPr="003E2D06">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7BF1172D" wp14:editId="169570A6">
                      <wp:simplePos x="0" y="0"/>
                      <wp:positionH relativeFrom="column">
                        <wp:posOffset>2400300</wp:posOffset>
                      </wp:positionH>
                      <wp:positionV relativeFrom="paragraph">
                        <wp:posOffset>167640</wp:posOffset>
                      </wp:positionV>
                      <wp:extent cx="114300" cy="10287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A1FF5" id="Rectangle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kAY&#10;eIACAAAFBQAADgAAAAAAAAAAAAAAAAAuAgAAZHJzL2Uyb0RvYy54bWxQSwECLQAUAAYACAAAACEA&#10;djhkpOEAAAAKAQAADwAAAAAAAAAAAAAAAADaBAAAZHJzL2Rvd25yZXYueG1sUEsFBgAAAAAEAAQA&#10;8wAAAOgFAAAAAA==&#10;" stroked="f"/>
                  </w:pict>
                </mc:Fallback>
              </mc:AlternateContent>
            </w:r>
            <w:r w:rsidRPr="003E2D06">
              <w:rPr>
                <w:rFonts w:ascii="GHEA Grapalat" w:eastAsia="Times New Roman" w:hAnsi="GHEA Grapalat" w:cs="Times New Roman"/>
                <w:iCs/>
                <w:color w:val="000000"/>
                <w:sz w:val="21"/>
                <w:szCs w:val="21"/>
              </w:rPr>
              <w:t>Պայմանագրի</w:t>
            </w:r>
            <w:r w:rsidRPr="003E2D06">
              <w:rPr>
                <w:rFonts w:ascii="GHEA Grapalat" w:eastAsia="Times New Roman" w:hAnsi="GHEA Grapalat" w:cs="Times New Roman"/>
                <w:iCs/>
                <w:color w:val="000000"/>
                <w:sz w:val="21"/>
                <w:szCs w:val="21"/>
                <w:lang w:val="pt-BR"/>
              </w:rPr>
              <w:t xml:space="preserve"> </w:t>
            </w:r>
            <w:r w:rsidRPr="003E2D06">
              <w:rPr>
                <w:rFonts w:ascii="GHEA Grapalat" w:eastAsia="Times New Roman" w:hAnsi="GHEA Grapalat" w:cs="Times New Roman"/>
                <w:iCs/>
                <w:color w:val="000000"/>
                <w:sz w:val="21"/>
                <w:szCs w:val="21"/>
              </w:rPr>
              <w:t>կողմ</w:t>
            </w:r>
            <w:r w:rsidRPr="003E2D06">
              <w:rPr>
                <w:rFonts w:ascii="GHEA Grapalat" w:eastAsia="Times New Roman" w:hAnsi="GHEA Grapalat" w:cs="Times New Roman"/>
                <w:iCs/>
                <w:color w:val="000000"/>
                <w:sz w:val="21"/>
                <w:szCs w:val="21"/>
                <w:lang w:val="pt-BR"/>
              </w:rPr>
              <w:t xml:space="preserve"> </w:t>
            </w:r>
          </w:p>
          <w:p w14:paraId="132DDA68" w14:textId="77777777" w:rsidR="003E2D06" w:rsidRPr="003E2D06" w:rsidRDefault="003E2D06" w:rsidP="003E2D06">
            <w:pPr>
              <w:spacing w:after="0" w:line="240" w:lineRule="auto"/>
              <w:jc w:val="center"/>
              <w:rPr>
                <w:rFonts w:ascii="GHEA Grapalat" w:eastAsia="Times New Roman" w:hAnsi="GHEA Grapalat" w:cs="Times New Roman"/>
                <w:iCs/>
                <w:color w:val="000000"/>
                <w:sz w:val="21"/>
                <w:szCs w:val="21"/>
                <w:lang w:val="pt-BR"/>
              </w:rPr>
            </w:pPr>
            <w:r w:rsidRPr="003E2D06">
              <w:rPr>
                <w:rFonts w:ascii="GHEA Grapalat" w:eastAsia="Times New Roman" w:hAnsi="GHEA Grapalat" w:cs="Times New Roman"/>
                <w:iCs/>
                <w:color w:val="000000"/>
                <w:sz w:val="21"/>
                <w:szCs w:val="21"/>
                <w:lang w:val="pt-BR"/>
              </w:rPr>
              <w:t>___________________________</w:t>
            </w:r>
          </w:p>
          <w:p w14:paraId="61207BC8" w14:textId="77777777" w:rsidR="003E2D06" w:rsidRPr="003E2D06" w:rsidRDefault="003E2D06" w:rsidP="003E2D06">
            <w:pPr>
              <w:spacing w:after="0" w:line="240" w:lineRule="auto"/>
              <w:jc w:val="center"/>
              <w:rPr>
                <w:rFonts w:ascii="GHEA Grapalat" w:eastAsia="Times New Roman" w:hAnsi="GHEA Grapalat" w:cs="Times New Roman"/>
                <w:iCs/>
                <w:color w:val="000000"/>
                <w:sz w:val="21"/>
                <w:szCs w:val="21"/>
                <w:lang w:val="pt-BR"/>
              </w:rPr>
            </w:pPr>
            <w:r w:rsidRPr="003E2D06">
              <w:rPr>
                <w:rFonts w:ascii="GHEA Grapalat" w:eastAsia="Times New Roman" w:hAnsi="GHEA Grapalat" w:cs="Times New Roman"/>
                <w:iCs/>
                <w:color w:val="000000"/>
                <w:sz w:val="21"/>
                <w:szCs w:val="21"/>
                <w:lang w:val="pt-BR"/>
              </w:rPr>
              <w:t>___________________________</w:t>
            </w:r>
          </w:p>
          <w:p w14:paraId="363983BE" w14:textId="77777777" w:rsidR="003E2D06" w:rsidRPr="003E2D06" w:rsidRDefault="003E2D06" w:rsidP="003E2D06">
            <w:pPr>
              <w:spacing w:after="0" w:line="240" w:lineRule="auto"/>
              <w:jc w:val="center"/>
              <w:rPr>
                <w:rFonts w:ascii="GHEA Grapalat" w:eastAsia="Times New Roman" w:hAnsi="GHEA Grapalat" w:cs="Times New Roman"/>
                <w:iCs/>
                <w:color w:val="000000"/>
                <w:sz w:val="21"/>
                <w:szCs w:val="21"/>
                <w:lang w:val="pt-BR"/>
              </w:rPr>
            </w:pPr>
            <w:r w:rsidRPr="003E2D06">
              <w:rPr>
                <w:rFonts w:ascii="GHEA Grapalat" w:eastAsia="Times New Roman" w:hAnsi="GHEA Grapalat" w:cs="Times New Roman"/>
                <w:iCs/>
                <w:color w:val="000000"/>
                <w:sz w:val="21"/>
                <w:szCs w:val="21"/>
              </w:rPr>
              <w:t>գտնվելու</w:t>
            </w:r>
            <w:r w:rsidRPr="003E2D06">
              <w:rPr>
                <w:rFonts w:ascii="GHEA Grapalat" w:eastAsia="Times New Roman" w:hAnsi="GHEA Grapalat" w:cs="Times New Roman"/>
                <w:iCs/>
                <w:color w:val="000000"/>
                <w:sz w:val="21"/>
                <w:szCs w:val="21"/>
                <w:lang w:val="pt-BR"/>
              </w:rPr>
              <w:t xml:space="preserve"> </w:t>
            </w:r>
            <w:r w:rsidRPr="003E2D06">
              <w:rPr>
                <w:rFonts w:ascii="GHEA Grapalat" w:eastAsia="Times New Roman" w:hAnsi="GHEA Grapalat" w:cs="Times New Roman"/>
                <w:iCs/>
                <w:color w:val="000000"/>
                <w:sz w:val="21"/>
                <w:szCs w:val="21"/>
              </w:rPr>
              <w:t>վայրը</w:t>
            </w:r>
            <w:r w:rsidRPr="003E2D06">
              <w:rPr>
                <w:rFonts w:ascii="GHEA Grapalat" w:eastAsia="Times New Roman" w:hAnsi="GHEA Grapalat" w:cs="Times New Roman"/>
                <w:iCs/>
                <w:color w:val="000000"/>
                <w:sz w:val="21"/>
                <w:szCs w:val="21"/>
                <w:lang w:val="pt-BR"/>
              </w:rPr>
              <w:t xml:space="preserve"> ______________</w:t>
            </w:r>
          </w:p>
          <w:p w14:paraId="577FF2ED" w14:textId="77777777" w:rsidR="003E2D06" w:rsidRPr="003E2D06" w:rsidRDefault="003E2D06" w:rsidP="003E2D06">
            <w:pPr>
              <w:spacing w:after="0" w:line="240" w:lineRule="auto"/>
              <w:jc w:val="center"/>
              <w:rPr>
                <w:rFonts w:ascii="GHEA Grapalat" w:eastAsia="Times New Roman" w:hAnsi="GHEA Grapalat" w:cs="Times New Roman"/>
                <w:iCs/>
                <w:color w:val="000000"/>
                <w:sz w:val="21"/>
                <w:szCs w:val="21"/>
                <w:lang w:val="pt-BR"/>
              </w:rPr>
            </w:pPr>
            <w:r w:rsidRPr="003E2D06">
              <w:rPr>
                <w:rFonts w:ascii="GHEA Grapalat" w:eastAsia="Times New Roman" w:hAnsi="GHEA Grapalat" w:cs="Times New Roman"/>
                <w:iCs/>
                <w:color w:val="000000"/>
                <w:sz w:val="21"/>
                <w:szCs w:val="21"/>
              </w:rPr>
              <w:t>հհ</w:t>
            </w:r>
            <w:r w:rsidRPr="003E2D06">
              <w:rPr>
                <w:rFonts w:ascii="GHEA Grapalat" w:eastAsia="Times New Roman" w:hAnsi="GHEA Grapalat" w:cs="Times New Roman"/>
                <w:iCs/>
                <w:color w:val="000000"/>
                <w:sz w:val="21"/>
                <w:szCs w:val="21"/>
                <w:lang w:val="pt-BR"/>
              </w:rPr>
              <w:t xml:space="preserve"> _________________________ </w:t>
            </w:r>
          </w:p>
          <w:p w14:paraId="6297654F" w14:textId="77777777" w:rsidR="003E2D06" w:rsidRPr="003E2D06" w:rsidRDefault="003E2D06" w:rsidP="003E2D06">
            <w:pPr>
              <w:spacing w:after="0" w:line="240" w:lineRule="auto"/>
              <w:jc w:val="center"/>
              <w:rPr>
                <w:rFonts w:ascii="GHEA Grapalat" w:eastAsia="Times New Roman" w:hAnsi="GHEA Grapalat" w:cs="Times New Roman"/>
                <w:iCs/>
                <w:color w:val="000000"/>
                <w:sz w:val="21"/>
                <w:szCs w:val="21"/>
                <w:lang w:val="pt-BR"/>
              </w:rPr>
            </w:pPr>
            <w:r w:rsidRPr="003E2D06">
              <w:rPr>
                <w:rFonts w:ascii="GHEA Grapalat" w:eastAsia="Times New Roman" w:hAnsi="GHEA Grapalat" w:cs="Times New Roman"/>
                <w:iCs/>
                <w:color w:val="000000"/>
                <w:sz w:val="21"/>
                <w:szCs w:val="21"/>
              </w:rPr>
              <w:t>հվհհ</w:t>
            </w:r>
            <w:r w:rsidRPr="003E2D06">
              <w:rPr>
                <w:rFonts w:ascii="GHEA Grapalat" w:eastAsia="Times New Roman" w:hAnsi="GHEA Grapalat" w:cs="Times New Roman"/>
                <w:iCs/>
                <w:color w:val="000000"/>
                <w:sz w:val="21"/>
                <w:szCs w:val="21"/>
                <w:lang w:val="pt-BR"/>
              </w:rPr>
              <w:t xml:space="preserve"> _______________________ </w:t>
            </w:r>
          </w:p>
        </w:tc>
        <w:tc>
          <w:tcPr>
            <w:tcW w:w="0" w:type="auto"/>
            <w:vAlign w:val="center"/>
          </w:tcPr>
          <w:p w14:paraId="65166129" w14:textId="77777777" w:rsidR="003E2D06" w:rsidRPr="003E2D06" w:rsidRDefault="003E2D06" w:rsidP="003E2D06">
            <w:pPr>
              <w:spacing w:after="0" w:line="240" w:lineRule="auto"/>
              <w:jc w:val="center"/>
              <w:rPr>
                <w:rFonts w:ascii="GHEA Grapalat" w:eastAsia="Times New Roman" w:hAnsi="GHEA Grapalat" w:cs="Times New Roman"/>
                <w:iCs/>
                <w:color w:val="000000"/>
                <w:sz w:val="21"/>
                <w:szCs w:val="21"/>
                <w:lang w:val="pt-BR"/>
              </w:rPr>
            </w:pPr>
            <w:r w:rsidRPr="003E2D06">
              <w:rPr>
                <w:rFonts w:ascii="GHEA Grapalat" w:eastAsia="Times New Roman" w:hAnsi="GHEA Grapalat" w:cs="Times New Roman"/>
                <w:iCs/>
                <w:color w:val="000000"/>
                <w:sz w:val="21"/>
                <w:szCs w:val="21"/>
              </w:rPr>
              <w:t>Պատվիրատու</w:t>
            </w:r>
          </w:p>
          <w:p w14:paraId="269A5D74" w14:textId="77777777" w:rsidR="003E2D06" w:rsidRPr="003E2D06" w:rsidRDefault="003E2D06" w:rsidP="003E2D06">
            <w:pPr>
              <w:spacing w:after="0" w:line="240" w:lineRule="auto"/>
              <w:jc w:val="center"/>
              <w:rPr>
                <w:rFonts w:ascii="GHEA Grapalat" w:eastAsia="Times New Roman" w:hAnsi="GHEA Grapalat" w:cs="Times New Roman"/>
                <w:iCs/>
                <w:color w:val="000000"/>
                <w:sz w:val="21"/>
                <w:szCs w:val="21"/>
                <w:lang w:val="pt-BR"/>
              </w:rPr>
            </w:pPr>
            <w:r w:rsidRPr="003E2D06">
              <w:rPr>
                <w:rFonts w:ascii="GHEA Grapalat" w:eastAsia="Times New Roman" w:hAnsi="GHEA Grapalat" w:cs="Times New Roman"/>
                <w:iCs/>
                <w:color w:val="000000"/>
                <w:sz w:val="21"/>
                <w:szCs w:val="21"/>
                <w:lang w:val="pt-BR"/>
              </w:rPr>
              <w:t>_____________________________</w:t>
            </w:r>
          </w:p>
          <w:p w14:paraId="0AFFF2C7" w14:textId="77777777" w:rsidR="003E2D06" w:rsidRPr="003E2D06" w:rsidRDefault="003E2D06" w:rsidP="003E2D06">
            <w:pPr>
              <w:spacing w:after="0" w:line="240" w:lineRule="auto"/>
              <w:jc w:val="center"/>
              <w:rPr>
                <w:rFonts w:ascii="GHEA Grapalat" w:eastAsia="Times New Roman" w:hAnsi="GHEA Grapalat" w:cs="Times New Roman"/>
                <w:iCs/>
                <w:color w:val="000000"/>
                <w:sz w:val="21"/>
                <w:szCs w:val="21"/>
                <w:lang w:val="pt-BR"/>
              </w:rPr>
            </w:pPr>
            <w:r w:rsidRPr="003E2D06">
              <w:rPr>
                <w:rFonts w:ascii="GHEA Grapalat" w:eastAsia="Times New Roman" w:hAnsi="GHEA Grapalat" w:cs="Times New Roman"/>
                <w:iCs/>
                <w:color w:val="000000"/>
                <w:sz w:val="21"/>
                <w:szCs w:val="21"/>
                <w:lang w:val="pt-BR"/>
              </w:rPr>
              <w:t>_____________________________</w:t>
            </w:r>
          </w:p>
          <w:p w14:paraId="18116249" w14:textId="77777777" w:rsidR="003E2D06" w:rsidRPr="003E2D06" w:rsidRDefault="003E2D06" w:rsidP="003E2D06">
            <w:pPr>
              <w:spacing w:after="0" w:line="240" w:lineRule="auto"/>
              <w:jc w:val="center"/>
              <w:rPr>
                <w:rFonts w:ascii="GHEA Grapalat" w:eastAsia="Times New Roman" w:hAnsi="GHEA Grapalat" w:cs="Times New Roman"/>
                <w:iCs/>
                <w:color w:val="000000"/>
                <w:sz w:val="21"/>
                <w:szCs w:val="21"/>
                <w:lang w:val="pt-BR"/>
              </w:rPr>
            </w:pPr>
            <w:r w:rsidRPr="003E2D06">
              <w:rPr>
                <w:rFonts w:ascii="GHEA Grapalat" w:eastAsia="Times New Roman" w:hAnsi="GHEA Grapalat" w:cs="Times New Roman"/>
                <w:iCs/>
                <w:color w:val="000000"/>
                <w:sz w:val="21"/>
                <w:szCs w:val="21"/>
              </w:rPr>
              <w:t>գտնվելու</w:t>
            </w:r>
            <w:r w:rsidRPr="003E2D06">
              <w:rPr>
                <w:rFonts w:ascii="GHEA Grapalat" w:eastAsia="Times New Roman" w:hAnsi="GHEA Grapalat" w:cs="Times New Roman"/>
                <w:iCs/>
                <w:color w:val="000000"/>
                <w:sz w:val="21"/>
                <w:szCs w:val="21"/>
                <w:lang w:val="pt-BR"/>
              </w:rPr>
              <w:t xml:space="preserve"> </w:t>
            </w:r>
            <w:r w:rsidRPr="003E2D06">
              <w:rPr>
                <w:rFonts w:ascii="GHEA Grapalat" w:eastAsia="Times New Roman" w:hAnsi="GHEA Grapalat" w:cs="Times New Roman"/>
                <w:iCs/>
                <w:color w:val="000000"/>
                <w:sz w:val="21"/>
                <w:szCs w:val="21"/>
              </w:rPr>
              <w:t>վայրը</w:t>
            </w:r>
            <w:r w:rsidRPr="003E2D06">
              <w:rPr>
                <w:rFonts w:ascii="GHEA Grapalat" w:eastAsia="Times New Roman" w:hAnsi="GHEA Grapalat" w:cs="Times New Roman"/>
                <w:iCs/>
                <w:color w:val="000000"/>
                <w:sz w:val="21"/>
                <w:szCs w:val="21"/>
                <w:lang w:val="pt-BR"/>
              </w:rPr>
              <w:t xml:space="preserve"> _________________</w:t>
            </w:r>
          </w:p>
          <w:p w14:paraId="6DF44184" w14:textId="77777777" w:rsidR="003E2D06" w:rsidRPr="003E2D06" w:rsidRDefault="003E2D06" w:rsidP="003E2D06">
            <w:pPr>
              <w:spacing w:after="0" w:line="240" w:lineRule="auto"/>
              <w:jc w:val="center"/>
              <w:rPr>
                <w:rFonts w:ascii="GHEA Grapalat" w:eastAsia="Times New Roman" w:hAnsi="GHEA Grapalat" w:cs="Times New Roman"/>
                <w:iCs/>
                <w:color w:val="000000"/>
                <w:sz w:val="21"/>
                <w:szCs w:val="21"/>
                <w:lang w:val="pt-BR"/>
              </w:rPr>
            </w:pPr>
            <w:r w:rsidRPr="003E2D06">
              <w:rPr>
                <w:rFonts w:ascii="GHEA Grapalat" w:eastAsia="Times New Roman" w:hAnsi="GHEA Grapalat" w:cs="Times New Roman"/>
                <w:iCs/>
                <w:color w:val="000000"/>
                <w:sz w:val="21"/>
                <w:szCs w:val="21"/>
              </w:rPr>
              <w:t>հհ</w:t>
            </w:r>
            <w:r w:rsidRPr="003E2D06">
              <w:rPr>
                <w:rFonts w:ascii="GHEA Grapalat" w:eastAsia="Times New Roman" w:hAnsi="GHEA Grapalat" w:cs="Times New Roman"/>
                <w:iCs/>
                <w:color w:val="000000"/>
                <w:sz w:val="21"/>
                <w:szCs w:val="21"/>
                <w:lang w:val="pt-BR"/>
              </w:rPr>
              <w:t>____________________________</w:t>
            </w:r>
          </w:p>
          <w:p w14:paraId="4E824B3B" w14:textId="77777777" w:rsidR="003E2D06" w:rsidRPr="003E2D06" w:rsidRDefault="003E2D06" w:rsidP="003E2D06">
            <w:pPr>
              <w:spacing w:after="0" w:line="240" w:lineRule="auto"/>
              <w:jc w:val="center"/>
              <w:rPr>
                <w:rFonts w:ascii="GHEA Grapalat" w:eastAsia="Times New Roman" w:hAnsi="GHEA Grapalat" w:cs="Times New Roman"/>
                <w:iCs/>
                <w:color w:val="000000"/>
                <w:sz w:val="21"/>
                <w:szCs w:val="21"/>
                <w:lang w:val="pt-BR"/>
              </w:rPr>
            </w:pPr>
            <w:r w:rsidRPr="003E2D06">
              <w:rPr>
                <w:rFonts w:ascii="GHEA Grapalat" w:eastAsia="Times New Roman" w:hAnsi="GHEA Grapalat" w:cs="Times New Roman"/>
                <w:iCs/>
                <w:color w:val="000000"/>
                <w:sz w:val="21"/>
                <w:szCs w:val="21"/>
              </w:rPr>
              <w:t>հվհհ</w:t>
            </w:r>
            <w:r w:rsidRPr="003E2D06">
              <w:rPr>
                <w:rFonts w:ascii="GHEA Grapalat" w:eastAsia="Times New Roman" w:hAnsi="GHEA Grapalat" w:cs="Times New Roman"/>
                <w:iCs/>
                <w:color w:val="000000"/>
                <w:sz w:val="21"/>
                <w:szCs w:val="21"/>
                <w:lang w:val="pt-BR"/>
              </w:rPr>
              <w:t>___________________________</w:t>
            </w:r>
          </w:p>
        </w:tc>
      </w:tr>
    </w:tbl>
    <w:p w14:paraId="749442FA" w14:textId="77777777" w:rsidR="003E2D06" w:rsidRPr="003E2D06" w:rsidRDefault="003E2D06" w:rsidP="003E2D06">
      <w:pPr>
        <w:spacing w:after="0" w:line="240" w:lineRule="auto"/>
        <w:ind w:firstLine="375"/>
        <w:rPr>
          <w:rFonts w:ascii="Arial" w:eastAsia="Times New Roman" w:hAnsi="Arial" w:cs="Arial"/>
          <w:iCs/>
          <w:color w:val="000000"/>
          <w:sz w:val="21"/>
          <w:szCs w:val="21"/>
          <w:lang w:val="pt-BR"/>
        </w:rPr>
      </w:pPr>
      <w:r w:rsidRPr="003E2D06">
        <w:rPr>
          <w:rFonts w:ascii="Arial" w:eastAsia="Times New Roman" w:hAnsi="Arial" w:cs="Arial"/>
          <w:iCs/>
          <w:color w:val="000000"/>
          <w:sz w:val="21"/>
          <w:szCs w:val="21"/>
          <w:lang w:val="pt-BR"/>
        </w:rPr>
        <w:t>  </w:t>
      </w:r>
    </w:p>
    <w:p w14:paraId="76DA791D" w14:textId="77777777" w:rsidR="003E2D06" w:rsidRPr="003E2D06" w:rsidRDefault="003E2D06" w:rsidP="003E2D06">
      <w:pPr>
        <w:spacing w:after="0" w:line="240" w:lineRule="auto"/>
        <w:ind w:firstLine="375"/>
        <w:rPr>
          <w:rFonts w:ascii="GHEA Grapalat" w:eastAsia="Times New Roman" w:hAnsi="GHEA Grapalat" w:cs="Times New Roman"/>
          <w:iCs/>
          <w:color w:val="000000"/>
          <w:sz w:val="15"/>
          <w:szCs w:val="21"/>
          <w:lang w:val="pt-BR"/>
        </w:rPr>
      </w:pPr>
    </w:p>
    <w:p w14:paraId="366536F6" w14:textId="77777777" w:rsidR="003E2D06" w:rsidRPr="003E2D06" w:rsidRDefault="003E2D06" w:rsidP="003E2D06">
      <w:pPr>
        <w:spacing w:after="0" w:line="240" w:lineRule="auto"/>
        <w:ind w:firstLine="375"/>
        <w:jc w:val="center"/>
        <w:rPr>
          <w:rFonts w:ascii="GHEA Grapalat" w:eastAsia="Times New Roman" w:hAnsi="GHEA Grapalat" w:cs="Times New Roman"/>
          <w:iCs/>
          <w:color w:val="000000"/>
          <w:lang w:val="pt-BR"/>
        </w:rPr>
      </w:pPr>
      <w:r w:rsidRPr="003E2D06">
        <w:rPr>
          <w:rFonts w:ascii="GHEA Grapalat" w:eastAsia="Times New Roman" w:hAnsi="GHEA Grapalat" w:cs="Times New Roman"/>
          <w:b/>
          <w:bCs/>
          <w:iCs/>
          <w:color w:val="000000"/>
        </w:rPr>
        <w:t>ԱՐՁԱՆԱԳՐՈՒԹՅՈՒՆ</w:t>
      </w:r>
      <w:r w:rsidRPr="003E2D06">
        <w:rPr>
          <w:rFonts w:ascii="GHEA Grapalat" w:eastAsia="Times New Roman" w:hAnsi="GHEA Grapalat" w:cs="Times New Roman"/>
          <w:b/>
          <w:bCs/>
          <w:iCs/>
          <w:color w:val="000000"/>
          <w:lang w:val="pt-BR"/>
        </w:rPr>
        <w:t xml:space="preserve"> N</w:t>
      </w:r>
    </w:p>
    <w:p w14:paraId="63FA44B8" w14:textId="77777777" w:rsidR="003E2D06" w:rsidRPr="003E2D06" w:rsidRDefault="003E2D06" w:rsidP="003E2D06">
      <w:pPr>
        <w:spacing w:after="0" w:line="240" w:lineRule="auto"/>
        <w:ind w:firstLine="375"/>
        <w:jc w:val="center"/>
        <w:rPr>
          <w:rFonts w:ascii="GHEA Grapalat" w:eastAsia="Times New Roman" w:hAnsi="GHEA Grapalat" w:cs="Times New Roman"/>
          <w:b/>
          <w:bCs/>
          <w:iCs/>
          <w:color w:val="000000"/>
          <w:lang w:val="pt-BR"/>
        </w:rPr>
      </w:pPr>
      <w:r w:rsidRPr="003E2D06">
        <w:rPr>
          <w:rFonts w:ascii="GHEA Grapalat" w:eastAsia="Times New Roman" w:hAnsi="GHEA Grapalat" w:cs="Times New Roman"/>
          <w:b/>
          <w:bCs/>
          <w:iCs/>
          <w:color w:val="000000"/>
        </w:rPr>
        <w:t>ՊԱՅՄԱՆԱԳՐԻ</w:t>
      </w:r>
      <w:r w:rsidRPr="003E2D06">
        <w:rPr>
          <w:rFonts w:ascii="GHEA Grapalat" w:eastAsia="Times New Roman" w:hAnsi="GHEA Grapalat" w:cs="Times New Roman"/>
          <w:b/>
          <w:bCs/>
          <w:iCs/>
          <w:color w:val="000000"/>
          <w:lang w:val="pt-BR"/>
        </w:rPr>
        <w:t xml:space="preserve"> </w:t>
      </w:r>
      <w:r w:rsidRPr="003E2D06">
        <w:rPr>
          <w:rFonts w:ascii="GHEA Grapalat" w:eastAsia="Times New Roman" w:hAnsi="GHEA Grapalat" w:cs="Times New Roman"/>
          <w:b/>
          <w:bCs/>
          <w:iCs/>
          <w:color w:val="000000"/>
        </w:rPr>
        <w:t>ԿԱՄ</w:t>
      </w:r>
      <w:r w:rsidRPr="003E2D06">
        <w:rPr>
          <w:rFonts w:ascii="GHEA Grapalat" w:eastAsia="Times New Roman" w:hAnsi="GHEA Grapalat" w:cs="Times New Roman"/>
          <w:b/>
          <w:bCs/>
          <w:iCs/>
          <w:color w:val="000000"/>
          <w:lang w:val="pt-BR"/>
        </w:rPr>
        <w:t xml:space="preserve"> </w:t>
      </w:r>
      <w:r w:rsidRPr="003E2D06">
        <w:rPr>
          <w:rFonts w:ascii="GHEA Grapalat" w:eastAsia="Times New Roman" w:hAnsi="GHEA Grapalat" w:cs="Times New Roman"/>
          <w:b/>
          <w:bCs/>
          <w:iCs/>
          <w:color w:val="000000"/>
        </w:rPr>
        <w:t>ԴՐԱ</w:t>
      </w:r>
      <w:r w:rsidRPr="003E2D06">
        <w:rPr>
          <w:rFonts w:ascii="GHEA Grapalat" w:eastAsia="Times New Roman" w:hAnsi="GHEA Grapalat" w:cs="Times New Roman"/>
          <w:b/>
          <w:bCs/>
          <w:iCs/>
          <w:color w:val="000000"/>
          <w:lang w:val="pt-BR"/>
        </w:rPr>
        <w:t xml:space="preserve"> </w:t>
      </w:r>
      <w:r w:rsidRPr="003E2D06">
        <w:rPr>
          <w:rFonts w:ascii="GHEA Grapalat" w:eastAsia="Times New Roman" w:hAnsi="GHEA Grapalat" w:cs="Times New Roman"/>
          <w:b/>
          <w:bCs/>
          <w:iCs/>
          <w:color w:val="000000"/>
        </w:rPr>
        <w:t>ՄԻ</w:t>
      </w:r>
      <w:r w:rsidRPr="003E2D06">
        <w:rPr>
          <w:rFonts w:ascii="GHEA Grapalat" w:eastAsia="Times New Roman" w:hAnsi="GHEA Grapalat" w:cs="Times New Roman"/>
          <w:b/>
          <w:bCs/>
          <w:iCs/>
          <w:color w:val="000000"/>
          <w:lang w:val="pt-BR"/>
        </w:rPr>
        <w:t xml:space="preserve"> </w:t>
      </w:r>
      <w:r w:rsidRPr="003E2D06">
        <w:rPr>
          <w:rFonts w:ascii="GHEA Grapalat" w:eastAsia="Times New Roman" w:hAnsi="GHEA Grapalat" w:cs="Times New Roman"/>
          <w:b/>
          <w:bCs/>
          <w:iCs/>
          <w:color w:val="000000"/>
        </w:rPr>
        <w:t>ՄԱՍԻ</w:t>
      </w:r>
      <w:r w:rsidRPr="003E2D06">
        <w:rPr>
          <w:rFonts w:ascii="GHEA Grapalat" w:eastAsia="Times New Roman" w:hAnsi="GHEA Grapalat" w:cs="Times New Roman"/>
          <w:b/>
          <w:bCs/>
          <w:iCs/>
          <w:color w:val="000000"/>
          <w:lang w:val="pt-BR"/>
        </w:rPr>
        <w:t xml:space="preserve"> ԿԱՏԱՐՄԱՆ ԱՐԴՅՈՒՆՔՆԵՐԻ </w:t>
      </w:r>
    </w:p>
    <w:p w14:paraId="132B4061" w14:textId="77777777" w:rsidR="003E2D06" w:rsidRPr="003E2D06" w:rsidRDefault="003E2D06" w:rsidP="003E2D06">
      <w:pPr>
        <w:spacing w:after="0" w:line="240" w:lineRule="auto"/>
        <w:ind w:firstLine="375"/>
        <w:jc w:val="center"/>
        <w:rPr>
          <w:rFonts w:ascii="Arial Unicode" w:eastAsia="Times New Roman" w:hAnsi="Arial Unicode" w:cs="Times New Roman"/>
          <w:iCs/>
          <w:color w:val="000000"/>
          <w:lang w:val="pt-BR"/>
        </w:rPr>
      </w:pPr>
      <w:r w:rsidRPr="003E2D06">
        <w:rPr>
          <w:rFonts w:ascii="GHEA Grapalat" w:eastAsia="Times New Roman" w:hAnsi="GHEA Grapalat" w:cs="Times New Roman"/>
          <w:b/>
          <w:bCs/>
          <w:iCs/>
          <w:color w:val="000000"/>
        </w:rPr>
        <w:t>ՀԱՆՁՆՄԱՆ</w:t>
      </w:r>
      <w:r w:rsidRPr="003E2D06">
        <w:rPr>
          <w:rFonts w:ascii="GHEA Grapalat" w:eastAsia="Times New Roman" w:hAnsi="GHEA Grapalat" w:cs="Times New Roman"/>
          <w:b/>
          <w:bCs/>
          <w:iCs/>
          <w:color w:val="000000"/>
          <w:lang w:val="pt-BR"/>
        </w:rPr>
        <w:t>-</w:t>
      </w:r>
      <w:r w:rsidRPr="003E2D06">
        <w:rPr>
          <w:rFonts w:ascii="GHEA Grapalat" w:eastAsia="Times New Roman" w:hAnsi="GHEA Grapalat" w:cs="Times New Roman"/>
          <w:b/>
          <w:bCs/>
          <w:iCs/>
          <w:color w:val="000000"/>
        </w:rPr>
        <w:t>ԸՆԴՈՒՆՄԱՆ</w:t>
      </w:r>
    </w:p>
    <w:p w14:paraId="7D51948A" w14:textId="77777777" w:rsidR="003E2D06" w:rsidRPr="003E2D06" w:rsidRDefault="003E2D06" w:rsidP="003E2D06">
      <w:pPr>
        <w:spacing w:after="0" w:line="240" w:lineRule="auto"/>
        <w:jc w:val="center"/>
        <w:rPr>
          <w:rFonts w:ascii="Arial LatArm" w:eastAsia="Times New Roman" w:hAnsi="Arial LatArm" w:cs="Times New Roman"/>
          <w:b/>
          <w:bCs/>
          <w:i/>
          <w:iCs/>
          <w:sz w:val="20"/>
          <w:szCs w:val="20"/>
          <w:lang w:val="es-ES"/>
        </w:rPr>
      </w:pPr>
    </w:p>
    <w:p w14:paraId="3DBC6107" w14:textId="77777777" w:rsidR="003E2D06" w:rsidRPr="003E2D06" w:rsidRDefault="003E2D06" w:rsidP="003E2D06">
      <w:pPr>
        <w:spacing w:after="0" w:line="240" w:lineRule="auto"/>
        <w:ind w:firstLine="540"/>
        <w:jc w:val="both"/>
        <w:rPr>
          <w:rFonts w:ascii="Arial LatArm" w:eastAsia="Times New Roman" w:hAnsi="Arial LatArm" w:cs="Times New Roman"/>
          <w:i/>
          <w:iCs/>
          <w:sz w:val="20"/>
          <w:szCs w:val="20"/>
          <w:lang w:val="es-ES"/>
        </w:rPr>
      </w:pPr>
      <w:r w:rsidRPr="003E2D06">
        <w:rPr>
          <w:rFonts w:ascii="GHEA Grapalat" w:eastAsia="Times New Roman" w:hAnsi="GHEA Grapalat" w:cs="Times New Roman"/>
          <w:i/>
          <w:color w:val="000000"/>
          <w:sz w:val="21"/>
          <w:szCs w:val="21"/>
          <w:lang w:val="es-ES" w:eastAsia="ru-RU"/>
        </w:rPr>
        <w:t>«      » «              »</w:t>
      </w:r>
      <w:r w:rsidRPr="003E2D06">
        <w:rPr>
          <w:rFonts w:ascii="Arial LatArm" w:eastAsia="Times New Roman" w:hAnsi="Arial LatArm" w:cs="Times New Roman"/>
          <w:i/>
          <w:iCs/>
          <w:sz w:val="20"/>
          <w:szCs w:val="20"/>
          <w:lang w:val="es-ES"/>
        </w:rPr>
        <w:t xml:space="preserve">  </w:t>
      </w:r>
      <w:r w:rsidRPr="003E2D06">
        <w:rPr>
          <w:rFonts w:ascii="GHEA Grapalat" w:eastAsia="Times New Roman" w:hAnsi="GHEA Grapalat" w:cs="Times New Roman"/>
          <w:i/>
          <w:color w:val="000000"/>
          <w:sz w:val="21"/>
          <w:szCs w:val="21"/>
          <w:lang w:val="es-ES" w:eastAsia="ru-RU"/>
        </w:rPr>
        <w:t xml:space="preserve">20    </w:t>
      </w:r>
      <w:r w:rsidRPr="003E2D06">
        <w:rPr>
          <w:rFonts w:ascii="GHEA Grapalat" w:eastAsia="Times New Roman" w:hAnsi="GHEA Grapalat" w:cs="Times New Roman"/>
          <w:i/>
          <w:color w:val="000000"/>
          <w:sz w:val="21"/>
          <w:szCs w:val="21"/>
          <w:lang w:val="en-AU" w:eastAsia="ru-RU"/>
        </w:rPr>
        <w:t>թ</w:t>
      </w:r>
      <w:r w:rsidRPr="003E2D06">
        <w:rPr>
          <w:rFonts w:ascii="GHEA Grapalat" w:eastAsia="Times New Roman" w:hAnsi="GHEA Grapalat" w:cs="Times New Roman"/>
          <w:i/>
          <w:color w:val="000000"/>
          <w:sz w:val="21"/>
          <w:szCs w:val="21"/>
          <w:lang w:val="es-ES" w:eastAsia="ru-RU"/>
        </w:rPr>
        <w:t>.</w:t>
      </w:r>
    </w:p>
    <w:p w14:paraId="7EE31CC9" w14:textId="77777777" w:rsidR="003E2D06" w:rsidRPr="003E2D06" w:rsidRDefault="003E2D06" w:rsidP="003E2D06">
      <w:pPr>
        <w:spacing w:after="0" w:line="240" w:lineRule="auto"/>
        <w:jc w:val="both"/>
        <w:rPr>
          <w:rFonts w:ascii="Arial LatArm" w:eastAsia="Times New Roman" w:hAnsi="Arial LatArm" w:cs="Times New Roman"/>
          <w:i/>
          <w:iCs/>
          <w:sz w:val="20"/>
          <w:szCs w:val="20"/>
          <w:lang w:val="es-ES"/>
        </w:rPr>
      </w:pPr>
    </w:p>
    <w:p w14:paraId="69D443A7" w14:textId="77777777" w:rsidR="003E2D06" w:rsidRPr="003E2D06" w:rsidRDefault="003E2D06" w:rsidP="003E2D06">
      <w:pPr>
        <w:spacing w:after="0" w:line="240" w:lineRule="auto"/>
        <w:rPr>
          <w:rFonts w:ascii="GHEA Grapalat" w:eastAsia="Times New Roman" w:hAnsi="GHEA Grapalat" w:cs="Times New Roman"/>
          <w:color w:val="000000"/>
          <w:sz w:val="21"/>
          <w:szCs w:val="21"/>
          <w:lang w:val="es-ES"/>
        </w:rPr>
      </w:pPr>
      <w:r w:rsidRPr="003E2D06">
        <w:rPr>
          <w:rFonts w:ascii="GHEA Grapalat" w:eastAsia="Times New Roman" w:hAnsi="GHEA Grapalat" w:cs="Times New Roman"/>
          <w:color w:val="000000"/>
          <w:sz w:val="21"/>
          <w:szCs w:val="21"/>
        </w:rPr>
        <w:t>Պայմանագրի</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rPr>
        <w:t>այսուհետ</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rPr>
        <w:t>Պայմանագիր</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rPr>
        <w:t>անվանումը</w:t>
      </w:r>
      <w:r w:rsidRPr="003E2D06">
        <w:rPr>
          <w:rFonts w:ascii="GHEA Grapalat" w:eastAsia="Times New Roman" w:hAnsi="GHEA Grapalat" w:cs="Times New Roman"/>
          <w:color w:val="000000"/>
          <w:sz w:val="21"/>
          <w:szCs w:val="21"/>
          <w:lang w:val="es-ES"/>
        </w:rPr>
        <w:t>` ____________________________________________________________________________________________</w:t>
      </w:r>
    </w:p>
    <w:p w14:paraId="0F344898" w14:textId="77777777" w:rsidR="003E2D06" w:rsidRPr="003E2D06" w:rsidRDefault="003E2D06" w:rsidP="003E2D06">
      <w:pPr>
        <w:spacing w:after="0" w:line="240" w:lineRule="auto"/>
        <w:rPr>
          <w:rFonts w:ascii="GHEA Grapalat" w:eastAsia="Times New Roman" w:hAnsi="GHEA Grapalat" w:cs="Times New Roman"/>
          <w:color w:val="000000"/>
          <w:sz w:val="21"/>
          <w:szCs w:val="21"/>
          <w:lang w:val="es-ES"/>
        </w:rPr>
      </w:pPr>
      <w:r w:rsidRPr="003E2D06">
        <w:rPr>
          <w:rFonts w:ascii="GHEA Grapalat" w:eastAsia="Times New Roman" w:hAnsi="GHEA Grapalat" w:cs="Times New Roman"/>
          <w:color w:val="000000"/>
          <w:sz w:val="21"/>
          <w:szCs w:val="21"/>
        </w:rPr>
        <w:t>Պայմանագրի</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rPr>
        <w:t>կնքման</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rPr>
        <w:t>ամսաթիվը</w:t>
      </w:r>
      <w:r w:rsidRPr="003E2D06">
        <w:rPr>
          <w:rFonts w:ascii="GHEA Grapalat" w:eastAsia="Times New Roman" w:hAnsi="GHEA Grapalat" w:cs="Times New Roman"/>
          <w:color w:val="000000"/>
          <w:sz w:val="21"/>
          <w:szCs w:val="21"/>
          <w:lang w:val="es-ES"/>
        </w:rPr>
        <w:t xml:space="preserve">` «____» «__________________» 20 </w:t>
      </w:r>
      <w:r w:rsidRPr="003E2D06">
        <w:rPr>
          <w:rFonts w:ascii="GHEA Grapalat" w:eastAsia="Times New Roman" w:hAnsi="GHEA Grapalat" w:cs="Times New Roman"/>
          <w:color w:val="000000"/>
          <w:sz w:val="21"/>
          <w:szCs w:val="21"/>
        </w:rPr>
        <w:t>թ</w:t>
      </w:r>
      <w:r w:rsidRPr="003E2D06">
        <w:rPr>
          <w:rFonts w:ascii="GHEA Grapalat" w:eastAsia="Times New Roman" w:hAnsi="GHEA Grapalat" w:cs="Times New Roman"/>
          <w:color w:val="000000"/>
          <w:sz w:val="21"/>
          <w:szCs w:val="21"/>
          <w:lang w:val="es-ES"/>
        </w:rPr>
        <w:t>.</w:t>
      </w:r>
    </w:p>
    <w:p w14:paraId="63D1AA69" w14:textId="77777777" w:rsidR="003E2D06" w:rsidRPr="003E2D06" w:rsidRDefault="003E2D06" w:rsidP="003E2D06">
      <w:pPr>
        <w:spacing w:after="0" w:line="240" w:lineRule="auto"/>
        <w:rPr>
          <w:rFonts w:ascii="GHEA Grapalat" w:eastAsia="Times New Roman" w:hAnsi="GHEA Grapalat" w:cs="Times New Roman"/>
          <w:color w:val="000000"/>
          <w:sz w:val="21"/>
          <w:szCs w:val="21"/>
          <w:lang w:val="es-ES"/>
        </w:rPr>
      </w:pPr>
      <w:r w:rsidRPr="003E2D06">
        <w:rPr>
          <w:rFonts w:ascii="GHEA Grapalat" w:eastAsia="Times New Roman" w:hAnsi="GHEA Grapalat" w:cs="Times New Roman"/>
          <w:color w:val="000000"/>
          <w:sz w:val="21"/>
          <w:szCs w:val="21"/>
        </w:rPr>
        <w:t>Պայմանագրի</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rPr>
        <w:t>համարը</w:t>
      </w:r>
      <w:r w:rsidRPr="003E2D06">
        <w:rPr>
          <w:rFonts w:ascii="GHEA Grapalat" w:eastAsia="Times New Roman" w:hAnsi="GHEA Grapalat" w:cs="Times New Roman"/>
          <w:color w:val="000000"/>
          <w:sz w:val="21"/>
          <w:szCs w:val="21"/>
          <w:lang w:val="es-ES"/>
        </w:rPr>
        <w:t>`    __________</w:t>
      </w:r>
    </w:p>
    <w:p w14:paraId="7D836B03" w14:textId="77777777" w:rsidR="003E2D06" w:rsidRPr="003E2D06" w:rsidRDefault="003E2D06" w:rsidP="003E2D06">
      <w:pPr>
        <w:spacing w:after="0" w:line="240" w:lineRule="auto"/>
        <w:jc w:val="both"/>
        <w:rPr>
          <w:rFonts w:ascii="GHEA Grapalat" w:eastAsia="Times New Roman" w:hAnsi="GHEA Grapalat" w:cs="Sylfaen"/>
          <w:iCs/>
          <w:sz w:val="24"/>
          <w:szCs w:val="24"/>
          <w:lang w:val="es-ES"/>
        </w:rPr>
      </w:pPr>
      <w:r w:rsidRPr="003E2D06">
        <w:rPr>
          <w:rFonts w:ascii="GHEA Grapalat" w:eastAsia="Times New Roman" w:hAnsi="GHEA Grapalat" w:cs="Times New Roman"/>
          <w:iCs/>
          <w:color w:val="000000"/>
          <w:sz w:val="21"/>
          <w:szCs w:val="21"/>
        </w:rPr>
        <w:t>Պատվիրատուն</w:t>
      </w:r>
      <w:r w:rsidRPr="003E2D06">
        <w:rPr>
          <w:rFonts w:ascii="GHEA Grapalat" w:eastAsia="Times New Roman" w:hAnsi="GHEA Grapalat" w:cs="Times New Roman"/>
          <w:iCs/>
          <w:color w:val="000000"/>
          <w:sz w:val="21"/>
          <w:szCs w:val="21"/>
          <w:lang w:val="es-ES"/>
        </w:rPr>
        <w:t xml:space="preserve">  </w:t>
      </w:r>
      <w:r w:rsidRPr="003E2D06">
        <w:rPr>
          <w:rFonts w:ascii="GHEA Grapalat" w:eastAsia="Times New Roman" w:hAnsi="GHEA Grapalat" w:cs="Times New Roman"/>
          <w:iCs/>
          <w:color w:val="000000"/>
          <w:sz w:val="21"/>
          <w:szCs w:val="21"/>
        </w:rPr>
        <w:t>և</w:t>
      </w:r>
      <w:r w:rsidRPr="003E2D06">
        <w:rPr>
          <w:rFonts w:ascii="GHEA Grapalat" w:eastAsia="Times New Roman" w:hAnsi="GHEA Grapalat" w:cs="Times New Roman"/>
          <w:iCs/>
          <w:color w:val="000000"/>
          <w:sz w:val="21"/>
          <w:szCs w:val="21"/>
          <w:lang w:val="es-ES"/>
        </w:rPr>
        <w:t xml:space="preserve">  </w:t>
      </w:r>
      <w:r w:rsidRPr="003E2D06">
        <w:rPr>
          <w:rFonts w:ascii="GHEA Grapalat" w:eastAsia="Times New Roman" w:hAnsi="GHEA Grapalat" w:cs="Times New Roman"/>
          <w:color w:val="000000"/>
          <w:sz w:val="21"/>
          <w:szCs w:val="21"/>
        </w:rPr>
        <w:t>Պայմանագրի</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rPr>
        <w:t>կողմը՝</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lang w:val="hy-AM"/>
        </w:rPr>
        <w:t xml:space="preserve">հիմք </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lang w:val="hy-AM"/>
        </w:rPr>
        <w:t>ընդունելով</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lang w:val="hy-AM"/>
        </w:rPr>
        <w:t xml:space="preserve">պայմանագրի </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lang w:val="hy-AM"/>
        </w:rPr>
        <w:t xml:space="preserve">կատարման </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lang w:val="hy-AM"/>
        </w:rPr>
        <w:t xml:space="preserve">վերաբերյալ </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lang w:val="hy-AM"/>
        </w:rPr>
        <w:t xml:space="preserve">«   </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lang w:val="hy-AM"/>
        </w:rPr>
        <w:t xml:space="preserve">» </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lang w:val="hy-AM"/>
        </w:rPr>
        <w:t xml:space="preserve">«      </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lang w:val="hy-AM"/>
        </w:rPr>
        <w:t xml:space="preserve"> » </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lang w:val="hy-AM"/>
        </w:rPr>
        <w:t xml:space="preserve">20 </w:t>
      </w:r>
      <w:r w:rsidRPr="003E2D06">
        <w:rPr>
          <w:rFonts w:ascii="GHEA Grapalat" w:eastAsia="Times New Roman" w:hAnsi="GHEA Grapalat" w:cs="Times New Roman"/>
          <w:color w:val="000000"/>
          <w:sz w:val="21"/>
          <w:szCs w:val="21"/>
          <w:lang w:val="es-ES"/>
        </w:rPr>
        <w:t xml:space="preserve">  </w:t>
      </w:r>
      <w:r w:rsidRPr="003E2D06">
        <w:rPr>
          <w:rFonts w:ascii="GHEA Grapalat" w:eastAsia="Times New Roman" w:hAnsi="GHEA Grapalat" w:cs="Times New Roman"/>
          <w:color w:val="000000"/>
          <w:sz w:val="21"/>
          <w:szCs w:val="21"/>
          <w:lang w:val="hy-AM"/>
        </w:rPr>
        <w:t xml:space="preserve">  թ. դուրս գրված </w:t>
      </w:r>
      <w:r w:rsidRPr="003E2D06">
        <w:rPr>
          <w:rFonts w:ascii="GHEA Grapalat" w:eastAsia="Times New Roman" w:hAnsi="GHEA Grapalat" w:cs="Times New Roman"/>
          <w:color w:val="000000"/>
          <w:sz w:val="21"/>
          <w:szCs w:val="21"/>
          <w:lang w:val="es-ES"/>
        </w:rPr>
        <w:t xml:space="preserve">N ___   </w:t>
      </w:r>
      <w:r w:rsidRPr="003E2D06">
        <w:rPr>
          <w:rFonts w:ascii="GHEA Grapalat" w:eastAsia="Times New Roman" w:hAnsi="GHEA Grapalat" w:cs="Times New Roman"/>
          <w:color w:val="000000"/>
          <w:sz w:val="21"/>
          <w:szCs w:val="21"/>
          <w:lang w:val="hy-AM"/>
        </w:rPr>
        <w:t xml:space="preserve">հաշիվ ապրանքագիրը, </w:t>
      </w:r>
      <w:r w:rsidRPr="003E2D06">
        <w:rPr>
          <w:rFonts w:ascii="GHEA Grapalat" w:eastAsia="Times New Roman" w:hAnsi="GHEA Grapalat" w:cs="Times New Roman"/>
          <w:color w:val="000000"/>
          <w:sz w:val="21"/>
          <w:szCs w:val="21"/>
          <w:lang w:val="es-ES"/>
        </w:rPr>
        <w:t>կազմեցին սույն արձանագրությունը հետևյալի մասին.</w:t>
      </w:r>
    </w:p>
    <w:p w14:paraId="35AD4F5F" w14:textId="77777777" w:rsidR="003E2D06" w:rsidRPr="003E2D06" w:rsidRDefault="003E2D06" w:rsidP="003E2D06">
      <w:pPr>
        <w:spacing w:after="0" w:line="240" w:lineRule="auto"/>
        <w:jc w:val="both"/>
        <w:rPr>
          <w:rFonts w:ascii="GHEA Grapalat" w:eastAsia="Times New Roman" w:hAnsi="GHEA Grapalat" w:cs="Times New Roman"/>
          <w:iCs/>
          <w:color w:val="000000"/>
          <w:sz w:val="21"/>
          <w:szCs w:val="21"/>
          <w:lang w:val="hy-AM"/>
        </w:rPr>
      </w:pPr>
      <w:r w:rsidRPr="003E2D06">
        <w:rPr>
          <w:rFonts w:ascii="GHEA Grapalat" w:eastAsia="Times New Roman" w:hAnsi="GHEA Grapalat" w:cs="Times New Roman"/>
          <w:iCs/>
          <w:color w:val="000000"/>
          <w:sz w:val="21"/>
          <w:szCs w:val="21"/>
        </w:rPr>
        <w:t>Պայմանագրի</w:t>
      </w:r>
      <w:r w:rsidRPr="003E2D06">
        <w:rPr>
          <w:rFonts w:ascii="GHEA Grapalat" w:eastAsia="Times New Roman" w:hAnsi="GHEA Grapalat" w:cs="Times New Roman"/>
          <w:iCs/>
          <w:color w:val="000000"/>
          <w:sz w:val="21"/>
          <w:szCs w:val="21"/>
          <w:lang w:val="es-ES"/>
        </w:rPr>
        <w:t xml:space="preserve"> </w:t>
      </w:r>
      <w:r w:rsidRPr="003E2D06">
        <w:rPr>
          <w:rFonts w:ascii="GHEA Grapalat" w:eastAsia="Times New Roman" w:hAnsi="GHEA Grapalat" w:cs="Times New Roman"/>
          <w:iCs/>
          <w:color w:val="000000"/>
          <w:sz w:val="21"/>
          <w:szCs w:val="21"/>
        </w:rPr>
        <w:t>շրջանակներում</w:t>
      </w:r>
      <w:r w:rsidRPr="003E2D06">
        <w:rPr>
          <w:rFonts w:ascii="GHEA Grapalat" w:eastAsia="Times New Roman" w:hAnsi="GHEA Grapalat" w:cs="Times New Roman"/>
          <w:iCs/>
          <w:color w:val="000000"/>
          <w:sz w:val="21"/>
          <w:szCs w:val="21"/>
          <w:lang w:val="es-ES"/>
        </w:rPr>
        <w:t xml:space="preserve"> </w:t>
      </w:r>
      <w:r w:rsidRPr="003E2D06">
        <w:rPr>
          <w:rFonts w:ascii="GHEA Grapalat" w:eastAsia="Times New Roman" w:hAnsi="GHEA Grapalat" w:cs="Times New Roman"/>
          <w:iCs/>
          <w:snapToGrid w:val="0"/>
          <w:color w:val="000000"/>
          <w:sz w:val="21"/>
          <w:szCs w:val="21"/>
          <w:lang w:val="es-ES"/>
        </w:rPr>
        <w:t xml:space="preserve">Պայմանագրի կողմը  </w:t>
      </w:r>
      <w:r w:rsidRPr="003E2D06">
        <w:rPr>
          <w:rFonts w:ascii="GHEA Grapalat" w:eastAsia="Times New Roman" w:hAnsi="GHEA Grapalat" w:cs="Times New Roman"/>
          <w:iCs/>
          <w:color w:val="000000"/>
          <w:sz w:val="21"/>
          <w:szCs w:val="21"/>
        </w:rPr>
        <w:t>մատակարարել</w:t>
      </w:r>
      <w:r w:rsidRPr="003E2D06">
        <w:rPr>
          <w:rFonts w:ascii="GHEA Grapalat" w:eastAsia="Times New Roman" w:hAnsi="GHEA Grapalat" w:cs="Times New Roman"/>
          <w:iCs/>
          <w:color w:val="000000"/>
          <w:sz w:val="21"/>
          <w:szCs w:val="21"/>
          <w:lang w:val="es-ES"/>
        </w:rPr>
        <w:t xml:space="preserve"> </w:t>
      </w:r>
      <w:r w:rsidRPr="003E2D06">
        <w:rPr>
          <w:rFonts w:ascii="GHEA Grapalat" w:eastAsia="Times New Roman" w:hAnsi="GHEA Grapalat" w:cs="Times New Roman"/>
          <w:iCs/>
          <w:color w:val="000000"/>
          <w:sz w:val="21"/>
          <w:szCs w:val="21"/>
        </w:rPr>
        <w:t>է</w:t>
      </w:r>
      <w:r w:rsidRPr="003E2D06">
        <w:rPr>
          <w:rFonts w:ascii="GHEA Grapalat" w:eastAsia="Times New Roman" w:hAnsi="GHEA Grapalat" w:cs="Times New Roman"/>
          <w:iCs/>
          <w:color w:val="000000"/>
          <w:sz w:val="21"/>
          <w:szCs w:val="21"/>
          <w:lang w:val="es-ES"/>
        </w:rPr>
        <w:t xml:space="preserve"> </w:t>
      </w:r>
      <w:r w:rsidRPr="003E2D06">
        <w:rPr>
          <w:rFonts w:ascii="GHEA Grapalat" w:eastAsia="Times New Roman" w:hAnsi="GHEA Grapalat" w:cs="Times New Roman"/>
          <w:iCs/>
          <w:color w:val="000000"/>
          <w:sz w:val="21"/>
          <w:szCs w:val="21"/>
        </w:rPr>
        <w:t>հետևյալ</w:t>
      </w:r>
      <w:r w:rsidRPr="003E2D06">
        <w:rPr>
          <w:rFonts w:ascii="GHEA Grapalat" w:eastAsia="Times New Roman" w:hAnsi="GHEA Grapalat" w:cs="Times New Roman"/>
          <w:iCs/>
          <w:color w:val="000000"/>
          <w:sz w:val="21"/>
          <w:szCs w:val="21"/>
          <w:lang w:val="es-ES"/>
        </w:rPr>
        <w:t xml:space="preserve"> </w:t>
      </w:r>
      <w:r w:rsidRPr="003E2D06">
        <w:rPr>
          <w:rFonts w:ascii="GHEA Grapalat" w:eastAsia="Times New Roman" w:hAnsi="GHEA Grapalat" w:cs="Times New Roman"/>
          <w:iCs/>
          <w:color w:val="000000"/>
          <w:sz w:val="21"/>
          <w:szCs w:val="21"/>
        </w:rPr>
        <w:t>ապրանքները՝</w:t>
      </w:r>
    </w:p>
    <w:p w14:paraId="54CABDF6" w14:textId="77777777" w:rsidR="003E2D06" w:rsidRPr="003E2D06" w:rsidRDefault="003E2D06" w:rsidP="003E2D06">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E2D06" w:rsidRPr="003E2D06" w14:paraId="234FDB8A" w14:textId="77777777" w:rsidTr="00582EDE">
        <w:trPr>
          <w:jc w:val="right"/>
        </w:trPr>
        <w:tc>
          <w:tcPr>
            <w:tcW w:w="357" w:type="dxa"/>
            <w:vMerge w:val="restart"/>
            <w:shd w:val="clear" w:color="auto" w:fill="auto"/>
            <w:vAlign w:val="center"/>
          </w:tcPr>
          <w:p w14:paraId="00E66707"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N</w:t>
            </w:r>
          </w:p>
        </w:tc>
        <w:tc>
          <w:tcPr>
            <w:tcW w:w="10348" w:type="dxa"/>
            <w:gridSpan w:val="8"/>
            <w:shd w:val="clear" w:color="auto" w:fill="auto"/>
            <w:vAlign w:val="center"/>
          </w:tcPr>
          <w:p w14:paraId="220B3729" w14:textId="77777777" w:rsidR="003E2D06" w:rsidRPr="003E2D06" w:rsidRDefault="003E2D06" w:rsidP="003E2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Sylfaen"/>
                <w:sz w:val="18"/>
                <w:szCs w:val="18"/>
              </w:rPr>
              <w:t>Մատակարարված</w:t>
            </w:r>
            <w:r w:rsidRPr="003E2D06">
              <w:rPr>
                <w:rFonts w:ascii="GHEA Grapalat" w:eastAsia="Times New Roman" w:hAnsi="GHEA Grapalat" w:cs="Courier New"/>
                <w:sz w:val="18"/>
                <w:szCs w:val="18"/>
              </w:rPr>
              <w:t xml:space="preserve"> </w:t>
            </w:r>
            <w:r w:rsidRPr="003E2D06">
              <w:rPr>
                <w:rFonts w:ascii="GHEA Grapalat" w:eastAsia="Times New Roman" w:hAnsi="GHEA Grapalat" w:cs="Sylfaen"/>
                <w:sz w:val="18"/>
                <w:szCs w:val="18"/>
              </w:rPr>
              <w:t>ապրանքների</w:t>
            </w:r>
          </w:p>
        </w:tc>
      </w:tr>
      <w:tr w:rsidR="003E2D06" w:rsidRPr="003E2D06" w14:paraId="6C62EFA0" w14:textId="77777777" w:rsidTr="00582EDE">
        <w:trPr>
          <w:jc w:val="right"/>
        </w:trPr>
        <w:tc>
          <w:tcPr>
            <w:tcW w:w="357" w:type="dxa"/>
            <w:vMerge/>
            <w:shd w:val="clear" w:color="auto" w:fill="auto"/>
          </w:tcPr>
          <w:p w14:paraId="49A61297"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c>
          <w:tcPr>
            <w:tcW w:w="1173" w:type="dxa"/>
            <w:vMerge w:val="restart"/>
            <w:shd w:val="clear" w:color="auto" w:fill="auto"/>
            <w:vAlign w:val="center"/>
          </w:tcPr>
          <w:p w14:paraId="0323F7B3"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անվանումը</w:t>
            </w:r>
          </w:p>
        </w:tc>
        <w:tc>
          <w:tcPr>
            <w:tcW w:w="1440" w:type="dxa"/>
            <w:vMerge w:val="restart"/>
            <w:shd w:val="clear" w:color="auto" w:fill="auto"/>
            <w:vAlign w:val="center"/>
          </w:tcPr>
          <w:p w14:paraId="15E238BD"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տեխնիկական  բնութագրի համառոտ շարադրանքը</w:t>
            </w:r>
          </w:p>
        </w:tc>
        <w:tc>
          <w:tcPr>
            <w:tcW w:w="2916" w:type="dxa"/>
            <w:gridSpan w:val="2"/>
            <w:shd w:val="clear" w:color="auto" w:fill="auto"/>
            <w:vAlign w:val="center"/>
          </w:tcPr>
          <w:p w14:paraId="22A772AC"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քանակական ցուցանիշը</w:t>
            </w:r>
          </w:p>
        </w:tc>
        <w:tc>
          <w:tcPr>
            <w:tcW w:w="2976" w:type="dxa"/>
            <w:gridSpan w:val="2"/>
            <w:shd w:val="clear" w:color="auto" w:fill="auto"/>
            <w:vAlign w:val="center"/>
          </w:tcPr>
          <w:p w14:paraId="0CE6E9F5"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կատարման ժամկետը</w:t>
            </w:r>
          </w:p>
        </w:tc>
        <w:tc>
          <w:tcPr>
            <w:tcW w:w="1168" w:type="dxa"/>
            <w:vMerge w:val="restart"/>
            <w:shd w:val="clear" w:color="auto" w:fill="auto"/>
            <w:vAlign w:val="center"/>
          </w:tcPr>
          <w:p w14:paraId="11AA1BB2"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Վճարման ենթակա գումարը /հազար դրամ/</w:t>
            </w:r>
          </w:p>
        </w:tc>
        <w:tc>
          <w:tcPr>
            <w:tcW w:w="675" w:type="dxa"/>
            <w:vMerge w:val="restart"/>
            <w:shd w:val="clear" w:color="auto" w:fill="auto"/>
            <w:vAlign w:val="center"/>
          </w:tcPr>
          <w:p w14:paraId="45F53E46"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Վճարման ժամկետը /ըստ վճարման ժամանակացույցի/</w:t>
            </w:r>
          </w:p>
        </w:tc>
      </w:tr>
      <w:tr w:rsidR="003E2D06" w:rsidRPr="003E2D06" w14:paraId="48BB9996" w14:textId="77777777" w:rsidTr="00582EDE">
        <w:trPr>
          <w:trHeight w:val="1105"/>
          <w:jc w:val="right"/>
        </w:trPr>
        <w:tc>
          <w:tcPr>
            <w:tcW w:w="357" w:type="dxa"/>
            <w:vMerge/>
            <w:tcBorders>
              <w:bottom w:val="single" w:sz="4" w:space="0" w:color="auto"/>
            </w:tcBorders>
            <w:shd w:val="clear" w:color="auto" w:fill="auto"/>
          </w:tcPr>
          <w:p w14:paraId="2A8FB20E"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c>
          <w:tcPr>
            <w:tcW w:w="1173" w:type="dxa"/>
            <w:vMerge/>
            <w:tcBorders>
              <w:bottom w:val="single" w:sz="4" w:space="0" w:color="auto"/>
            </w:tcBorders>
            <w:shd w:val="clear" w:color="auto" w:fill="auto"/>
            <w:vAlign w:val="center"/>
          </w:tcPr>
          <w:p w14:paraId="65AE9056"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c>
          <w:tcPr>
            <w:tcW w:w="1440" w:type="dxa"/>
            <w:vMerge/>
            <w:tcBorders>
              <w:bottom w:val="single" w:sz="4" w:space="0" w:color="auto"/>
            </w:tcBorders>
            <w:shd w:val="clear" w:color="auto" w:fill="auto"/>
            <w:vAlign w:val="center"/>
          </w:tcPr>
          <w:p w14:paraId="74E4177E"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c>
          <w:tcPr>
            <w:tcW w:w="1800" w:type="dxa"/>
            <w:tcBorders>
              <w:bottom w:val="single" w:sz="4" w:space="0" w:color="auto"/>
            </w:tcBorders>
            <w:shd w:val="clear" w:color="auto" w:fill="auto"/>
            <w:vAlign w:val="center"/>
          </w:tcPr>
          <w:p w14:paraId="6D663E52"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71D23E"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փաստացի</w:t>
            </w:r>
          </w:p>
        </w:tc>
        <w:tc>
          <w:tcPr>
            <w:tcW w:w="1842" w:type="dxa"/>
            <w:tcBorders>
              <w:bottom w:val="single" w:sz="4" w:space="0" w:color="auto"/>
            </w:tcBorders>
            <w:shd w:val="clear" w:color="auto" w:fill="auto"/>
            <w:vAlign w:val="center"/>
          </w:tcPr>
          <w:p w14:paraId="579B5124"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C84A9E4"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Times New Roman"/>
                <w:sz w:val="18"/>
                <w:szCs w:val="18"/>
              </w:rPr>
              <w:t>փաստացի</w:t>
            </w:r>
          </w:p>
        </w:tc>
        <w:tc>
          <w:tcPr>
            <w:tcW w:w="1168" w:type="dxa"/>
            <w:vMerge/>
            <w:tcBorders>
              <w:bottom w:val="single" w:sz="4" w:space="0" w:color="auto"/>
            </w:tcBorders>
            <w:shd w:val="clear" w:color="auto" w:fill="auto"/>
            <w:vAlign w:val="center"/>
          </w:tcPr>
          <w:p w14:paraId="08768B8A"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c>
          <w:tcPr>
            <w:tcW w:w="675" w:type="dxa"/>
            <w:vMerge/>
            <w:tcBorders>
              <w:bottom w:val="single" w:sz="4" w:space="0" w:color="auto"/>
            </w:tcBorders>
            <w:shd w:val="clear" w:color="auto" w:fill="auto"/>
            <w:vAlign w:val="center"/>
          </w:tcPr>
          <w:p w14:paraId="46D3DC6A"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r>
      <w:tr w:rsidR="003E2D06" w:rsidRPr="003E2D06" w14:paraId="4412C306" w14:textId="77777777" w:rsidTr="00582EDE">
        <w:trPr>
          <w:jc w:val="right"/>
        </w:trPr>
        <w:tc>
          <w:tcPr>
            <w:tcW w:w="357" w:type="dxa"/>
            <w:shd w:val="clear" w:color="auto" w:fill="auto"/>
            <w:vAlign w:val="center"/>
          </w:tcPr>
          <w:p w14:paraId="5FFFE97B"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c>
          <w:tcPr>
            <w:tcW w:w="1173" w:type="dxa"/>
            <w:shd w:val="clear" w:color="auto" w:fill="auto"/>
            <w:vAlign w:val="center"/>
          </w:tcPr>
          <w:p w14:paraId="77ACF34A"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c>
          <w:tcPr>
            <w:tcW w:w="1440" w:type="dxa"/>
            <w:shd w:val="clear" w:color="auto" w:fill="auto"/>
            <w:vAlign w:val="center"/>
          </w:tcPr>
          <w:p w14:paraId="40FE5565"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c>
          <w:tcPr>
            <w:tcW w:w="1800" w:type="dxa"/>
            <w:shd w:val="clear" w:color="auto" w:fill="auto"/>
            <w:vAlign w:val="center"/>
          </w:tcPr>
          <w:p w14:paraId="781ED2BD"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c>
          <w:tcPr>
            <w:tcW w:w="1116" w:type="dxa"/>
            <w:shd w:val="clear" w:color="auto" w:fill="auto"/>
            <w:vAlign w:val="center"/>
          </w:tcPr>
          <w:p w14:paraId="51878EB3"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c>
          <w:tcPr>
            <w:tcW w:w="1842" w:type="dxa"/>
            <w:shd w:val="clear" w:color="auto" w:fill="auto"/>
            <w:vAlign w:val="center"/>
          </w:tcPr>
          <w:p w14:paraId="587A548C"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c>
          <w:tcPr>
            <w:tcW w:w="1134" w:type="dxa"/>
            <w:shd w:val="clear" w:color="auto" w:fill="auto"/>
            <w:vAlign w:val="center"/>
          </w:tcPr>
          <w:p w14:paraId="680A71CC"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c>
          <w:tcPr>
            <w:tcW w:w="1168" w:type="dxa"/>
            <w:shd w:val="clear" w:color="auto" w:fill="auto"/>
            <w:vAlign w:val="center"/>
          </w:tcPr>
          <w:p w14:paraId="73BC915F"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c>
          <w:tcPr>
            <w:tcW w:w="675" w:type="dxa"/>
            <w:shd w:val="clear" w:color="auto" w:fill="auto"/>
            <w:vAlign w:val="center"/>
          </w:tcPr>
          <w:p w14:paraId="2421E9CA"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p>
        </w:tc>
      </w:tr>
      <w:tr w:rsidR="003E2D06" w:rsidRPr="003E2D06" w14:paraId="6986A151" w14:textId="77777777" w:rsidTr="00582EDE">
        <w:trPr>
          <w:jc w:val="right"/>
        </w:trPr>
        <w:tc>
          <w:tcPr>
            <w:tcW w:w="357" w:type="dxa"/>
            <w:shd w:val="clear" w:color="auto" w:fill="auto"/>
          </w:tcPr>
          <w:p w14:paraId="1ED09273" w14:textId="77777777" w:rsidR="003E2D06" w:rsidRPr="003E2D06" w:rsidRDefault="003E2D06" w:rsidP="003E2D06">
            <w:pPr>
              <w:spacing w:after="0" w:line="240" w:lineRule="auto"/>
              <w:jc w:val="center"/>
              <w:rPr>
                <w:rFonts w:ascii="GHEA Grapalat" w:eastAsia="Times New Roman" w:hAnsi="GHEA Grapalat" w:cs="Times New Roman"/>
                <w:sz w:val="24"/>
                <w:szCs w:val="24"/>
              </w:rPr>
            </w:pPr>
          </w:p>
        </w:tc>
        <w:tc>
          <w:tcPr>
            <w:tcW w:w="1173" w:type="dxa"/>
            <w:shd w:val="clear" w:color="auto" w:fill="auto"/>
          </w:tcPr>
          <w:p w14:paraId="428F1461" w14:textId="77777777" w:rsidR="003E2D06" w:rsidRPr="003E2D06" w:rsidRDefault="003E2D06" w:rsidP="003E2D06">
            <w:pPr>
              <w:spacing w:after="0" w:line="240" w:lineRule="auto"/>
              <w:jc w:val="center"/>
              <w:rPr>
                <w:rFonts w:ascii="GHEA Grapalat" w:eastAsia="Times New Roman" w:hAnsi="GHEA Grapalat" w:cs="Times New Roman"/>
                <w:sz w:val="24"/>
                <w:szCs w:val="24"/>
              </w:rPr>
            </w:pPr>
          </w:p>
        </w:tc>
        <w:tc>
          <w:tcPr>
            <w:tcW w:w="1440" w:type="dxa"/>
            <w:shd w:val="clear" w:color="auto" w:fill="auto"/>
          </w:tcPr>
          <w:p w14:paraId="060D9579" w14:textId="77777777" w:rsidR="003E2D06" w:rsidRPr="003E2D06" w:rsidRDefault="003E2D06" w:rsidP="003E2D06">
            <w:pPr>
              <w:spacing w:after="0" w:line="240" w:lineRule="auto"/>
              <w:jc w:val="center"/>
              <w:rPr>
                <w:rFonts w:ascii="GHEA Grapalat" w:eastAsia="Times New Roman" w:hAnsi="GHEA Grapalat" w:cs="Times New Roman"/>
                <w:sz w:val="24"/>
                <w:szCs w:val="24"/>
              </w:rPr>
            </w:pPr>
          </w:p>
        </w:tc>
        <w:tc>
          <w:tcPr>
            <w:tcW w:w="1800" w:type="dxa"/>
            <w:shd w:val="clear" w:color="auto" w:fill="auto"/>
          </w:tcPr>
          <w:p w14:paraId="522BFA54" w14:textId="77777777" w:rsidR="003E2D06" w:rsidRPr="003E2D06" w:rsidRDefault="003E2D06" w:rsidP="003E2D06">
            <w:pPr>
              <w:spacing w:after="0" w:line="240" w:lineRule="auto"/>
              <w:jc w:val="center"/>
              <w:rPr>
                <w:rFonts w:ascii="GHEA Grapalat" w:eastAsia="Times New Roman" w:hAnsi="GHEA Grapalat" w:cs="Times New Roman"/>
                <w:sz w:val="24"/>
                <w:szCs w:val="24"/>
              </w:rPr>
            </w:pPr>
          </w:p>
        </w:tc>
        <w:tc>
          <w:tcPr>
            <w:tcW w:w="1116" w:type="dxa"/>
            <w:shd w:val="clear" w:color="auto" w:fill="auto"/>
          </w:tcPr>
          <w:p w14:paraId="7C2F4B45" w14:textId="77777777" w:rsidR="003E2D06" w:rsidRPr="003E2D06" w:rsidRDefault="003E2D06" w:rsidP="003E2D06">
            <w:pPr>
              <w:spacing w:after="0" w:line="240" w:lineRule="auto"/>
              <w:jc w:val="center"/>
              <w:rPr>
                <w:rFonts w:ascii="GHEA Grapalat" w:eastAsia="Times New Roman" w:hAnsi="GHEA Grapalat" w:cs="Times New Roman"/>
                <w:sz w:val="24"/>
                <w:szCs w:val="24"/>
              </w:rPr>
            </w:pPr>
          </w:p>
        </w:tc>
        <w:tc>
          <w:tcPr>
            <w:tcW w:w="1842" w:type="dxa"/>
            <w:shd w:val="clear" w:color="auto" w:fill="auto"/>
          </w:tcPr>
          <w:p w14:paraId="3D677F57" w14:textId="77777777" w:rsidR="003E2D06" w:rsidRPr="003E2D06" w:rsidRDefault="003E2D06" w:rsidP="003E2D06">
            <w:pPr>
              <w:spacing w:after="0" w:line="240" w:lineRule="auto"/>
              <w:jc w:val="center"/>
              <w:rPr>
                <w:rFonts w:ascii="GHEA Grapalat" w:eastAsia="Times New Roman" w:hAnsi="GHEA Grapalat" w:cs="Times New Roman"/>
                <w:sz w:val="24"/>
                <w:szCs w:val="24"/>
              </w:rPr>
            </w:pPr>
          </w:p>
        </w:tc>
        <w:tc>
          <w:tcPr>
            <w:tcW w:w="1134" w:type="dxa"/>
            <w:shd w:val="clear" w:color="auto" w:fill="auto"/>
          </w:tcPr>
          <w:p w14:paraId="468D0E63" w14:textId="77777777" w:rsidR="003E2D06" w:rsidRPr="003E2D06" w:rsidRDefault="003E2D06" w:rsidP="003E2D06">
            <w:pPr>
              <w:spacing w:after="0" w:line="240" w:lineRule="auto"/>
              <w:jc w:val="center"/>
              <w:rPr>
                <w:rFonts w:ascii="GHEA Grapalat" w:eastAsia="Times New Roman" w:hAnsi="GHEA Grapalat" w:cs="Times New Roman"/>
                <w:sz w:val="24"/>
                <w:szCs w:val="24"/>
              </w:rPr>
            </w:pPr>
          </w:p>
        </w:tc>
        <w:tc>
          <w:tcPr>
            <w:tcW w:w="1168" w:type="dxa"/>
            <w:shd w:val="clear" w:color="auto" w:fill="auto"/>
          </w:tcPr>
          <w:p w14:paraId="2C6DC761" w14:textId="77777777" w:rsidR="003E2D06" w:rsidRPr="003E2D06" w:rsidRDefault="003E2D06" w:rsidP="003E2D06">
            <w:pPr>
              <w:spacing w:after="0" w:line="240" w:lineRule="auto"/>
              <w:jc w:val="center"/>
              <w:rPr>
                <w:rFonts w:ascii="GHEA Grapalat" w:eastAsia="Times New Roman" w:hAnsi="GHEA Grapalat" w:cs="Times New Roman"/>
                <w:sz w:val="24"/>
                <w:szCs w:val="24"/>
              </w:rPr>
            </w:pPr>
          </w:p>
        </w:tc>
        <w:tc>
          <w:tcPr>
            <w:tcW w:w="675" w:type="dxa"/>
            <w:shd w:val="clear" w:color="auto" w:fill="auto"/>
          </w:tcPr>
          <w:p w14:paraId="0A869ECC" w14:textId="77777777" w:rsidR="003E2D06" w:rsidRPr="003E2D06" w:rsidRDefault="003E2D06" w:rsidP="003E2D06">
            <w:pPr>
              <w:spacing w:after="0" w:line="240" w:lineRule="auto"/>
              <w:jc w:val="center"/>
              <w:rPr>
                <w:rFonts w:ascii="GHEA Grapalat" w:eastAsia="Times New Roman" w:hAnsi="GHEA Grapalat" w:cs="Times New Roman"/>
                <w:sz w:val="24"/>
                <w:szCs w:val="24"/>
              </w:rPr>
            </w:pPr>
          </w:p>
        </w:tc>
      </w:tr>
    </w:tbl>
    <w:p w14:paraId="6CE79CE1" w14:textId="77777777" w:rsidR="003E2D06" w:rsidRPr="003E2D06" w:rsidRDefault="003E2D06" w:rsidP="003E2D06">
      <w:pPr>
        <w:spacing w:after="0" w:line="240" w:lineRule="auto"/>
        <w:ind w:firstLine="375"/>
        <w:jc w:val="both"/>
        <w:rPr>
          <w:rFonts w:ascii="Arial" w:eastAsia="Times New Roman" w:hAnsi="Arial" w:cs="Arial"/>
          <w:iCs/>
          <w:color w:val="000000"/>
          <w:sz w:val="21"/>
          <w:szCs w:val="21"/>
          <w:lang w:val="es-ES"/>
        </w:rPr>
      </w:pPr>
      <w:r w:rsidRPr="003E2D06">
        <w:rPr>
          <w:rFonts w:ascii="Arial" w:eastAsia="Times New Roman" w:hAnsi="Arial" w:cs="Arial"/>
          <w:iCs/>
          <w:color w:val="000000"/>
          <w:sz w:val="21"/>
          <w:szCs w:val="21"/>
          <w:lang w:val="es-ES"/>
        </w:rPr>
        <w:t> </w:t>
      </w:r>
    </w:p>
    <w:p w14:paraId="0C7A58A1" w14:textId="77777777" w:rsidR="003E2D06" w:rsidRPr="003E2D06" w:rsidRDefault="003E2D06" w:rsidP="003E2D06">
      <w:pPr>
        <w:spacing w:after="0" w:line="240" w:lineRule="auto"/>
        <w:ind w:firstLine="375"/>
        <w:jc w:val="both"/>
        <w:rPr>
          <w:rFonts w:ascii="GHEA Grapalat" w:eastAsia="Times New Roman" w:hAnsi="GHEA Grapalat" w:cs="Times New Roman"/>
          <w:iCs/>
          <w:snapToGrid w:val="0"/>
          <w:color w:val="000000"/>
          <w:sz w:val="21"/>
          <w:szCs w:val="21"/>
          <w:lang w:val="es-ES"/>
        </w:rPr>
      </w:pPr>
      <w:r w:rsidRPr="003E2D06">
        <w:rPr>
          <w:rFonts w:ascii="Arial" w:eastAsia="Times New Roman" w:hAnsi="Arial" w:cs="Arial"/>
          <w:iCs/>
          <w:color w:val="000000"/>
          <w:sz w:val="21"/>
          <w:szCs w:val="21"/>
          <w:lang w:val="es-ES"/>
        </w:rPr>
        <w:t> </w:t>
      </w:r>
      <w:r w:rsidRPr="003E2D06">
        <w:rPr>
          <w:rFonts w:ascii="GHEA Grapalat" w:eastAsia="Times New Roman" w:hAnsi="GHEA Grapalat" w:cs="Times New Roman"/>
          <w:iCs/>
          <w:snapToGrid w:val="0"/>
          <w:color w:val="000000"/>
          <w:sz w:val="21"/>
          <w:szCs w:val="21"/>
          <w:lang w:val="hy-AM"/>
        </w:rPr>
        <w:t xml:space="preserve">Սույն </w:t>
      </w:r>
      <w:r w:rsidRPr="003E2D06">
        <w:rPr>
          <w:rFonts w:ascii="GHEA Grapalat" w:eastAsia="Times New Roman" w:hAnsi="GHEA Grapalat" w:cs="Times New Roman"/>
          <w:iCs/>
          <w:snapToGrid w:val="0"/>
          <w:color w:val="000000"/>
          <w:sz w:val="21"/>
          <w:szCs w:val="21"/>
        </w:rPr>
        <w:t>արձանագրության</w:t>
      </w:r>
      <w:r w:rsidRPr="003E2D06">
        <w:rPr>
          <w:rFonts w:ascii="GHEA Grapalat" w:eastAsia="Times New Roman" w:hAnsi="GHEA Grapalat" w:cs="Times New Roman"/>
          <w:iCs/>
          <w:snapToGrid w:val="0"/>
          <w:color w:val="000000"/>
          <w:sz w:val="21"/>
          <w:szCs w:val="21"/>
          <w:lang w:val="es-ES"/>
        </w:rPr>
        <w:t xml:space="preserve"> </w:t>
      </w:r>
      <w:r w:rsidRPr="003E2D06">
        <w:rPr>
          <w:rFonts w:ascii="GHEA Grapalat" w:eastAsia="Times New Roman" w:hAnsi="GHEA Grapalat" w:cs="Times New Roman"/>
          <w:iCs/>
          <w:snapToGrid w:val="0"/>
          <w:color w:val="000000"/>
          <w:sz w:val="21"/>
          <w:szCs w:val="21"/>
        </w:rPr>
        <w:t>երկկողմ</w:t>
      </w:r>
      <w:r w:rsidRPr="003E2D06">
        <w:rPr>
          <w:rFonts w:ascii="GHEA Grapalat" w:eastAsia="Times New Roman" w:hAnsi="GHEA Grapalat" w:cs="Times New Roman"/>
          <w:iCs/>
          <w:snapToGrid w:val="0"/>
          <w:color w:val="000000"/>
          <w:sz w:val="21"/>
          <w:szCs w:val="21"/>
          <w:lang w:val="es-ES"/>
        </w:rPr>
        <w:t xml:space="preserve"> </w:t>
      </w:r>
      <w:r w:rsidRPr="003E2D06">
        <w:rPr>
          <w:rFonts w:ascii="GHEA Grapalat" w:eastAsia="Times New Roman" w:hAnsi="GHEA Grapalat" w:cs="Times New Roman"/>
          <w:iCs/>
          <w:snapToGrid w:val="0"/>
          <w:color w:val="000000"/>
          <w:sz w:val="21"/>
          <w:szCs w:val="21"/>
          <w:lang w:val="hy-AM"/>
        </w:rPr>
        <w:t>հաստատման համար հիմք հանդիսացած</w:t>
      </w:r>
      <w:r w:rsidRPr="003E2D06">
        <w:rPr>
          <w:rFonts w:ascii="GHEA Grapalat" w:eastAsia="Times New Roman" w:hAnsi="GHEA Grapalat" w:cs="Times New Roman"/>
          <w:iCs/>
          <w:snapToGrid w:val="0"/>
          <w:color w:val="000000"/>
          <w:sz w:val="21"/>
          <w:szCs w:val="21"/>
          <w:lang w:val="es-ES"/>
        </w:rPr>
        <w:t xml:space="preserve"> </w:t>
      </w:r>
      <w:r w:rsidRPr="003E2D06">
        <w:rPr>
          <w:rFonts w:ascii="GHEA Grapalat" w:eastAsia="Times New Roman" w:hAnsi="GHEA Grapalat" w:cs="Times New Roman"/>
          <w:iCs/>
          <w:snapToGrid w:val="0"/>
          <w:color w:val="000000"/>
          <w:sz w:val="21"/>
          <w:szCs w:val="21"/>
        </w:rPr>
        <w:t>հաշիվ</w:t>
      </w:r>
      <w:r w:rsidRPr="003E2D06">
        <w:rPr>
          <w:rFonts w:ascii="GHEA Grapalat" w:eastAsia="Times New Roman" w:hAnsi="GHEA Grapalat" w:cs="Times New Roman"/>
          <w:iCs/>
          <w:snapToGrid w:val="0"/>
          <w:color w:val="000000"/>
          <w:sz w:val="21"/>
          <w:szCs w:val="21"/>
          <w:lang w:val="es-ES"/>
        </w:rPr>
        <w:t xml:space="preserve"> </w:t>
      </w:r>
      <w:r w:rsidRPr="003E2D06">
        <w:rPr>
          <w:rFonts w:ascii="GHEA Grapalat" w:eastAsia="Times New Roman" w:hAnsi="GHEA Grapalat" w:cs="Times New Roman"/>
          <w:iCs/>
          <w:snapToGrid w:val="0"/>
          <w:color w:val="000000"/>
          <w:sz w:val="21"/>
          <w:szCs w:val="21"/>
        </w:rPr>
        <w:t>ապրանքագիրը</w:t>
      </w:r>
      <w:r w:rsidRPr="003E2D06">
        <w:rPr>
          <w:rFonts w:ascii="GHEA Grapalat" w:eastAsia="Times New Roman" w:hAnsi="GHEA Grapalat" w:cs="Times New Roman"/>
          <w:iCs/>
          <w:snapToGrid w:val="0"/>
          <w:color w:val="000000"/>
          <w:sz w:val="21"/>
          <w:szCs w:val="21"/>
          <w:lang w:val="es-ES"/>
        </w:rPr>
        <w:t xml:space="preserve"> </w:t>
      </w:r>
      <w:r w:rsidRPr="003E2D06">
        <w:rPr>
          <w:rFonts w:ascii="GHEA Grapalat" w:eastAsia="Times New Roman" w:hAnsi="GHEA Grapalat" w:cs="Times New Roman"/>
          <w:iCs/>
          <w:snapToGrid w:val="0"/>
          <w:color w:val="000000"/>
          <w:sz w:val="21"/>
          <w:szCs w:val="21"/>
        </w:rPr>
        <w:t>և</w:t>
      </w:r>
      <w:r w:rsidRPr="003E2D06">
        <w:rPr>
          <w:rFonts w:ascii="GHEA Grapalat" w:eastAsia="Times New Roman" w:hAnsi="GHEA Grapalat" w:cs="Times New Roman"/>
          <w:iCs/>
          <w:snapToGrid w:val="0"/>
          <w:color w:val="000000"/>
          <w:sz w:val="21"/>
          <w:szCs w:val="21"/>
          <w:lang w:val="es-ES"/>
        </w:rPr>
        <w:t xml:space="preserve"> </w:t>
      </w:r>
      <w:r w:rsidRPr="003E2D06">
        <w:rPr>
          <w:rFonts w:ascii="GHEA Grapalat" w:eastAsia="Times New Roman" w:hAnsi="GHEA Grapalat" w:cs="Times New Roman"/>
          <w:iCs/>
          <w:snapToGrid w:val="0"/>
          <w:color w:val="000000"/>
          <w:sz w:val="21"/>
          <w:szCs w:val="21"/>
          <w:lang w:val="hy-AM"/>
        </w:rPr>
        <w:t xml:space="preserve">դրական </w:t>
      </w:r>
      <w:r w:rsidRPr="003E2D06">
        <w:rPr>
          <w:rFonts w:ascii="GHEA Grapalat" w:eastAsia="Times New Roman" w:hAnsi="GHEA Grapalat" w:cs="Times New Roman"/>
          <w:color w:val="000000"/>
          <w:sz w:val="21"/>
          <w:szCs w:val="21"/>
          <w:lang w:val="es-ES"/>
        </w:rPr>
        <w:t>եզրակացությունը</w:t>
      </w:r>
      <w:r w:rsidRPr="003E2D06">
        <w:rPr>
          <w:rFonts w:ascii="GHEA Grapalat" w:eastAsia="Times New Roman" w:hAnsi="GHEA Grapalat" w:cs="Times New Roman"/>
          <w:iCs/>
          <w:snapToGrid w:val="0"/>
          <w:color w:val="000000"/>
          <w:sz w:val="21"/>
          <w:szCs w:val="21"/>
          <w:lang w:val="es-ES"/>
        </w:rPr>
        <w:t xml:space="preserve"> հանդիսանում են սույն արձանագրության բաղկացուցիչ մասը և կցվում են:</w:t>
      </w:r>
    </w:p>
    <w:p w14:paraId="4CA6D9C0" w14:textId="77777777" w:rsidR="003E2D06" w:rsidRPr="003E2D06" w:rsidRDefault="003E2D06" w:rsidP="003E2D06">
      <w:pPr>
        <w:spacing w:after="0" w:line="240" w:lineRule="auto"/>
        <w:ind w:firstLine="375"/>
        <w:jc w:val="both"/>
        <w:rPr>
          <w:rFonts w:ascii="GHEA Grapalat" w:eastAsia="Times New Roman" w:hAnsi="GHEA Grapalat" w:cs="Times New Roman"/>
          <w:iCs/>
          <w:snapToGrid w:val="0"/>
          <w:color w:val="000000"/>
          <w:sz w:val="21"/>
          <w:szCs w:val="21"/>
          <w:lang w:val="es-ES"/>
        </w:rPr>
      </w:pPr>
    </w:p>
    <w:p w14:paraId="37FC7C9B" w14:textId="77777777" w:rsidR="003E2D06" w:rsidRPr="003E2D06" w:rsidRDefault="003E2D06" w:rsidP="003E2D06">
      <w:pPr>
        <w:spacing w:after="0" w:line="240" w:lineRule="auto"/>
        <w:ind w:firstLine="375"/>
        <w:jc w:val="both"/>
        <w:rPr>
          <w:rFonts w:ascii="GHEA Grapalat" w:eastAsia="Times New Roman" w:hAnsi="GHEA Grapalat" w:cs="Times New Roman"/>
          <w:iCs/>
          <w:snapToGrid w:val="0"/>
          <w:color w:val="000000"/>
          <w:sz w:val="2"/>
          <w:szCs w:val="21"/>
          <w:lang w:val="es-ES"/>
        </w:rPr>
      </w:pPr>
    </w:p>
    <w:p w14:paraId="6C4528B0" w14:textId="77777777" w:rsidR="003E2D06" w:rsidRPr="003E2D06" w:rsidRDefault="003E2D06" w:rsidP="003E2D06">
      <w:pPr>
        <w:spacing w:after="0" w:line="240" w:lineRule="auto"/>
        <w:ind w:firstLine="375"/>
        <w:rPr>
          <w:rFonts w:ascii="GHEA Grapalat" w:eastAsia="Times New Roman" w:hAnsi="GHEA Grapalat" w:cs="Times New Roman"/>
          <w:iCs/>
          <w:snapToGrid w:val="0"/>
          <w:color w:val="000000"/>
          <w:sz w:val="2"/>
          <w:szCs w:val="21"/>
          <w:lang w:val="es-ES"/>
        </w:rPr>
      </w:pPr>
      <w:r w:rsidRPr="003E2D06">
        <w:rPr>
          <w:rFonts w:ascii="GHEA Grapalat" w:eastAsia="Times New Roman" w:hAnsi="GHEA Grapalat" w:cs="Times New Roma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E2D06" w:rsidRPr="003E2D06" w14:paraId="33F24375" w14:textId="77777777" w:rsidTr="00582EDE">
        <w:trPr>
          <w:trHeight w:val="266"/>
          <w:tblCellSpacing w:w="7" w:type="dxa"/>
          <w:jc w:val="center"/>
        </w:trPr>
        <w:tc>
          <w:tcPr>
            <w:tcW w:w="0" w:type="auto"/>
            <w:vAlign w:val="center"/>
          </w:tcPr>
          <w:p w14:paraId="3436D4BC" w14:textId="77777777" w:rsidR="003E2D06" w:rsidRPr="003E2D06" w:rsidRDefault="003E2D06" w:rsidP="003E2D06">
            <w:pPr>
              <w:spacing w:after="0" w:line="240" w:lineRule="auto"/>
              <w:jc w:val="center"/>
              <w:rPr>
                <w:rFonts w:ascii="GHEA Grapalat" w:eastAsia="Times New Roman" w:hAnsi="GHEA Grapalat" w:cs="Times New Roman"/>
                <w:iCs/>
                <w:color w:val="000000"/>
                <w:sz w:val="21"/>
                <w:szCs w:val="21"/>
              </w:rPr>
            </w:pPr>
            <w:r w:rsidRPr="003E2D06">
              <w:rPr>
                <w:rFonts w:ascii="GHEA Grapalat" w:eastAsia="Times New Roman" w:hAnsi="GHEA Grapalat" w:cs="Times New Roman"/>
                <w:iCs/>
                <w:color w:val="000000"/>
                <w:sz w:val="21"/>
                <w:szCs w:val="21"/>
              </w:rPr>
              <w:t xml:space="preserve">Ապրանքը հանձնեց </w:t>
            </w:r>
          </w:p>
        </w:tc>
        <w:tc>
          <w:tcPr>
            <w:tcW w:w="0" w:type="auto"/>
            <w:vAlign w:val="center"/>
          </w:tcPr>
          <w:p w14:paraId="368C003F" w14:textId="77777777" w:rsidR="003E2D06" w:rsidRPr="003E2D06" w:rsidRDefault="003E2D06" w:rsidP="003E2D06">
            <w:pPr>
              <w:spacing w:after="0" w:line="240" w:lineRule="auto"/>
              <w:jc w:val="center"/>
              <w:rPr>
                <w:rFonts w:ascii="GHEA Grapalat" w:eastAsia="Times New Roman" w:hAnsi="GHEA Grapalat" w:cs="Times New Roman"/>
                <w:iCs/>
                <w:color w:val="000000"/>
                <w:sz w:val="21"/>
                <w:szCs w:val="21"/>
              </w:rPr>
            </w:pPr>
            <w:r w:rsidRPr="003E2D06">
              <w:rPr>
                <w:rFonts w:ascii="GHEA Grapalat" w:eastAsia="Times New Roman" w:hAnsi="GHEA Grapalat" w:cs="Times New Roman"/>
                <w:iCs/>
                <w:color w:val="000000"/>
                <w:sz w:val="21"/>
                <w:szCs w:val="21"/>
              </w:rPr>
              <w:t>Ապրանքը ընդունեց</w:t>
            </w:r>
          </w:p>
        </w:tc>
      </w:tr>
      <w:tr w:rsidR="003E2D06" w:rsidRPr="003E2D06" w14:paraId="79386146" w14:textId="77777777" w:rsidTr="00582EDE">
        <w:trPr>
          <w:trHeight w:val="473"/>
          <w:tblCellSpacing w:w="7" w:type="dxa"/>
          <w:jc w:val="center"/>
        </w:trPr>
        <w:tc>
          <w:tcPr>
            <w:tcW w:w="0" w:type="auto"/>
            <w:vAlign w:val="center"/>
          </w:tcPr>
          <w:p w14:paraId="7012BFC9" w14:textId="77777777" w:rsidR="003E2D06" w:rsidRPr="003E2D06" w:rsidRDefault="003E2D06" w:rsidP="003E2D06">
            <w:pPr>
              <w:spacing w:after="0" w:line="240" w:lineRule="auto"/>
              <w:jc w:val="center"/>
              <w:rPr>
                <w:rFonts w:ascii="GHEA Grapalat" w:eastAsia="Times New Roman" w:hAnsi="GHEA Grapalat" w:cs="Times New Roman"/>
                <w:iCs/>
                <w:sz w:val="21"/>
                <w:szCs w:val="21"/>
              </w:rPr>
            </w:pPr>
            <w:r w:rsidRPr="003E2D06">
              <w:rPr>
                <w:rFonts w:ascii="GHEA Grapalat" w:eastAsia="Times New Roman" w:hAnsi="GHEA Grapalat" w:cs="Times New Roman"/>
                <w:iCs/>
                <w:sz w:val="21"/>
                <w:szCs w:val="21"/>
              </w:rPr>
              <w:t xml:space="preserve">___________________________ </w:t>
            </w:r>
          </w:p>
          <w:p w14:paraId="1A546B85" w14:textId="77777777" w:rsidR="003E2D06" w:rsidRPr="003E2D06" w:rsidRDefault="003E2D06" w:rsidP="003E2D06">
            <w:pPr>
              <w:spacing w:after="0" w:line="240" w:lineRule="auto"/>
              <w:jc w:val="center"/>
              <w:rPr>
                <w:rFonts w:ascii="GHEA Grapalat" w:eastAsia="Times New Roman" w:hAnsi="GHEA Grapalat" w:cs="Times New Roman"/>
                <w:iCs/>
                <w:sz w:val="21"/>
                <w:szCs w:val="21"/>
              </w:rPr>
            </w:pPr>
            <w:r w:rsidRPr="003E2D06">
              <w:rPr>
                <w:rFonts w:ascii="GHEA Grapalat" w:eastAsia="Times New Roman" w:hAnsi="GHEA Grapalat" w:cs="Times New Roman"/>
                <w:iCs/>
                <w:sz w:val="15"/>
                <w:szCs w:val="15"/>
              </w:rPr>
              <w:t xml:space="preserve">ստորագրություն </w:t>
            </w:r>
          </w:p>
        </w:tc>
        <w:tc>
          <w:tcPr>
            <w:tcW w:w="0" w:type="auto"/>
            <w:vAlign w:val="center"/>
          </w:tcPr>
          <w:p w14:paraId="33AD9D91" w14:textId="77777777" w:rsidR="003E2D06" w:rsidRPr="003E2D06" w:rsidRDefault="003E2D06" w:rsidP="003E2D06">
            <w:pPr>
              <w:spacing w:after="0" w:line="240" w:lineRule="auto"/>
              <w:jc w:val="center"/>
              <w:rPr>
                <w:rFonts w:ascii="GHEA Grapalat" w:eastAsia="Times New Roman" w:hAnsi="GHEA Grapalat" w:cs="Times New Roman"/>
                <w:iCs/>
                <w:sz w:val="21"/>
                <w:szCs w:val="21"/>
              </w:rPr>
            </w:pPr>
            <w:r w:rsidRPr="003E2D06">
              <w:rPr>
                <w:rFonts w:ascii="GHEA Grapalat" w:eastAsia="Times New Roman" w:hAnsi="GHEA Grapalat" w:cs="Times New Roman"/>
                <w:iCs/>
                <w:sz w:val="21"/>
                <w:szCs w:val="21"/>
              </w:rPr>
              <w:t>___________________________</w:t>
            </w:r>
          </w:p>
          <w:p w14:paraId="26828BC2" w14:textId="77777777" w:rsidR="003E2D06" w:rsidRPr="003E2D06" w:rsidRDefault="003E2D06" w:rsidP="003E2D06">
            <w:pPr>
              <w:spacing w:after="0" w:line="240" w:lineRule="auto"/>
              <w:jc w:val="center"/>
              <w:rPr>
                <w:rFonts w:ascii="GHEA Grapalat" w:eastAsia="Times New Roman" w:hAnsi="GHEA Grapalat" w:cs="Times New Roman"/>
                <w:iCs/>
                <w:sz w:val="21"/>
                <w:szCs w:val="21"/>
              </w:rPr>
            </w:pPr>
            <w:r w:rsidRPr="003E2D06">
              <w:rPr>
                <w:rFonts w:ascii="GHEA Grapalat" w:eastAsia="Times New Roman" w:hAnsi="GHEA Grapalat" w:cs="Times New Roman"/>
                <w:iCs/>
                <w:sz w:val="15"/>
                <w:szCs w:val="15"/>
              </w:rPr>
              <w:t xml:space="preserve">ստորագրություն </w:t>
            </w:r>
          </w:p>
        </w:tc>
      </w:tr>
      <w:tr w:rsidR="003E2D06" w:rsidRPr="003E2D06" w14:paraId="25603DD4" w14:textId="77777777" w:rsidTr="00582EDE">
        <w:trPr>
          <w:trHeight w:val="503"/>
          <w:tblCellSpacing w:w="7" w:type="dxa"/>
          <w:jc w:val="center"/>
        </w:trPr>
        <w:tc>
          <w:tcPr>
            <w:tcW w:w="0" w:type="auto"/>
            <w:vAlign w:val="center"/>
          </w:tcPr>
          <w:p w14:paraId="02F8A56E" w14:textId="77777777" w:rsidR="003E2D06" w:rsidRPr="003E2D06" w:rsidRDefault="003E2D06" w:rsidP="003E2D06">
            <w:pPr>
              <w:spacing w:after="0" w:line="240" w:lineRule="auto"/>
              <w:jc w:val="center"/>
              <w:rPr>
                <w:rFonts w:ascii="GHEA Grapalat" w:eastAsia="Times New Roman" w:hAnsi="GHEA Grapalat" w:cs="Times New Roman"/>
                <w:iCs/>
                <w:sz w:val="21"/>
                <w:szCs w:val="21"/>
              </w:rPr>
            </w:pPr>
            <w:r w:rsidRPr="003E2D06">
              <w:rPr>
                <w:rFonts w:ascii="GHEA Grapalat" w:eastAsia="Times New Roman" w:hAnsi="GHEA Grapalat" w:cs="Times New Roman"/>
                <w:iCs/>
                <w:sz w:val="21"/>
                <w:szCs w:val="21"/>
              </w:rPr>
              <w:t xml:space="preserve">___________________________ </w:t>
            </w:r>
          </w:p>
          <w:p w14:paraId="17EF2F20" w14:textId="77777777" w:rsidR="003E2D06" w:rsidRPr="003E2D06" w:rsidRDefault="003E2D06" w:rsidP="003E2D06">
            <w:pPr>
              <w:spacing w:after="0" w:line="240" w:lineRule="auto"/>
              <w:jc w:val="center"/>
              <w:rPr>
                <w:rFonts w:ascii="GHEA Grapalat" w:eastAsia="Times New Roman" w:hAnsi="GHEA Grapalat" w:cs="Times New Roman"/>
                <w:iCs/>
                <w:sz w:val="21"/>
                <w:szCs w:val="21"/>
              </w:rPr>
            </w:pPr>
            <w:r w:rsidRPr="003E2D06">
              <w:rPr>
                <w:rFonts w:ascii="GHEA Grapalat" w:eastAsia="Times New Roman" w:hAnsi="GHEA Grapalat" w:cs="Times New Roman"/>
                <w:iCs/>
                <w:sz w:val="15"/>
                <w:szCs w:val="15"/>
              </w:rPr>
              <w:t>ազգանուն, անուն</w:t>
            </w:r>
          </w:p>
        </w:tc>
        <w:tc>
          <w:tcPr>
            <w:tcW w:w="0" w:type="auto"/>
            <w:vAlign w:val="center"/>
          </w:tcPr>
          <w:p w14:paraId="4DEFA103" w14:textId="77777777" w:rsidR="003E2D06" w:rsidRPr="003E2D06" w:rsidRDefault="003E2D06" w:rsidP="003E2D06">
            <w:pPr>
              <w:spacing w:after="0" w:line="240" w:lineRule="auto"/>
              <w:jc w:val="center"/>
              <w:rPr>
                <w:rFonts w:ascii="GHEA Grapalat" w:eastAsia="Times New Roman" w:hAnsi="GHEA Grapalat" w:cs="Times New Roman"/>
                <w:iCs/>
                <w:sz w:val="21"/>
                <w:szCs w:val="21"/>
              </w:rPr>
            </w:pPr>
            <w:r w:rsidRPr="003E2D06">
              <w:rPr>
                <w:rFonts w:ascii="GHEA Grapalat" w:eastAsia="Times New Roman" w:hAnsi="GHEA Grapalat" w:cs="Times New Roman"/>
                <w:iCs/>
                <w:sz w:val="21"/>
                <w:szCs w:val="21"/>
              </w:rPr>
              <w:t>___________________________</w:t>
            </w:r>
          </w:p>
          <w:p w14:paraId="7D00DE62" w14:textId="77777777" w:rsidR="003E2D06" w:rsidRPr="003E2D06" w:rsidRDefault="003E2D06" w:rsidP="003E2D06">
            <w:pPr>
              <w:spacing w:after="0" w:line="240" w:lineRule="auto"/>
              <w:jc w:val="center"/>
              <w:rPr>
                <w:rFonts w:ascii="GHEA Grapalat" w:eastAsia="Times New Roman" w:hAnsi="GHEA Grapalat" w:cs="Times New Roman"/>
                <w:iCs/>
                <w:sz w:val="21"/>
                <w:szCs w:val="21"/>
              </w:rPr>
            </w:pPr>
            <w:r w:rsidRPr="003E2D06">
              <w:rPr>
                <w:rFonts w:ascii="GHEA Grapalat" w:eastAsia="Times New Roman" w:hAnsi="GHEA Grapalat" w:cs="Times New Roman"/>
                <w:iCs/>
                <w:sz w:val="15"/>
                <w:szCs w:val="15"/>
              </w:rPr>
              <w:t>ազգանուն, անուն</w:t>
            </w:r>
          </w:p>
        </w:tc>
      </w:tr>
      <w:tr w:rsidR="003E2D06" w:rsidRPr="003E2D06" w14:paraId="03C401C8" w14:textId="77777777" w:rsidTr="00582EDE">
        <w:trPr>
          <w:trHeight w:val="281"/>
          <w:tblCellSpacing w:w="7" w:type="dxa"/>
          <w:jc w:val="center"/>
        </w:trPr>
        <w:tc>
          <w:tcPr>
            <w:tcW w:w="0" w:type="auto"/>
            <w:vAlign w:val="center"/>
          </w:tcPr>
          <w:p w14:paraId="7830BAF7" w14:textId="77777777" w:rsidR="003E2D06" w:rsidRPr="003E2D06" w:rsidRDefault="003E2D06" w:rsidP="003E2D06">
            <w:pPr>
              <w:spacing w:after="0" w:line="240" w:lineRule="auto"/>
              <w:rPr>
                <w:rFonts w:ascii="GHEA Grapalat" w:eastAsia="Times New Roman" w:hAnsi="GHEA Grapalat" w:cs="Times New Roman"/>
                <w:iCs/>
                <w:color w:val="000000"/>
                <w:sz w:val="21"/>
                <w:szCs w:val="21"/>
              </w:rPr>
            </w:pPr>
            <w:r w:rsidRPr="003E2D06">
              <w:rPr>
                <w:rFonts w:ascii="GHEA Grapalat" w:eastAsia="Times New Roman" w:hAnsi="GHEA Grapalat" w:cs="Times New Roman"/>
                <w:iCs/>
                <w:color w:val="000000"/>
                <w:sz w:val="21"/>
                <w:szCs w:val="21"/>
              </w:rPr>
              <w:t xml:space="preserve">                              Կ.Տ.</w:t>
            </w:r>
            <w:r w:rsidRPr="003E2D06">
              <w:rPr>
                <w:rFonts w:ascii="Arial" w:eastAsia="Times New Roman" w:hAnsi="Arial" w:cs="Arial"/>
                <w:iCs/>
                <w:color w:val="000000"/>
                <w:sz w:val="21"/>
                <w:szCs w:val="21"/>
              </w:rPr>
              <w:t xml:space="preserve">                                                                                 </w:t>
            </w:r>
          </w:p>
        </w:tc>
        <w:tc>
          <w:tcPr>
            <w:tcW w:w="0" w:type="auto"/>
            <w:vAlign w:val="center"/>
          </w:tcPr>
          <w:p w14:paraId="0081847B" w14:textId="77777777" w:rsidR="003E2D06" w:rsidRPr="003E2D06" w:rsidRDefault="003E2D06" w:rsidP="003E2D06">
            <w:pPr>
              <w:spacing w:after="0" w:line="240" w:lineRule="auto"/>
              <w:rPr>
                <w:rFonts w:ascii="GHEA Grapalat" w:eastAsia="Times New Roman" w:hAnsi="GHEA Grapalat" w:cs="Times New Roman"/>
                <w:iCs/>
                <w:color w:val="000000"/>
                <w:sz w:val="21"/>
                <w:szCs w:val="21"/>
              </w:rPr>
            </w:pPr>
            <w:r w:rsidRPr="003E2D06">
              <w:rPr>
                <w:rFonts w:ascii="Arial" w:eastAsia="Times New Roman" w:hAnsi="Arial" w:cs="Arial"/>
                <w:iCs/>
                <w:color w:val="000000"/>
                <w:sz w:val="21"/>
                <w:szCs w:val="21"/>
              </w:rPr>
              <w:t xml:space="preserve">                                     </w:t>
            </w:r>
            <w:r w:rsidRPr="003E2D06">
              <w:rPr>
                <w:rFonts w:ascii="GHEA Grapalat" w:eastAsia="Times New Roman" w:hAnsi="GHEA Grapalat" w:cs="Times New Roman"/>
                <w:iCs/>
                <w:color w:val="000000"/>
                <w:sz w:val="21"/>
                <w:szCs w:val="21"/>
              </w:rPr>
              <w:t>Կ.Տ.</w:t>
            </w:r>
          </w:p>
        </w:tc>
      </w:tr>
    </w:tbl>
    <w:p w14:paraId="118517BF" w14:textId="77777777" w:rsidR="003E2D06" w:rsidRPr="003E2D06" w:rsidRDefault="003E2D06" w:rsidP="003E2D06">
      <w:pPr>
        <w:spacing w:after="0" w:line="240" w:lineRule="auto"/>
        <w:ind w:left="-142" w:firstLine="142"/>
        <w:jc w:val="center"/>
        <w:rPr>
          <w:rFonts w:ascii="GHEA Grapalat" w:eastAsia="Times New Roman" w:hAnsi="GHEA Grapalat" w:cs="Sylfaen"/>
          <w:b/>
          <w:sz w:val="24"/>
          <w:szCs w:val="24"/>
        </w:rPr>
      </w:pPr>
    </w:p>
    <w:p w14:paraId="39ECC14D" w14:textId="77777777" w:rsidR="003E2D06" w:rsidRPr="003E2D06" w:rsidRDefault="003E2D06" w:rsidP="003E2D06">
      <w:pPr>
        <w:spacing w:after="0" w:line="240" w:lineRule="auto"/>
        <w:ind w:left="-142" w:firstLine="142"/>
        <w:jc w:val="center"/>
        <w:rPr>
          <w:rFonts w:ascii="GHEA Grapalat" w:eastAsia="Times New Roman" w:hAnsi="GHEA Grapalat" w:cs="Sylfaen"/>
          <w:b/>
          <w:sz w:val="24"/>
          <w:szCs w:val="24"/>
        </w:rPr>
      </w:pPr>
    </w:p>
    <w:p w14:paraId="4AC08969" w14:textId="77777777" w:rsidR="003E2D06" w:rsidRPr="003E2D06" w:rsidRDefault="003E2D06" w:rsidP="003E2D06">
      <w:pPr>
        <w:spacing w:after="0" w:line="240" w:lineRule="auto"/>
        <w:ind w:left="-142" w:firstLine="142"/>
        <w:jc w:val="center"/>
        <w:rPr>
          <w:rFonts w:ascii="GHEA Grapalat" w:eastAsia="Times New Roman" w:hAnsi="GHEA Grapalat" w:cs="Sylfaen"/>
          <w:b/>
          <w:sz w:val="24"/>
          <w:szCs w:val="24"/>
        </w:rPr>
      </w:pPr>
    </w:p>
    <w:p w14:paraId="57645669" w14:textId="77777777" w:rsidR="003E2D06" w:rsidRPr="003E2D06" w:rsidRDefault="003E2D06" w:rsidP="003E2D06">
      <w:pPr>
        <w:spacing w:after="0" w:line="240" w:lineRule="auto"/>
        <w:jc w:val="right"/>
        <w:rPr>
          <w:rFonts w:ascii="GHEA Grapalat" w:eastAsia="Times New Roman" w:hAnsi="GHEA Grapalat" w:cs="Sylfaen"/>
          <w:i/>
          <w:sz w:val="20"/>
          <w:szCs w:val="24"/>
          <w:lang w:val="pt-BR"/>
        </w:rPr>
      </w:pPr>
    </w:p>
    <w:p w14:paraId="3F53EF1C" w14:textId="77777777" w:rsidR="003E2D06" w:rsidRPr="003E2D06" w:rsidRDefault="003E2D06" w:rsidP="003E2D06">
      <w:pPr>
        <w:spacing w:after="0" w:line="240" w:lineRule="auto"/>
        <w:jc w:val="right"/>
        <w:rPr>
          <w:rFonts w:ascii="GHEA Grapalat" w:eastAsia="Times New Roman" w:hAnsi="GHEA Grapalat" w:cs="Sylfaen"/>
          <w:i/>
          <w:sz w:val="20"/>
          <w:szCs w:val="24"/>
        </w:rPr>
      </w:pPr>
      <w:r w:rsidRPr="003E2D06">
        <w:rPr>
          <w:rFonts w:ascii="GHEA Grapalat" w:eastAsia="Times New Roman" w:hAnsi="GHEA Grapalat" w:cs="Sylfaen"/>
          <w:i/>
          <w:sz w:val="20"/>
          <w:szCs w:val="24"/>
          <w:lang w:val="pt-BR"/>
        </w:rPr>
        <w:lastRenderedPageBreak/>
        <w:t>Հավելված</w:t>
      </w:r>
      <w:r w:rsidRPr="003E2D06">
        <w:rPr>
          <w:rFonts w:ascii="GHEA Grapalat" w:eastAsia="Times New Roman" w:hAnsi="GHEA Grapalat" w:cs="Sylfaen"/>
          <w:i/>
          <w:sz w:val="20"/>
          <w:szCs w:val="24"/>
        </w:rPr>
        <w:t xml:space="preserve"> 3.1</w:t>
      </w:r>
    </w:p>
    <w:p w14:paraId="1208CD68" w14:textId="77777777" w:rsidR="003E2D06" w:rsidRPr="003E2D06" w:rsidRDefault="003E2D06" w:rsidP="003E2D06">
      <w:pPr>
        <w:spacing w:after="0" w:line="240" w:lineRule="auto"/>
        <w:jc w:val="right"/>
        <w:rPr>
          <w:rFonts w:ascii="GHEA Grapalat" w:eastAsia="Times New Roman" w:hAnsi="GHEA Grapalat" w:cs="Sylfaen"/>
          <w:i/>
          <w:sz w:val="20"/>
          <w:szCs w:val="24"/>
          <w:lang w:val="pt-BR"/>
        </w:rPr>
      </w:pPr>
      <w:r w:rsidRPr="003E2D06">
        <w:rPr>
          <w:rFonts w:ascii="GHEA Grapalat" w:eastAsia="Times New Roman" w:hAnsi="GHEA Grapalat" w:cs="Sylfaen"/>
          <w:i/>
          <w:sz w:val="20"/>
          <w:szCs w:val="24"/>
          <w:lang w:val="pt-BR"/>
        </w:rPr>
        <w:t xml:space="preserve">«         »              20  թ. կնքված </w:t>
      </w:r>
    </w:p>
    <w:p w14:paraId="76BCC626" w14:textId="77777777" w:rsidR="003E2D06" w:rsidRPr="003E2D06" w:rsidRDefault="003E2D06" w:rsidP="003E2D06">
      <w:pPr>
        <w:spacing w:after="0" w:line="240" w:lineRule="auto"/>
        <w:jc w:val="right"/>
        <w:rPr>
          <w:rFonts w:ascii="GHEA Grapalat" w:eastAsia="Times New Roman" w:hAnsi="GHEA Grapalat" w:cs="Sylfaen"/>
          <w:i/>
          <w:sz w:val="20"/>
          <w:szCs w:val="24"/>
          <w:lang w:val="pt-BR"/>
        </w:rPr>
      </w:pPr>
      <w:r w:rsidRPr="003E2D06">
        <w:rPr>
          <w:rFonts w:ascii="GHEA Grapalat" w:eastAsia="Times New Roman" w:hAnsi="GHEA Grapalat" w:cs="Sylfaen"/>
          <w:i/>
          <w:sz w:val="20"/>
          <w:szCs w:val="24"/>
          <w:lang w:val="pt-BR"/>
        </w:rPr>
        <w:t xml:space="preserve">                      ծածկագրով պայմանագրի</w:t>
      </w:r>
    </w:p>
    <w:p w14:paraId="430AA8EC" w14:textId="77777777" w:rsidR="003E2D06" w:rsidRPr="003E2D06" w:rsidRDefault="003E2D06" w:rsidP="003E2D06">
      <w:pPr>
        <w:tabs>
          <w:tab w:val="left" w:pos="360"/>
          <w:tab w:val="left" w:pos="540"/>
        </w:tabs>
        <w:spacing w:after="0" w:line="240" w:lineRule="auto"/>
        <w:jc w:val="center"/>
        <w:rPr>
          <w:rFonts w:ascii="Sylfaen" w:eastAsia="Times New Roman" w:hAnsi="Sylfaen" w:cs="Sylfaen"/>
          <w:b/>
          <w:bCs/>
          <w:sz w:val="24"/>
          <w:szCs w:val="24"/>
        </w:rPr>
      </w:pPr>
    </w:p>
    <w:p w14:paraId="0AFF4F29" w14:textId="77777777" w:rsidR="003E2D06" w:rsidRPr="003E2D06" w:rsidRDefault="003E2D06" w:rsidP="003E2D06">
      <w:pPr>
        <w:tabs>
          <w:tab w:val="left" w:pos="360"/>
          <w:tab w:val="left" w:pos="540"/>
        </w:tabs>
        <w:spacing w:after="0" w:line="240" w:lineRule="auto"/>
        <w:jc w:val="center"/>
        <w:rPr>
          <w:rFonts w:ascii="Sylfaen" w:eastAsia="Times New Roman" w:hAnsi="Sylfaen" w:cs="Sylfaen"/>
          <w:b/>
          <w:bCs/>
          <w:sz w:val="24"/>
          <w:szCs w:val="24"/>
        </w:rPr>
      </w:pPr>
    </w:p>
    <w:p w14:paraId="7F8CA12C" w14:textId="77777777" w:rsidR="003E2D06" w:rsidRPr="003E2D06" w:rsidRDefault="003E2D06" w:rsidP="003E2D06">
      <w:pPr>
        <w:spacing w:after="0" w:line="240" w:lineRule="auto"/>
        <w:ind w:left="-142" w:firstLine="142"/>
        <w:jc w:val="center"/>
        <w:rPr>
          <w:rFonts w:ascii="GHEA Grapalat" w:eastAsia="Times New Roman" w:hAnsi="GHEA Grapalat" w:cs="Sylfaen"/>
          <w:sz w:val="24"/>
          <w:szCs w:val="24"/>
        </w:rPr>
      </w:pPr>
    </w:p>
    <w:p w14:paraId="5110078D" w14:textId="77777777" w:rsidR="003E2D06" w:rsidRPr="003E2D06" w:rsidRDefault="003E2D06" w:rsidP="003E2D06">
      <w:pPr>
        <w:spacing w:after="0" w:line="240" w:lineRule="auto"/>
        <w:jc w:val="center"/>
        <w:rPr>
          <w:rFonts w:ascii="GHEA Grapalat" w:eastAsia="Times New Roman" w:hAnsi="GHEA Grapalat" w:cs="Sylfaen"/>
          <w:bCs/>
          <w:sz w:val="18"/>
          <w:szCs w:val="18"/>
        </w:rPr>
      </w:pPr>
      <w:r w:rsidRPr="003E2D06">
        <w:rPr>
          <w:rFonts w:ascii="GHEA Grapalat" w:eastAsia="Times New Roman" w:hAnsi="GHEA Grapalat" w:cs="Sylfaen"/>
          <w:bCs/>
          <w:sz w:val="18"/>
          <w:szCs w:val="18"/>
        </w:rPr>
        <w:t xml:space="preserve">ԱԿՏ    N </w:t>
      </w:r>
      <w:r w:rsidRPr="003E2D06">
        <w:rPr>
          <w:rFonts w:ascii="GHEA Grapalat" w:eastAsia="Times New Roman" w:hAnsi="GHEA Grapalat" w:cs="Sylfaen"/>
          <w:bCs/>
          <w:sz w:val="18"/>
          <w:szCs w:val="18"/>
          <w:u w:val="single"/>
        </w:rPr>
        <w:tab/>
      </w:r>
      <w:r w:rsidRPr="003E2D06">
        <w:rPr>
          <w:rFonts w:ascii="GHEA Grapalat" w:eastAsia="Times New Roman" w:hAnsi="GHEA Grapalat" w:cs="Sylfaen"/>
          <w:bCs/>
          <w:sz w:val="18"/>
          <w:szCs w:val="18"/>
        </w:rPr>
        <w:t xml:space="preserve">           </w:t>
      </w:r>
    </w:p>
    <w:p w14:paraId="6EFE7BB8" w14:textId="77777777" w:rsidR="003E2D06" w:rsidRPr="003E2D06" w:rsidRDefault="003E2D06" w:rsidP="003E2D06">
      <w:pPr>
        <w:tabs>
          <w:tab w:val="left" w:pos="360"/>
          <w:tab w:val="left" w:pos="540"/>
          <w:tab w:val="left" w:pos="2250"/>
        </w:tabs>
        <w:spacing w:after="0" w:line="240" w:lineRule="auto"/>
        <w:jc w:val="center"/>
        <w:rPr>
          <w:rFonts w:ascii="GHEA Grapalat" w:eastAsia="Times New Roman" w:hAnsi="GHEA Grapalat" w:cs="Sylfaen"/>
          <w:bCs/>
          <w:sz w:val="18"/>
          <w:szCs w:val="18"/>
        </w:rPr>
      </w:pPr>
      <w:r w:rsidRPr="003E2D06">
        <w:rPr>
          <w:rFonts w:ascii="GHEA Grapalat" w:eastAsia="Times New Roman" w:hAnsi="GHEA Grapalat" w:cs="Sylfaen"/>
          <w:bCs/>
          <w:sz w:val="18"/>
          <w:szCs w:val="18"/>
        </w:rPr>
        <w:t xml:space="preserve">պայմանագրի արդյունքը Գնորդին հանձնելու փաստը ֆիքսելու վերաբերյալ                                                                                                                               </w:t>
      </w:r>
    </w:p>
    <w:p w14:paraId="33DD3755" w14:textId="77777777" w:rsidR="003E2D06" w:rsidRPr="003E2D06" w:rsidRDefault="003E2D06" w:rsidP="003E2D06">
      <w:pPr>
        <w:spacing w:after="0" w:line="240" w:lineRule="auto"/>
        <w:jc w:val="center"/>
        <w:rPr>
          <w:rFonts w:ascii="GHEA Grapalat" w:eastAsia="Times New Roman" w:hAnsi="GHEA Grapalat" w:cs="Sylfaen"/>
          <w:b/>
          <w:bCs/>
          <w:sz w:val="18"/>
          <w:szCs w:val="18"/>
        </w:rPr>
      </w:pPr>
      <w:r w:rsidRPr="003E2D06">
        <w:rPr>
          <w:rFonts w:ascii="GHEA Grapalat" w:eastAsia="Times New Roman" w:hAnsi="GHEA Grapalat" w:cs="Sylfaen"/>
          <w:bCs/>
          <w:sz w:val="18"/>
          <w:szCs w:val="18"/>
        </w:rPr>
        <w:t xml:space="preserve">                                                                                                                        </w:t>
      </w:r>
    </w:p>
    <w:p w14:paraId="48A08A86" w14:textId="77777777" w:rsidR="003E2D06" w:rsidRPr="003E2D06" w:rsidRDefault="003E2D06" w:rsidP="003E2D06">
      <w:pPr>
        <w:tabs>
          <w:tab w:val="left" w:pos="360"/>
          <w:tab w:val="left" w:pos="540"/>
        </w:tabs>
        <w:spacing w:after="0" w:line="240" w:lineRule="auto"/>
        <w:rPr>
          <w:rFonts w:ascii="GHEA Grapalat" w:eastAsia="Times New Roman" w:hAnsi="GHEA Grapalat" w:cs="Sylfaen"/>
          <w:sz w:val="18"/>
        </w:rPr>
      </w:pPr>
    </w:p>
    <w:p w14:paraId="51EF1DEE" w14:textId="77777777" w:rsidR="003E2D06" w:rsidRPr="003E2D06" w:rsidRDefault="003E2D06" w:rsidP="003E2D06">
      <w:pPr>
        <w:tabs>
          <w:tab w:val="left" w:pos="360"/>
          <w:tab w:val="left" w:pos="540"/>
        </w:tabs>
        <w:spacing w:after="0" w:line="240" w:lineRule="auto"/>
        <w:ind w:left="-540" w:firstLine="180"/>
        <w:jc w:val="both"/>
        <w:rPr>
          <w:rFonts w:ascii="GHEA Grapalat" w:eastAsia="Times New Roman" w:hAnsi="GHEA Grapalat" w:cs="Sylfaen"/>
          <w:sz w:val="20"/>
          <w:szCs w:val="24"/>
        </w:rPr>
      </w:pPr>
      <w:r w:rsidRPr="003E2D06">
        <w:rPr>
          <w:rFonts w:ascii="GHEA Grapalat" w:eastAsia="Times New Roman" w:hAnsi="GHEA Grapalat" w:cs="Sylfaen"/>
          <w:sz w:val="20"/>
          <w:szCs w:val="24"/>
        </w:rPr>
        <w:tab/>
      </w:r>
      <w:r w:rsidRPr="003E2D06">
        <w:rPr>
          <w:rFonts w:ascii="GHEA Grapalat" w:eastAsia="Times New Roman" w:hAnsi="GHEA Grapalat" w:cs="Sylfaen"/>
          <w:sz w:val="20"/>
          <w:szCs w:val="24"/>
          <w:lang w:val="hy-AM"/>
        </w:rPr>
        <w:t xml:space="preserve">Սույնով </w:t>
      </w:r>
      <w:r w:rsidRPr="003E2D06">
        <w:rPr>
          <w:rFonts w:ascii="GHEA Grapalat" w:eastAsia="Times New Roman" w:hAnsi="GHEA Grapalat" w:cs="Sylfaen"/>
          <w:sz w:val="20"/>
          <w:szCs w:val="24"/>
        </w:rPr>
        <w:t>արձանագրվում է</w:t>
      </w:r>
      <w:r w:rsidRPr="003E2D06">
        <w:rPr>
          <w:rFonts w:ascii="GHEA Grapalat" w:eastAsia="Times New Roman" w:hAnsi="GHEA Grapalat" w:cs="Sylfaen"/>
          <w:sz w:val="20"/>
          <w:szCs w:val="24"/>
          <w:lang w:val="hy-AM"/>
        </w:rPr>
        <w:t xml:space="preserve">, որ </w:t>
      </w:r>
      <w:r w:rsidRPr="003E2D06">
        <w:rPr>
          <w:rFonts w:ascii="GHEA Grapalat" w:eastAsia="Times New Roman" w:hAnsi="GHEA Grapalat" w:cs="Sylfaen"/>
          <w:sz w:val="20"/>
          <w:szCs w:val="24"/>
          <w:u w:val="single"/>
        </w:rPr>
        <w:tab/>
      </w:r>
      <w:r w:rsidRPr="003E2D06">
        <w:rPr>
          <w:rFonts w:ascii="GHEA Grapalat" w:eastAsia="Times New Roman" w:hAnsi="GHEA Grapalat" w:cs="Sylfaen"/>
          <w:sz w:val="20"/>
          <w:szCs w:val="24"/>
          <w:u w:val="single"/>
        </w:rPr>
        <w:tab/>
        <w:t xml:space="preserve">        </w:t>
      </w:r>
      <w:r w:rsidRPr="003E2D06">
        <w:rPr>
          <w:rFonts w:ascii="GHEA Grapalat" w:eastAsia="Times New Roman" w:hAnsi="GHEA Grapalat" w:cs="Sylfaen"/>
          <w:sz w:val="20"/>
          <w:szCs w:val="24"/>
        </w:rPr>
        <w:t xml:space="preserve">-ի (այսուհետ` Գնորդ) </w:t>
      </w:r>
      <w:r w:rsidRPr="003E2D06">
        <w:rPr>
          <w:rFonts w:ascii="GHEA Grapalat" w:eastAsia="Times New Roman" w:hAnsi="GHEA Grapalat" w:cs="Sylfaen"/>
          <w:sz w:val="20"/>
          <w:szCs w:val="24"/>
          <w:lang w:val="hy-AM"/>
        </w:rPr>
        <w:t xml:space="preserve">և </w:t>
      </w:r>
      <w:r w:rsidRPr="003E2D06">
        <w:rPr>
          <w:rFonts w:ascii="GHEA Grapalat" w:eastAsia="Times New Roman" w:hAnsi="GHEA Grapalat" w:cs="Sylfaen"/>
          <w:sz w:val="20"/>
          <w:szCs w:val="24"/>
        </w:rPr>
        <w:t xml:space="preserve"> </w:t>
      </w:r>
      <w:r w:rsidRPr="003E2D06">
        <w:rPr>
          <w:rFonts w:ascii="GHEA Grapalat" w:eastAsia="Times New Roman" w:hAnsi="GHEA Grapalat" w:cs="Sylfaen"/>
          <w:sz w:val="20"/>
          <w:szCs w:val="24"/>
          <w:u w:val="single"/>
        </w:rPr>
        <w:tab/>
      </w:r>
      <w:r w:rsidRPr="003E2D06">
        <w:rPr>
          <w:rFonts w:ascii="GHEA Grapalat" w:eastAsia="Times New Roman" w:hAnsi="GHEA Grapalat" w:cs="Sylfaen"/>
          <w:sz w:val="20"/>
          <w:szCs w:val="24"/>
          <w:u w:val="single"/>
        </w:rPr>
        <w:tab/>
      </w:r>
      <w:r w:rsidRPr="003E2D06">
        <w:rPr>
          <w:rFonts w:ascii="GHEA Grapalat" w:eastAsia="Times New Roman" w:hAnsi="GHEA Grapalat" w:cs="Sylfaen"/>
          <w:sz w:val="20"/>
          <w:szCs w:val="24"/>
          <w:u w:val="single"/>
        </w:rPr>
        <w:tab/>
      </w:r>
      <w:r w:rsidRPr="003E2D06">
        <w:rPr>
          <w:rFonts w:ascii="GHEA Grapalat" w:eastAsia="Times New Roman" w:hAnsi="GHEA Grapalat" w:cs="Sylfaen"/>
          <w:sz w:val="20"/>
          <w:szCs w:val="24"/>
          <w:u w:val="single"/>
        </w:rPr>
        <w:tab/>
      </w:r>
    </w:p>
    <w:p w14:paraId="5D5C18D6" w14:textId="77777777" w:rsidR="003E2D06" w:rsidRPr="003E2D06" w:rsidRDefault="003E2D06" w:rsidP="003E2D06">
      <w:pPr>
        <w:tabs>
          <w:tab w:val="left" w:pos="360"/>
          <w:tab w:val="left" w:pos="540"/>
        </w:tabs>
        <w:spacing w:after="0" w:line="240" w:lineRule="auto"/>
        <w:ind w:left="-540" w:firstLine="180"/>
        <w:jc w:val="both"/>
        <w:rPr>
          <w:rFonts w:ascii="GHEA Grapalat" w:eastAsia="Times New Roman" w:hAnsi="GHEA Grapalat" w:cs="Sylfaen"/>
          <w:sz w:val="12"/>
          <w:szCs w:val="16"/>
        </w:rPr>
      </w:pPr>
      <w:r w:rsidRPr="003E2D06">
        <w:rPr>
          <w:rFonts w:ascii="GHEA Grapalat" w:eastAsia="Times New Roman" w:hAnsi="GHEA Grapalat" w:cs="Sylfaen"/>
          <w:sz w:val="20"/>
          <w:szCs w:val="24"/>
        </w:rPr>
        <w:tab/>
      </w:r>
      <w:r w:rsidRPr="003E2D06">
        <w:rPr>
          <w:rFonts w:ascii="GHEA Grapalat" w:eastAsia="Times New Roman" w:hAnsi="GHEA Grapalat" w:cs="Sylfaen"/>
          <w:sz w:val="20"/>
          <w:szCs w:val="24"/>
        </w:rPr>
        <w:tab/>
      </w:r>
      <w:r w:rsidRPr="003E2D06">
        <w:rPr>
          <w:rFonts w:ascii="GHEA Grapalat" w:eastAsia="Times New Roman" w:hAnsi="GHEA Grapalat" w:cs="Sylfaen"/>
          <w:sz w:val="20"/>
          <w:szCs w:val="24"/>
        </w:rPr>
        <w:tab/>
      </w:r>
      <w:r w:rsidRPr="003E2D06">
        <w:rPr>
          <w:rFonts w:ascii="GHEA Grapalat" w:eastAsia="Times New Roman" w:hAnsi="GHEA Grapalat" w:cs="Sylfaen"/>
          <w:sz w:val="20"/>
          <w:szCs w:val="24"/>
        </w:rPr>
        <w:tab/>
      </w:r>
      <w:r w:rsidRPr="003E2D06">
        <w:rPr>
          <w:rFonts w:ascii="GHEA Grapalat" w:eastAsia="Times New Roman" w:hAnsi="GHEA Grapalat" w:cs="Sylfaen"/>
          <w:sz w:val="20"/>
          <w:szCs w:val="24"/>
        </w:rPr>
        <w:tab/>
      </w:r>
      <w:r w:rsidRPr="003E2D06">
        <w:rPr>
          <w:rFonts w:ascii="GHEA Grapalat" w:eastAsia="Times New Roman" w:hAnsi="GHEA Grapalat" w:cs="Sylfaen"/>
          <w:sz w:val="20"/>
          <w:szCs w:val="24"/>
        </w:rPr>
        <w:tab/>
        <w:t xml:space="preserve">        </w:t>
      </w:r>
      <w:r w:rsidRPr="003E2D06">
        <w:rPr>
          <w:rFonts w:ascii="GHEA Grapalat" w:eastAsia="Times New Roman" w:hAnsi="GHEA Grapalat" w:cs="Sylfaen"/>
          <w:sz w:val="12"/>
          <w:szCs w:val="16"/>
        </w:rPr>
        <w:t xml:space="preserve">Գնորդի անվանումը     </w:t>
      </w:r>
      <w:r w:rsidRPr="003E2D06">
        <w:rPr>
          <w:rFonts w:ascii="GHEA Grapalat" w:eastAsia="Times New Roman" w:hAnsi="GHEA Grapalat" w:cs="Sylfaen"/>
          <w:sz w:val="12"/>
          <w:szCs w:val="16"/>
        </w:rPr>
        <w:tab/>
      </w:r>
      <w:r w:rsidRPr="003E2D06">
        <w:rPr>
          <w:rFonts w:ascii="GHEA Grapalat" w:eastAsia="Times New Roman" w:hAnsi="GHEA Grapalat" w:cs="Sylfaen"/>
          <w:sz w:val="12"/>
          <w:szCs w:val="16"/>
        </w:rPr>
        <w:tab/>
      </w:r>
      <w:r w:rsidRPr="003E2D06">
        <w:rPr>
          <w:rFonts w:ascii="GHEA Grapalat" w:eastAsia="Times New Roman" w:hAnsi="GHEA Grapalat" w:cs="Sylfaen"/>
          <w:sz w:val="12"/>
          <w:szCs w:val="16"/>
        </w:rPr>
        <w:tab/>
      </w:r>
      <w:r w:rsidRPr="003E2D06">
        <w:rPr>
          <w:rFonts w:ascii="GHEA Grapalat" w:eastAsia="Times New Roman" w:hAnsi="GHEA Grapalat" w:cs="Sylfaen"/>
          <w:sz w:val="12"/>
          <w:szCs w:val="16"/>
        </w:rPr>
        <w:tab/>
        <w:t xml:space="preserve">            Վաճառողի անվանումը</w:t>
      </w:r>
      <w:r w:rsidRPr="003E2D06">
        <w:rPr>
          <w:rFonts w:ascii="GHEA Grapalat" w:eastAsia="Times New Roman" w:hAnsi="GHEA Grapalat" w:cs="Sylfaen"/>
          <w:sz w:val="12"/>
          <w:szCs w:val="16"/>
        </w:rPr>
        <w:tab/>
      </w:r>
    </w:p>
    <w:p w14:paraId="3131C0BB" w14:textId="77777777" w:rsidR="003E2D06" w:rsidRPr="003E2D06" w:rsidRDefault="003E2D06" w:rsidP="003E2D06">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3E2D06">
        <w:rPr>
          <w:rFonts w:ascii="GHEA Grapalat" w:eastAsia="Times New Roman" w:hAnsi="GHEA Grapalat" w:cs="Sylfaen"/>
          <w:sz w:val="20"/>
          <w:szCs w:val="24"/>
          <w:lang w:val="hy-AM"/>
        </w:rPr>
        <w:t xml:space="preserve">(այսուհետ` </w:t>
      </w:r>
      <w:r w:rsidRPr="003E2D06">
        <w:rPr>
          <w:rFonts w:ascii="GHEA Grapalat" w:eastAsia="Times New Roman" w:hAnsi="GHEA Grapalat" w:cs="Sylfaen"/>
          <w:sz w:val="20"/>
          <w:szCs w:val="24"/>
        </w:rPr>
        <w:t>Վաճառող</w:t>
      </w:r>
      <w:r w:rsidRPr="003E2D06">
        <w:rPr>
          <w:rFonts w:ascii="GHEA Grapalat" w:eastAsia="Times New Roman" w:hAnsi="GHEA Grapalat" w:cs="Sylfaen"/>
          <w:sz w:val="20"/>
          <w:szCs w:val="24"/>
          <w:lang w:val="hy-AM"/>
        </w:rPr>
        <w:t>)</w:t>
      </w:r>
      <w:r w:rsidRPr="003E2D06">
        <w:rPr>
          <w:rFonts w:ascii="GHEA Grapalat" w:eastAsia="Times New Roman" w:hAnsi="GHEA Grapalat" w:cs="Sylfaen"/>
          <w:sz w:val="20"/>
          <w:szCs w:val="24"/>
        </w:rPr>
        <w:t xml:space="preserve"> միջև 20     թ. </w:t>
      </w:r>
      <w:r w:rsidRPr="003E2D06">
        <w:rPr>
          <w:rFonts w:ascii="GHEA Grapalat" w:eastAsia="Times New Roman" w:hAnsi="GHEA Grapalat" w:cs="Sylfaen"/>
          <w:sz w:val="20"/>
          <w:szCs w:val="24"/>
          <w:u w:val="single"/>
        </w:rPr>
        <w:tab/>
      </w:r>
      <w:r w:rsidRPr="003E2D06">
        <w:rPr>
          <w:rFonts w:ascii="GHEA Grapalat" w:eastAsia="Times New Roman" w:hAnsi="GHEA Grapalat" w:cs="Sylfaen"/>
          <w:sz w:val="20"/>
          <w:szCs w:val="24"/>
          <w:u w:val="single"/>
        </w:rPr>
        <w:tab/>
      </w:r>
      <w:r w:rsidRPr="003E2D06">
        <w:rPr>
          <w:rFonts w:ascii="GHEA Grapalat" w:eastAsia="Times New Roman" w:hAnsi="GHEA Grapalat" w:cs="Sylfaen"/>
          <w:sz w:val="20"/>
          <w:szCs w:val="24"/>
          <w:u w:val="single"/>
        </w:rPr>
        <w:tab/>
      </w:r>
      <w:r w:rsidRPr="003E2D06">
        <w:rPr>
          <w:rFonts w:ascii="GHEA Grapalat" w:eastAsia="Times New Roman" w:hAnsi="GHEA Grapalat" w:cs="Sylfaen"/>
          <w:sz w:val="20"/>
          <w:szCs w:val="24"/>
          <w:u w:val="single"/>
        </w:rPr>
        <w:tab/>
      </w:r>
      <w:r w:rsidRPr="003E2D06">
        <w:rPr>
          <w:rFonts w:ascii="GHEA Grapalat" w:eastAsia="Times New Roman" w:hAnsi="GHEA Grapalat" w:cs="Sylfaen"/>
          <w:sz w:val="20"/>
          <w:szCs w:val="24"/>
          <w:lang w:val="hy-AM"/>
        </w:rPr>
        <w:t xml:space="preserve"> -ին կնքված N </w:t>
      </w:r>
      <w:r w:rsidRPr="003E2D06">
        <w:rPr>
          <w:rFonts w:ascii="GHEA Grapalat" w:eastAsia="Times New Roman" w:hAnsi="GHEA Grapalat" w:cs="Sylfaen"/>
          <w:sz w:val="20"/>
          <w:szCs w:val="24"/>
          <w:u w:val="single"/>
          <w:lang w:val="hy-AM"/>
        </w:rPr>
        <w:tab/>
      </w:r>
      <w:r w:rsidRPr="003E2D06">
        <w:rPr>
          <w:rFonts w:ascii="GHEA Grapalat" w:eastAsia="Times New Roman" w:hAnsi="GHEA Grapalat" w:cs="Sylfaen"/>
          <w:sz w:val="20"/>
          <w:szCs w:val="24"/>
          <w:u w:val="single"/>
          <w:lang w:val="hy-AM"/>
        </w:rPr>
        <w:tab/>
      </w:r>
      <w:r w:rsidRPr="003E2D06">
        <w:rPr>
          <w:rFonts w:ascii="GHEA Grapalat" w:eastAsia="Times New Roman" w:hAnsi="GHEA Grapalat" w:cs="Sylfaen"/>
          <w:sz w:val="20"/>
          <w:szCs w:val="24"/>
          <w:u w:val="single"/>
          <w:lang w:val="hy-AM"/>
        </w:rPr>
        <w:tab/>
      </w:r>
      <w:r w:rsidRPr="003E2D06">
        <w:rPr>
          <w:rFonts w:ascii="GHEA Grapalat" w:eastAsia="Times New Roman" w:hAnsi="GHEA Grapalat" w:cs="Sylfaen"/>
          <w:sz w:val="20"/>
          <w:szCs w:val="24"/>
          <w:u w:val="single"/>
          <w:lang w:val="hy-AM"/>
        </w:rPr>
        <w:tab/>
      </w:r>
    </w:p>
    <w:p w14:paraId="5CBB8A7E" w14:textId="77777777" w:rsidR="003E2D06" w:rsidRPr="003E2D06" w:rsidRDefault="003E2D06" w:rsidP="003E2D06">
      <w:pPr>
        <w:tabs>
          <w:tab w:val="left" w:pos="360"/>
          <w:tab w:val="left" w:pos="540"/>
        </w:tabs>
        <w:spacing w:after="0" w:line="240" w:lineRule="auto"/>
        <w:ind w:right="-360"/>
        <w:jc w:val="both"/>
        <w:rPr>
          <w:rFonts w:ascii="GHEA Grapalat" w:eastAsia="Times New Roman" w:hAnsi="GHEA Grapalat" w:cs="Sylfaen"/>
          <w:sz w:val="12"/>
          <w:szCs w:val="16"/>
          <w:lang w:val="hy-AM"/>
        </w:rPr>
      </w:pPr>
      <w:r w:rsidRPr="003E2D06">
        <w:rPr>
          <w:rFonts w:ascii="GHEA Grapalat" w:eastAsia="Times New Roman" w:hAnsi="GHEA Grapalat" w:cs="Sylfaen"/>
          <w:sz w:val="12"/>
          <w:szCs w:val="16"/>
          <w:lang w:val="hy-AM"/>
        </w:rPr>
        <w:tab/>
      </w:r>
      <w:r w:rsidRPr="003E2D06">
        <w:rPr>
          <w:rFonts w:ascii="GHEA Grapalat" w:eastAsia="Times New Roman" w:hAnsi="GHEA Grapalat" w:cs="Sylfaen"/>
          <w:sz w:val="12"/>
          <w:szCs w:val="16"/>
          <w:lang w:val="hy-AM"/>
        </w:rPr>
        <w:tab/>
      </w:r>
      <w:r w:rsidRPr="003E2D06">
        <w:rPr>
          <w:rFonts w:ascii="GHEA Grapalat" w:eastAsia="Times New Roman" w:hAnsi="GHEA Grapalat" w:cs="Sylfaen"/>
          <w:sz w:val="12"/>
          <w:szCs w:val="16"/>
          <w:lang w:val="hy-AM"/>
        </w:rPr>
        <w:tab/>
      </w:r>
      <w:r w:rsidRPr="003E2D06">
        <w:rPr>
          <w:rFonts w:ascii="GHEA Grapalat" w:eastAsia="Times New Roman" w:hAnsi="GHEA Grapalat" w:cs="Sylfaen"/>
          <w:sz w:val="12"/>
          <w:szCs w:val="16"/>
          <w:lang w:val="hy-AM"/>
        </w:rPr>
        <w:tab/>
      </w:r>
      <w:r w:rsidRPr="003E2D06">
        <w:rPr>
          <w:rFonts w:ascii="GHEA Grapalat" w:eastAsia="Times New Roman" w:hAnsi="GHEA Grapalat" w:cs="Sylfaen"/>
          <w:sz w:val="12"/>
          <w:szCs w:val="16"/>
          <w:lang w:val="hy-AM"/>
        </w:rPr>
        <w:tab/>
      </w:r>
      <w:r w:rsidRPr="003E2D06">
        <w:rPr>
          <w:rFonts w:ascii="GHEA Grapalat" w:eastAsia="Times New Roman" w:hAnsi="GHEA Grapalat" w:cs="Sylfaen"/>
          <w:sz w:val="12"/>
          <w:szCs w:val="16"/>
          <w:lang w:val="hy-AM"/>
        </w:rPr>
        <w:tab/>
      </w:r>
      <w:r w:rsidRPr="003E2D06">
        <w:rPr>
          <w:rFonts w:ascii="GHEA Grapalat" w:eastAsia="Times New Roman" w:hAnsi="GHEA Grapalat" w:cs="Sylfaen"/>
          <w:sz w:val="12"/>
          <w:szCs w:val="16"/>
          <w:lang w:val="hy-AM"/>
        </w:rPr>
        <w:tab/>
        <w:t>պայմանագրի կնքման ամսաթիվը</w:t>
      </w:r>
      <w:r w:rsidRPr="003E2D06">
        <w:rPr>
          <w:rFonts w:ascii="GHEA Grapalat" w:eastAsia="Times New Roman" w:hAnsi="GHEA Grapalat" w:cs="Sylfaen"/>
          <w:sz w:val="12"/>
          <w:szCs w:val="16"/>
          <w:lang w:val="hy-AM"/>
        </w:rPr>
        <w:tab/>
      </w:r>
      <w:r w:rsidRPr="003E2D06">
        <w:rPr>
          <w:rFonts w:ascii="GHEA Grapalat" w:eastAsia="Times New Roman" w:hAnsi="GHEA Grapalat" w:cs="Sylfaen"/>
          <w:sz w:val="12"/>
          <w:szCs w:val="16"/>
          <w:lang w:val="hy-AM"/>
        </w:rPr>
        <w:tab/>
      </w:r>
      <w:r w:rsidRPr="003E2D06">
        <w:rPr>
          <w:rFonts w:ascii="GHEA Grapalat" w:eastAsia="Times New Roman" w:hAnsi="GHEA Grapalat" w:cs="Sylfaen"/>
          <w:sz w:val="12"/>
          <w:szCs w:val="16"/>
          <w:lang w:val="hy-AM"/>
        </w:rPr>
        <w:tab/>
        <w:t xml:space="preserve">      պայմանագրի համարը</w:t>
      </w:r>
      <w:r w:rsidRPr="003E2D06">
        <w:rPr>
          <w:rFonts w:ascii="GHEA Grapalat" w:eastAsia="Times New Roman" w:hAnsi="GHEA Grapalat" w:cs="Sylfaen"/>
          <w:sz w:val="12"/>
          <w:szCs w:val="16"/>
          <w:lang w:val="hy-AM"/>
        </w:rPr>
        <w:tab/>
      </w:r>
      <w:r w:rsidRPr="003E2D06">
        <w:rPr>
          <w:rFonts w:ascii="GHEA Grapalat" w:eastAsia="Times New Roman" w:hAnsi="GHEA Grapalat" w:cs="Sylfaen"/>
          <w:sz w:val="12"/>
          <w:szCs w:val="16"/>
          <w:lang w:val="hy-AM"/>
        </w:rPr>
        <w:tab/>
      </w:r>
    </w:p>
    <w:p w14:paraId="21BCE555" w14:textId="77777777" w:rsidR="003E2D06" w:rsidRPr="003E2D06" w:rsidRDefault="003E2D06" w:rsidP="003E2D06">
      <w:pPr>
        <w:tabs>
          <w:tab w:val="left" w:pos="360"/>
          <w:tab w:val="left" w:pos="540"/>
        </w:tabs>
        <w:spacing w:after="0" w:line="240" w:lineRule="auto"/>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 xml:space="preserve">պայմանագրի շրջանակներում Վաճառողը  20  թ. </w:t>
      </w:r>
      <w:r w:rsidRPr="003E2D06">
        <w:rPr>
          <w:rFonts w:ascii="GHEA Grapalat" w:eastAsia="Times New Roman" w:hAnsi="GHEA Grapalat" w:cs="Sylfaen"/>
          <w:sz w:val="20"/>
          <w:szCs w:val="24"/>
          <w:u w:val="single"/>
          <w:lang w:val="hy-AM"/>
        </w:rPr>
        <w:tab/>
      </w:r>
      <w:r w:rsidRPr="003E2D06">
        <w:rPr>
          <w:rFonts w:ascii="GHEA Grapalat" w:eastAsia="Times New Roman" w:hAnsi="GHEA Grapalat" w:cs="Sylfaen"/>
          <w:sz w:val="20"/>
          <w:szCs w:val="24"/>
          <w:u w:val="single"/>
          <w:lang w:val="hy-AM"/>
        </w:rPr>
        <w:tab/>
      </w:r>
      <w:r w:rsidRPr="003E2D06">
        <w:rPr>
          <w:rFonts w:ascii="GHEA Grapalat" w:eastAsia="Times New Roman" w:hAnsi="GHEA Grapalat" w:cs="Sylfaen"/>
          <w:sz w:val="20"/>
          <w:szCs w:val="24"/>
          <w:u w:val="single"/>
          <w:lang w:val="hy-AM"/>
        </w:rPr>
        <w:tab/>
      </w:r>
      <w:r w:rsidRPr="003E2D06">
        <w:rPr>
          <w:rFonts w:ascii="GHEA Grapalat" w:eastAsia="Times New Roman" w:hAnsi="GHEA Grapalat" w:cs="Sylfaen"/>
          <w:sz w:val="20"/>
          <w:szCs w:val="24"/>
          <w:lang w:val="hy-AM"/>
        </w:rPr>
        <w:t>-ին հանձնման-ընդունման նպատակով Գնորդին հանձնեց ստորև նշված ապրանքները.</w:t>
      </w:r>
    </w:p>
    <w:p w14:paraId="66B6B462" w14:textId="77777777" w:rsidR="003E2D06" w:rsidRPr="003E2D06" w:rsidRDefault="003E2D06" w:rsidP="003E2D06">
      <w:pPr>
        <w:tabs>
          <w:tab w:val="left" w:pos="2972"/>
        </w:tabs>
        <w:spacing w:after="0" w:line="240" w:lineRule="auto"/>
        <w:jc w:val="both"/>
        <w:rPr>
          <w:rFonts w:ascii="GHEA Grapalat" w:eastAsia="Times New Roman" w:hAnsi="GHEA Grapalat" w:cs="Sylfaen"/>
          <w:sz w:val="20"/>
          <w:szCs w:val="24"/>
          <w:lang w:val="hy-AM"/>
        </w:rPr>
      </w:pPr>
      <w:r w:rsidRPr="003E2D06">
        <w:rPr>
          <w:rFonts w:ascii="GHEA Grapalat" w:eastAsia="Times New Roman" w:hAnsi="GHEA Grapalat" w:cs="Sylfaen"/>
          <w:sz w:val="20"/>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E2D06" w:rsidRPr="003E2D06" w14:paraId="641B7C8D" w14:textId="77777777" w:rsidTr="00582E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A3310E3" w14:textId="77777777" w:rsidR="003E2D06" w:rsidRPr="003E2D06" w:rsidRDefault="003E2D06" w:rsidP="003E2D06">
            <w:pPr>
              <w:spacing w:after="0" w:line="240" w:lineRule="auto"/>
              <w:jc w:val="center"/>
              <w:rPr>
                <w:rFonts w:ascii="GHEA Grapalat" w:eastAsia="Times New Roman" w:hAnsi="GHEA Grapalat" w:cs="Sylfaen"/>
                <w:bCs/>
                <w:sz w:val="18"/>
                <w:szCs w:val="18"/>
                <w:lang w:eastAsia="ru-RU"/>
              </w:rPr>
            </w:pPr>
            <w:r w:rsidRPr="003E2D06">
              <w:rPr>
                <w:rFonts w:ascii="GHEA Grapalat" w:eastAsia="Times New Roman" w:hAnsi="GHEA Grapalat" w:cs="Sylfaen"/>
                <w:bCs/>
                <w:sz w:val="18"/>
                <w:szCs w:val="18"/>
                <w:lang w:eastAsia="ru-RU"/>
              </w:rPr>
              <w:t>Ապրանքի</w:t>
            </w:r>
          </w:p>
        </w:tc>
      </w:tr>
      <w:tr w:rsidR="003E2D06" w:rsidRPr="003E2D06" w14:paraId="0DA0615E" w14:textId="77777777" w:rsidTr="00582E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D860DE2"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ACF56B7"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3E8C7D" w14:textId="77777777" w:rsidR="003E2D06" w:rsidRPr="003E2D06" w:rsidRDefault="003E2D06" w:rsidP="003E2D06">
            <w:pPr>
              <w:spacing w:after="0" w:line="240" w:lineRule="auto"/>
              <w:jc w:val="center"/>
              <w:rPr>
                <w:rFonts w:ascii="GHEA Grapalat" w:eastAsia="Times New Roman" w:hAnsi="GHEA Grapalat" w:cs="Times New Roman"/>
                <w:sz w:val="18"/>
                <w:szCs w:val="18"/>
              </w:rPr>
            </w:pPr>
            <w:r w:rsidRPr="003E2D06">
              <w:rPr>
                <w:rFonts w:ascii="GHEA Grapalat" w:eastAsia="Times New Roman" w:hAnsi="GHEA Grapalat" w:cs="Sylfaen"/>
                <w:sz w:val="18"/>
                <w:szCs w:val="18"/>
              </w:rPr>
              <w:t>քանակը</w:t>
            </w:r>
            <w:r w:rsidRPr="003E2D06">
              <w:rPr>
                <w:rFonts w:ascii="GHEA Grapalat" w:eastAsia="Times New Roman" w:hAnsi="GHEA Grapalat" w:cs="Times New Roman"/>
                <w:sz w:val="18"/>
                <w:szCs w:val="18"/>
              </w:rPr>
              <w:t xml:space="preserve"> (</w:t>
            </w:r>
            <w:r w:rsidRPr="003E2D06">
              <w:rPr>
                <w:rFonts w:ascii="GHEA Grapalat" w:eastAsia="Times New Roman" w:hAnsi="GHEA Grapalat" w:cs="Sylfaen"/>
                <w:sz w:val="18"/>
                <w:szCs w:val="18"/>
              </w:rPr>
              <w:t>փաստացի</w:t>
            </w:r>
            <w:r w:rsidRPr="003E2D06">
              <w:rPr>
                <w:rFonts w:ascii="GHEA Grapalat" w:eastAsia="Times New Roman" w:hAnsi="GHEA Grapalat" w:cs="Times New Roman"/>
                <w:sz w:val="18"/>
                <w:szCs w:val="18"/>
              </w:rPr>
              <w:t>)</w:t>
            </w:r>
          </w:p>
        </w:tc>
      </w:tr>
      <w:tr w:rsidR="003E2D06" w:rsidRPr="003E2D06" w14:paraId="18AF29B9" w14:textId="77777777" w:rsidTr="00582E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CC41156" w14:textId="77777777" w:rsidR="003E2D06" w:rsidRPr="003E2D06" w:rsidRDefault="003E2D06" w:rsidP="003E2D06">
            <w:pPr>
              <w:spacing w:after="0" w:line="240" w:lineRule="auto"/>
              <w:jc w:val="center"/>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8DA074D" w14:textId="77777777" w:rsidR="003E2D06" w:rsidRPr="003E2D06" w:rsidRDefault="003E2D06" w:rsidP="003E2D06">
            <w:pPr>
              <w:spacing w:after="0" w:line="240" w:lineRule="auto"/>
              <w:jc w:val="center"/>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F5706DE" w14:textId="77777777" w:rsidR="003E2D06" w:rsidRPr="003E2D06" w:rsidRDefault="003E2D06" w:rsidP="003E2D06">
            <w:pPr>
              <w:spacing w:after="0" w:line="240" w:lineRule="auto"/>
              <w:jc w:val="center"/>
              <w:rPr>
                <w:rFonts w:ascii="GHEA Grapalat" w:eastAsia="Times New Roman" w:hAnsi="GHEA Grapalat" w:cs="Sylfaen"/>
                <w:sz w:val="18"/>
                <w:szCs w:val="18"/>
                <w:lang w:val="ru-RU" w:eastAsia="ru-RU"/>
              </w:rPr>
            </w:pPr>
          </w:p>
        </w:tc>
      </w:tr>
      <w:tr w:rsidR="003E2D06" w:rsidRPr="003E2D06" w14:paraId="51D1B089" w14:textId="77777777" w:rsidTr="00582E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E06518" w14:textId="77777777" w:rsidR="003E2D06" w:rsidRPr="003E2D06" w:rsidRDefault="003E2D06" w:rsidP="003E2D06">
            <w:pPr>
              <w:spacing w:after="0" w:line="240" w:lineRule="auto"/>
              <w:jc w:val="center"/>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592F6C0" w14:textId="77777777" w:rsidR="003E2D06" w:rsidRPr="003E2D06" w:rsidRDefault="003E2D06" w:rsidP="003E2D06">
            <w:pPr>
              <w:spacing w:after="0" w:line="240" w:lineRule="auto"/>
              <w:jc w:val="center"/>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21103F6" w14:textId="77777777" w:rsidR="003E2D06" w:rsidRPr="003E2D06" w:rsidRDefault="003E2D06" w:rsidP="003E2D06">
            <w:pPr>
              <w:spacing w:after="0" w:line="240" w:lineRule="auto"/>
              <w:jc w:val="center"/>
              <w:rPr>
                <w:rFonts w:ascii="GHEA Grapalat" w:eastAsia="Times New Roman" w:hAnsi="GHEA Grapalat" w:cs="Sylfaen"/>
                <w:sz w:val="18"/>
                <w:szCs w:val="18"/>
                <w:lang w:val="ru-RU" w:eastAsia="ru-RU"/>
              </w:rPr>
            </w:pPr>
          </w:p>
        </w:tc>
      </w:tr>
    </w:tbl>
    <w:p w14:paraId="746E4C23" w14:textId="77777777" w:rsidR="003E2D06" w:rsidRPr="003E2D06" w:rsidRDefault="003E2D06" w:rsidP="003E2D06">
      <w:pPr>
        <w:tabs>
          <w:tab w:val="left" w:pos="360"/>
          <w:tab w:val="left" w:pos="540"/>
        </w:tabs>
        <w:spacing w:after="0" w:line="240" w:lineRule="auto"/>
        <w:jc w:val="both"/>
        <w:rPr>
          <w:rFonts w:ascii="GHEA Grapalat" w:eastAsia="Times New Roman" w:hAnsi="GHEA Grapalat" w:cs="Sylfaen"/>
          <w:sz w:val="24"/>
          <w:szCs w:val="24"/>
          <w:lang w:eastAsia="ru-RU"/>
        </w:rPr>
      </w:pPr>
    </w:p>
    <w:p w14:paraId="466BC8C9" w14:textId="77777777" w:rsidR="003E2D06" w:rsidRPr="003E2D06" w:rsidRDefault="003E2D06" w:rsidP="003E2D06">
      <w:pPr>
        <w:tabs>
          <w:tab w:val="left" w:pos="360"/>
          <w:tab w:val="left" w:pos="540"/>
        </w:tabs>
        <w:spacing w:after="0" w:line="240" w:lineRule="auto"/>
        <w:jc w:val="both"/>
        <w:rPr>
          <w:rFonts w:ascii="GHEA Grapalat" w:eastAsia="Times New Roman" w:hAnsi="GHEA Grapalat" w:cs="Sylfaen"/>
          <w:sz w:val="20"/>
          <w:szCs w:val="24"/>
        </w:rPr>
      </w:pPr>
      <w:r w:rsidRPr="003E2D06">
        <w:rPr>
          <w:rFonts w:ascii="GHEA Grapalat" w:eastAsia="Times New Roman" w:hAnsi="GHEA Grapalat" w:cs="Sylfaen"/>
          <w:sz w:val="20"/>
          <w:szCs w:val="24"/>
        </w:rPr>
        <w:t>Սույն ակտը կազմված է 2 օրինակից, յուրաքանչյուր կողմին տրամադրվում է մեկական օրինակ:</w:t>
      </w:r>
    </w:p>
    <w:p w14:paraId="30029A6B" w14:textId="77777777" w:rsidR="003E2D06" w:rsidRPr="003E2D06" w:rsidRDefault="003E2D06" w:rsidP="003E2D06">
      <w:pPr>
        <w:tabs>
          <w:tab w:val="left" w:pos="360"/>
          <w:tab w:val="left" w:pos="540"/>
        </w:tabs>
        <w:spacing w:after="0" w:line="240" w:lineRule="auto"/>
        <w:rPr>
          <w:rFonts w:ascii="GHEA Grapalat" w:eastAsia="Times New Roman" w:hAnsi="GHEA Grapalat" w:cs="Sylfaen"/>
          <w:lang w:val="hy-AM"/>
        </w:rPr>
      </w:pPr>
    </w:p>
    <w:p w14:paraId="6EEAB4B7" w14:textId="77777777" w:rsidR="003E2D06" w:rsidRPr="003E2D06" w:rsidRDefault="003E2D06" w:rsidP="003E2D06">
      <w:pPr>
        <w:spacing w:after="0" w:line="240" w:lineRule="auto"/>
        <w:jc w:val="center"/>
        <w:rPr>
          <w:rFonts w:ascii="GHEA Grapalat" w:eastAsia="Times New Roman" w:hAnsi="GHEA Grapalat" w:cs="Sylfaen"/>
          <w:lang w:val="hy-AM"/>
        </w:rPr>
      </w:pPr>
    </w:p>
    <w:p w14:paraId="3D23B303" w14:textId="77777777" w:rsidR="003E2D06" w:rsidRPr="003E2D06" w:rsidRDefault="003E2D06" w:rsidP="003E2D06">
      <w:pPr>
        <w:spacing w:after="0" w:line="240" w:lineRule="auto"/>
        <w:jc w:val="center"/>
        <w:rPr>
          <w:rFonts w:ascii="GHEA Grapalat" w:eastAsia="Times New Roman" w:hAnsi="GHEA Grapalat" w:cs="Sylfaen"/>
          <w:sz w:val="14"/>
          <w:szCs w:val="14"/>
          <w:lang w:val="hy-AM"/>
        </w:rPr>
      </w:pPr>
    </w:p>
    <w:p w14:paraId="1D974E89" w14:textId="77777777" w:rsidR="003E2D06" w:rsidRPr="003E2D06" w:rsidRDefault="003E2D06" w:rsidP="003E2D06">
      <w:pPr>
        <w:spacing w:after="0" w:line="240" w:lineRule="auto"/>
        <w:jc w:val="center"/>
        <w:rPr>
          <w:rFonts w:ascii="GHEA Grapalat" w:eastAsia="Times New Roman" w:hAnsi="GHEA Grapalat" w:cs="Sylfaen"/>
          <w:lang w:val="hy-AM"/>
        </w:rPr>
      </w:pPr>
    </w:p>
    <w:p w14:paraId="50ACAC72" w14:textId="77777777" w:rsidR="003E2D06" w:rsidRPr="003E2D06" w:rsidRDefault="003E2D06" w:rsidP="003E2D06">
      <w:pPr>
        <w:spacing w:after="0" w:line="240" w:lineRule="auto"/>
        <w:jc w:val="center"/>
        <w:rPr>
          <w:rFonts w:ascii="GHEA Grapalat" w:eastAsia="Times New Roman" w:hAnsi="GHEA Grapalat" w:cs="Sylfaen"/>
        </w:rPr>
      </w:pPr>
      <w:r w:rsidRPr="003E2D06">
        <w:rPr>
          <w:rFonts w:ascii="GHEA Grapalat" w:eastAsia="Times New Roman" w:hAnsi="GHEA Grapalat" w:cs="Sylfaen"/>
        </w:rPr>
        <w:t>ԿՈՂՄԵՐԸ</w:t>
      </w:r>
    </w:p>
    <w:p w14:paraId="0B60609E" w14:textId="77777777" w:rsidR="003E2D06" w:rsidRPr="003E2D06" w:rsidRDefault="003E2D06" w:rsidP="003E2D06">
      <w:pPr>
        <w:spacing w:after="0" w:line="240" w:lineRule="auto"/>
        <w:jc w:val="center"/>
        <w:rPr>
          <w:rFonts w:ascii="GHEA Grapalat" w:eastAsia="Times New Roman" w:hAnsi="GHEA Grapalat" w:cs="Sylfaen"/>
        </w:rPr>
      </w:pPr>
    </w:p>
    <w:p w14:paraId="0B6740A7" w14:textId="77777777" w:rsidR="003E2D06" w:rsidRPr="003E2D06" w:rsidRDefault="003E2D06" w:rsidP="003E2D06">
      <w:pPr>
        <w:tabs>
          <w:tab w:val="left" w:pos="360"/>
          <w:tab w:val="left" w:pos="540"/>
        </w:tabs>
        <w:spacing w:after="0" w:line="240" w:lineRule="auto"/>
        <w:rPr>
          <w:rFonts w:ascii="GHEA Grapalat" w:eastAsia="Times New Roman" w:hAnsi="GHEA Grapalat" w:cs="Sylfaen"/>
        </w:rPr>
      </w:pPr>
    </w:p>
    <w:p w14:paraId="13280370" w14:textId="77777777" w:rsidR="003E2D06" w:rsidRPr="003E2D06" w:rsidRDefault="003E2D06" w:rsidP="003E2D06">
      <w:pPr>
        <w:tabs>
          <w:tab w:val="left" w:pos="360"/>
          <w:tab w:val="left" w:pos="540"/>
        </w:tabs>
        <w:spacing w:after="0" w:line="240" w:lineRule="auto"/>
        <w:rPr>
          <w:rFonts w:ascii="GHEA Grapalat" w:eastAsia="Times New Roman" w:hAnsi="GHEA Grapalat" w:cs="Sylfaen"/>
        </w:rPr>
      </w:pPr>
    </w:p>
    <w:tbl>
      <w:tblPr>
        <w:tblW w:w="0" w:type="auto"/>
        <w:tblLook w:val="00A0" w:firstRow="1" w:lastRow="0" w:firstColumn="1" w:lastColumn="0" w:noHBand="0" w:noVBand="0"/>
      </w:tblPr>
      <w:tblGrid>
        <w:gridCol w:w="4785"/>
        <w:gridCol w:w="5223"/>
      </w:tblGrid>
      <w:tr w:rsidR="003E2D06" w:rsidRPr="003E2D06" w14:paraId="72D7DF77" w14:textId="77777777" w:rsidTr="00582EDE">
        <w:tc>
          <w:tcPr>
            <w:tcW w:w="4785" w:type="dxa"/>
          </w:tcPr>
          <w:p w14:paraId="01189F15" w14:textId="77777777" w:rsidR="003E2D06" w:rsidRPr="003E2D06" w:rsidRDefault="003E2D06" w:rsidP="003E2D06">
            <w:pPr>
              <w:tabs>
                <w:tab w:val="left" w:pos="360"/>
                <w:tab w:val="left" w:pos="540"/>
              </w:tabs>
              <w:spacing w:after="0" w:line="240" w:lineRule="auto"/>
              <w:jc w:val="center"/>
              <w:rPr>
                <w:rFonts w:ascii="GHEA Grapalat" w:eastAsia="Times New Roman" w:hAnsi="GHEA Grapalat" w:cs="Sylfaen"/>
                <w:b/>
                <w:bCs/>
                <w:lang w:eastAsia="ru-RU"/>
              </w:rPr>
            </w:pPr>
            <w:r w:rsidRPr="003E2D06">
              <w:rPr>
                <w:rFonts w:ascii="GHEA Grapalat" w:eastAsia="Times New Roman" w:hAnsi="GHEA Grapalat" w:cs="Sylfaen"/>
                <w:b/>
                <w:bCs/>
              </w:rPr>
              <w:t>Հանձնեց</w:t>
            </w:r>
          </w:p>
        </w:tc>
        <w:tc>
          <w:tcPr>
            <w:tcW w:w="5223" w:type="dxa"/>
          </w:tcPr>
          <w:p w14:paraId="289B8F5E" w14:textId="77777777" w:rsidR="003E2D06" w:rsidRPr="003E2D06" w:rsidRDefault="003E2D06" w:rsidP="003E2D06">
            <w:pPr>
              <w:tabs>
                <w:tab w:val="left" w:pos="360"/>
                <w:tab w:val="left" w:pos="540"/>
              </w:tabs>
              <w:spacing w:after="0" w:line="240" w:lineRule="auto"/>
              <w:jc w:val="center"/>
              <w:rPr>
                <w:rFonts w:ascii="GHEA Grapalat" w:eastAsia="Times New Roman" w:hAnsi="GHEA Grapalat" w:cs="Sylfaen"/>
                <w:b/>
                <w:bCs/>
                <w:lang w:eastAsia="ru-RU"/>
              </w:rPr>
            </w:pPr>
            <w:r w:rsidRPr="003E2D06">
              <w:rPr>
                <w:rFonts w:ascii="GHEA Grapalat" w:eastAsia="Times New Roman" w:hAnsi="GHEA Grapalat" w:cs="Sylfaen"/>
                <w:b/>
                <w:bCs/>
              </w:rPr>
              <w:t xml:space="preserve">        Ընդունեց</w:t>
            </w:r>
          </w:p>
        </w:tc>
      </w:tr>
    </w:tbl>
    <w:p w14:paraId="5EA4C729" w14:textId="77777777" w:rsidR="003E2D06" w:rsidRPr="003E2D06" w:rsidRDefault="003E2D06" w:rsidP="003E2D06">
      <w:pPr>
        <w:tabs>
          <w:tab w:val="left" w:pos="360"/>
          <w:tab w:val="left" w:pos="540"/>
        </w:tabs>
        <w:spacing w:after="0" w:line="240" w:lineRule="auto"/>
        <w:rPr>
          <w:rFonts w:ascii="GHEA Grapalat" w:eastAsia="Times New Roman" w:hAnsi="GHEA Grapalat" w:cs="Sylfaen"/>
          <w:sz w:val="20"/>
          <w:szCs w:val="20"/>
          <w:lang w:eastAsia="ru-RU"/>
        </w:rPr>
      </w:pPr>
      <w:r w:rsidRPr="003E2D06">
        <w:rPr>
          <w:rFonts w:ascii="GHEA Grapalat" w:eastAsia="Times New Roman" w:hAnsi="GHEA Grapalat" w:cs="Sylfaen"/>
          <w:sz w:val="20"/>
          <w:szCs w:val="20"/>
          <w:lang w:eastAsia="ru-RU"/>
        </w:rPr>
        <w:t xml:space="preserve">                                                                                                  հայտը նախագծած ներկայացուցիչ`</w:t>
      </w:r>
    </w:p>
    <w:p w14:paraId="727959EA" w14:textId="77777777" w:rsidR="003E2D06" w:rsidRPr="003E2D06" w:rsidRDefault="003E2D06" w:rsidP="003E2D06">
      <w:pPr>
        <w:tabs>
          <w:tab w:val="left" w:pos="360"/>
          <w:tab w:val="left" w:pos="540"/>
        </w:tabs>
        <w:spacing w:after="0" w:line="240" w:lineRule="auto"/>
        <w:rPr>
          <w:rFonts w:ascii="GHEA Grapalat" w:eastAsia="Times New Roman"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E2D06" w:rsidRPr="003E2D06" w14:paraId="607A1BFD" w14:textId="77777777" w:rsidTr="00582EDE">
        <w:trPr>
          <w:tblCellSpacing w:w="7" w:type="dxa"/>
          <w:jc w:val="center"/>
        </w:trPr>
        <w:tc>
          <w:tcPr>
            <w:tcW w:w="0" w:type="auto"/>
            <w:vAlign w:val="center"/>
          </w:tcPr>
          <w:p w14:paraId="347B6709" w14:textId="77777777" w:rsidR="003E2D06" w:rsidRPr="003E2D06" w:rsidRDefault="003E2D06" w:rsidP="003E2D06">
            <w:pPr>
              <w:spacing w:after="0" w:line="240" w:lineRule="auto"/>
              <w:jc w:val="center"/>
              <w:rPr>
                <w:rFonts w:ascii="GHEA Grapalat" w:eastAsia="Times New Roman" w:hAnsi="GHEA Grapalat" w:cs="GHEA Grapalat"/>
                <w:color w:val="000000"/>
                <w:sz w:val="21"/>
                <w:szCs w:val="21"/>
                <w:lang w:val="ru-RU" w:eastAsia="ru-RU"/>
              </w:rPr>
            </w:pPr>
            <w:r w:rsidRPr="003E2D06">
              <w:rPr>
                <w:rFonts w:ascii="GHEA Grapalat" w:eastAsia="Times New Roman" w:hAnsi="GHEA Grapalat" w:cs="GHEA Grapalat"/>
                <w:color w:val="000000"/>
                <w:sz w:val="21"/>
                <w:szCs w:val="21"/>
              </w:rPr>
              <w:t xml:space="preserve">___________________________ </w:t>
            </w:r>
          </w:p>
          <w:p w14:paraId="7D2C9603" w14:textId="77777777" w:rsidR="003E2D06" w:rsidRPr="003E2D06" w:rsidRDefault="003E2D06" w:rsidP="003E2D06">
            <w:pPr>
              <w:spacing w:after="0" w:line="240" w:lineRule="auto"/>
              <w:jc w:val="center"/>
              <w:rPr>
                <w:rFonts w:ascii="GHEA Grapalat" w:eastAsia="Times New Roman" w:hAnsi="GHEA Grapalat" w:cs="GHEA Grapalat"/>
                <w:color w:val="000000"/>
                <w:sz w:val="21"/>
                <w:szCs w:val="21"/>
                <w:lang w:val="ru-RU" w:eastAsia="ru-RU"/>
              </w:rPr>
            </w:pPr>
            <w:r w:rsidRPr="003E2D06">
              <w:rPr>
                <w:rFonts w:ascii="GHEA Grapalat" w:eastAsia="Times New Roman" w:hAnsi="GHEA Grapalat" w:cs="GHEA Grapalat"/>
                <w:color w:val="000000"/>
                <w:sz w:val="15"/>
                <w:szCs w:val="15"/>
              </w:rPr>
              <w:t>ազգանուն, անուն</w:t>
            </w:r>
          </w:p>
        </w:tc>
        <w:tc>
          <w:tcPr>
            <w:tcW w:w="0" w:type="auto"/>
            <w:vAlign w:val="center"/>
          </w:tcPr>
          <w:p w14:paraId="3283F7D0" w14:textId="77777777" w:rsidR="003E2D06" w:rsidRPr="003E2D06" w:rsidRDefault="003E2D06" w:rsidP="003E2D06">
            <w:pPr>
              <w:spacing w:after="0" w:line="240" w:lineRule="auto"/>
              <w:jc w:val="center"/>
              <w:rPr>
                <w:rFonts w:ascii="GHEA Grapalat" w:eastAsia="Times New Roman" w:hAnsi="GHEA Grapalat" w:cs="GHEA Grapalat"/>
                <w:color w:val="000000"/>
                <w:sz w:val="21"/>
                <w:szCs w:val="21"/>
                <w:lang w:val="ru-RU" w:eastAsia="ru-RU"/>
              </w:rPr>
            </w:pPr>
            <w:r w:rsidRPr="003E2D06">
              <w:rPr>
                <w:rFonts w:ascii="GHEA Grapalat" w:eastAsia="Times New Roman" w:hAnsi="GHEA Grapalat" w:cs="GHEA Grapalat"/>
                <w:color w:val="000000"/>
                <w:sz w:val="21"/>
                <w:szCs w:val="21"/>
              </w:rPr>
              <w:t>___________________________</w:t>
            </w:r>
          </w:p>
          <w:p w14:paraId="0BC6B0D2" w14:textId="77777777" w:rsidR="003E2D06" w:rsidRPr="003E2D06" w:rsidRDefault="003E2D06" w:rsidP="003E2D06">
            <w:pPr>
              <w:spacing w:after="0" w:line="240" w:lineRule="auto"/>
              <w:jc w:val="center"/>
              <w:rPr>
                <w:rFonts w:ascii="GHEA Grapalat" w:eastAsia="Times New Roman" w:hAnsi="GHEA Grapalat" w:cs="GHEA Grapalat"/>
                <w:color w:val="000000"/>
                <w:sz w:val="21"/>
                <w:szCs w:val="21"/>
                <w:lang w:val="ru-RU" w:eastAsia="ru-RU"/>
              </w:rPr>
            </w:pPr>
            <w:r w:rsidRPr="003E2D06">
              <w:rPr>
                <w:rFonts w:ascii="GHEA Grapalat" w:eastAsia="Times New Roman" w:hAnsi="GHEA Grapalat" w:cs="GHEA Grapalat"/>
                <w:color w:val="000000"/>
                <w:sz w:val="15"/>
                <w:szCs w:val="15"/>
              </w:rPr>
              <w:t>ազգանուն, անուն</w:t>
            </w:r>
          </w:p>
        </w:tc>
      </w:tr>
      <w:tr w:rsidR="003E2D06" w:rsidRPr="003E2D06" w14:paraId="5736622D" w14:textId="77777777" w:rsidTr="00582EDE">
        <w:trPr>
          <w:tblCellSpacing w:w="7" w:type="dxa"/>
          <w:jc w:val="center"/>
        </w:trPr>
        <w:tc>
          <w:tcPr>
            <w:tcW w:w="0" w:type="auto"/>
            <w:vAlign w:val="center"/>
          </w:tcPr>
          <w:p w14:paraId="47909F7D" w14:textId="77777777" w:rsidR="003E2D06" w:rsidRPr="003E2D06" w:rsidRDefault="003E2D06" w:rsidP="003E2D06">
            <w:pPr>
              <w:spacing w:after="0" w:line="240" w:lineRule="auto"/>
              <w:jc w:val="center"/>
              <w:rPr>
                <w:rFonts w:ascii="GHEA Grapalat" w:eastAsia="Times New Roman" w:hAnsi="GHEA Grapalat" w:cs="GHEA Grapalat"/>
                <w:color w:val="000000"/>
                <w:sz w:val="21"/>
                <w:szCs w:val="21"/>
                <w:lang w:val="ru-RU" w:eastAsia="ru-RU"/>
              </w:rPr>
            </w:pPr>
            <w:r w:rsidRPr="003E2D06">
              <w:rPr>
                <w:rFonts w:ascii="GHEA Grapalat" w:eastAsia="Times New Roman" w:hAnsi="GHEA Grapalat" w:cs="GHEA Grapalat"/>
                <w:color w:val="000000"/>
                <w:sz w:val="21"/>
                <w:szCs w:val="21"/>
              </w:rPr>
              <w:t xml:space="preserve">___________________________ </w:t>
            </w:r>
          </w:p>
          <w:p w14:paraId="12434B71" w14:textId="77777777" w:rsidR="003E2D06" w:rsidRPr="003E2D06" w:rsidRDefault="003E2D06" w:rsidP="003E2D06">
            <w:pPr>
              <w:spacing w:after="0" w:line="240" w:lineRule="auto"/>
              <w:jc w:val="center"/>
              <w:rPr>
                <w:rFonts w:ascii="GHEA Grapalat" w:eastAsia="Times New Roman" w:hAnsi="GHEA Grapalat" w:cs="GHEA Grapalat"/>
                <w:color w:val="000000"/>
                <w:sz w:val="21"/>
                <w:szCs w:val="21"/>
                <w:lang w:val="ru-RU" w:eastAsia="ru-RU"/>
              </w:rPr>
            </w:pPr>
            <w:r w:rsidRPr="003E2D06">
              <w:rPr>
                <w:rFonts w:ascii="GHEA Grapalat" w:eastAsia="Times New Roman" w:hAnsi="GHEA Grapalat" w:cs="GHEA Grapalat"/>
                <w:color w:val="000000"/>
                <w:sz w:val="15"/>
                <w:szCs w:val="15"/>
              </w:rPr>
              <w:t>Ստորագրություն</w:t>
            </w:r>
          </w:p>
        </w:tc>
        <w:tc>
          <w:tcPr>
            <w:tcW w:w="0" w:type="auto"/>
            <w:vAlign w:val="center"/>
          </w:tcPr>
          <w:p w14:paraId="3AB1D70A" w14:textId="77777777" w:rsidR="003E2D06" w:rsidRPr="003E2D06" w:rsidRDefault="003E2D06" w:rsidP="003E2D06">
            <w:pPr>
              <w:spacing w:after="0" w:line="240" w:lineRule="auto"/>
              <w:jc w:val="center"/>
              <w:rPr>
                <w:rFonts w:ascii="GHEA Grapalat" w:eastAsia="Times New Roman" w:hAnsi="GHEA Grapalat" w:cs="GHEA Grapalat"/>
                <w:color w:val="000000"/>
                <w:sz w:val="21"/>
                <w:szCs w:val="21"/>
                <w:lang w:val="ru-RU" w:eastAsia="ru-RU"/>
              </w:rPr>
            </w:pPr>
            <w:r w:rsidRPr="003E2D06">
              <w:rPr>
                <w:rFonts w:ascii="GHEA Grapalat" w:eastAsia="Times New Roman" w:hAnsi="GHEA Grapalat" w:cs="GHEA Grapalat"/>
                <w:color w:val="000000"/>
                <w:sz w:val="21"/>
                <w:szCs w:val="21"/>
              </w:rPr>
              <w:t>___________________________</w:t>
            </w:r>
          </w:p>
          <w:p w14:paraId="53935BD2" w14:textId="77777777" w:rsidR="003E2D06" w:rsidRPr="003E2D06" w:rsidRDefault="003E2D06" w:rsidP="003E2D06">
            <w:pPr>
              <w:spacing w:after="0" w:line="240" w:lineRule="auto"/>
              <w:jc w:val="center"/>
              <w:rPr>
                <w:rFonts w:ascii="GHEA Grapalat" w:eastAsia="Times New Roman" w:hAnsi="GHEA Grapalat" w:cs="GHEA Grapalat"/>
                <w:color w:val="000000"/>
                <w:sz w:val="21"/>
                <w:szCs w:val="21"/>
                <w:lang w:val="ru-RU" w:eastAsia="ru-RU"/>
              </w:rPr>
            </w:pPr>
            <w:r w:rsidRPr="003E2D06">
              <w:rPr>
                <w:rFonts w:ascii="GHEA Grapalat" w:eastAsia="Times New Roman" w:hAnsi="GHEA Grapalat" w:cs="GHEA Grapalat"/>
                <w:color w:val="000000"/>
                <w:sz w:val="15"/>
                <w:szCs w:val="15"/>
              </w:rPr>
              <w:t>ստորագրություն</w:t>
            </w:r>
          </w:p>
        </w:tc>
      </w:tr>
      <w:tr w:rsidR="003E2D06" w:rsidRPr="003E2D06" w14:paraId="4E7E4C15" w14:textId="77777777" w:rsidTr="00582EDE">
        <w:trPr>
          <w:tblCellSpacing w:w="7" w:type="dxa"/>
          <w:jc w:val="center"/>
        </w:trPr>
        <w:tc>
          <w:tcPr>
            <w:tcW w:w="0" w:type="auto"/>
            <w:vAlign w:val="center"/>
          </w:tcPr>
          <w:p w14:paraId="5C613ED9" w14:textId="77777777" w:rsidR="003E2D06" w:rsidRPr="003E2D06" w:rsidRDefault="003E2D06" w:rsidP="003E2D06">
            <w:pPr>
              <w:spacing w:after="0" w:line="240" w:lineRule="auto"/>
              <w:rPr>
                <w:rFonts w:ascii="GHEA Grapalat" w:eastAsia="Times New Roman" w:hAnsi="GHEA Grapalat" w:cs="GHEA Grapalat"/>
                <w:color w:val="000000"/>
                <w:sz w:val="21"/>
                <w:szCs w:val="21"/>
                <w:lang w:val="ru-RU" w:eastAsia="ru-RU"/>
              </w:rPr>
            </w:pPr>
            <w:r w:rsidRPr="003E2D06">
              <w:rPr>
                <w:rFonts w:ascii="GHEA Grapalat" w:eastAsia="Times New Roman" w:hAnsi="GHEA Grapalat" w:cs="GHEA Grapalat"/>
                <w:color w:val="000000"/>
                <w:sz w:val="21"/>
                <w:szCs w:val="21"/>
              </w:rPr>
              <w:t xml:space="preserve">                              </w:t>
            </w:r>
          </w:p>
        </w:tc>
        <w:tc>
          <w:tcPr>
            <w:tcW w:w="0" w:type="auto"/>
            <w:vAlign w:val="center"/>
          </w:tcPr>
          <w:p w14:paraId="19B4F742" w14:textId="77777777" w:rsidR="003E2D06" w:rsidRPr="003E2D06" w:rsidRDefault="003E2D06" w:rsidP="003E2D06">
            <w:pPr>
              <w:spacing w:after="0" w:line="240" w:lineRule="auto"/>
              <w:rPr>
                <w:rFonts w:ascii="GHEA Grapalat" w:eastAsia="Times New Roman" w:hAnsi="GHEA Grapalat" w:cs="GHEA Grapalat"/>
                <w:color w:val="000000"/>
                <w:sz w:val="21"/>
                <w:szCs w:val="21"/>
                <w:lang w:val="ru-RU" w:eastAsia="ru-RU"/>
              </w:rPr>
            </w:pPr>
          </w:p>
        </w:tc>
      </w:tr>
    </w:tbl>
    <w:p w14:paraId="5E39A8CE" w14:textId="77777777" w:rsidR="003E2D06" w:rsidRPr="003E2D06" w:rsidRDefault="003E2D06" w:rsidP="003E2D06">
      <w:pPr>
        <w:spacing w:after="0" w:line="240" w:lineRule="auto"/>
        <w:ind w:left="-142" w:firstLine="142"/>
        <w:jc w:val="center"/>
        <w:rPr>
          <w:rFonts w:ascii="GHEA Grapalat" w:eastAsia="Times New Roman" w:hAnsi="GHEA Grapalat" w:cs="Sylfaen"/>
          <w:b/>
          <w:sz w:val="24"/>
          <w:szCs w:val="24"/>
        </w:rPr>
      </w:pPr>
    </w:p>
    <w:p w14:paraId="650DC53E" w14:textId="77777777" w:rsidR="003E2D06" w:rsidRPr="003E2D06" w:rsidRDefault="003E2D06" w:rsidP="003E2D06">
      <w:pPr>
        <w:spacing w:after="0" w:line="240" w:lineRule="auto"/>
        <w:ind w:left="-142" w:firstLine="142"/>
        <w:jc w:val="center"/>
        <w:rPr>
          <w:rFonts w:ascii="GHEA Grapalat" w:eastAsia="Times New Roman" w:hAnsi="GHEA Grapalat" w:cs="Sylfaen"/>
          <w:b/>
          <w:sz w:val="24"/>
          <w:szCs w:val="24"/>
        </w:rPr>
      </w:pPr>
    </w:p>
    <w:p w14:paraId="5C54D6A1" w14:textId="77777777" w:rsidR="003E2D06" w:rsidRPr="003E2D06" w:rsidRDefault="003E2D06" w:rsidP="003E2D06">
      <w:pPr>
        <w:spacing w:after="0" w:line="240" w:lineRule="auto"/>
        <w:rPr>
          <w:rFonts w:ascii="GHEA Grapalat" w:eastAsia="Times New Roman" w:hAnsi="GHEA Grapalat" w:cs="Times New Roman"/>
          <w:sz w:val="20"/>
          <w:szCs w:val="24"/>
          <w:lang w:val="hy-AM"/>
        </w:rPr>
      </w:pPr>
    </w:p>
    <w:p w14:paraId="3DBAC909" w14:textId="77777777" w:rsidR="003E2D06" w:rsidRPr="003E2D06" w:rsidRDefault="003E2D06" w:rsidP="003E2D06">
      <w:pPr>
        <w:spacing w:after="0" w:line="240" w:lineRule="auto"/>
        <w:ind w:left="-142" w:firstLine="142"/>
        <w:jc w:val="center"/>
        <w:rPr>
          <w:rFonts w:ascii="GHEA Grapalat" w:eastAsia="Times New Roman" w:hAnsi="GHEA Grapalat" w:cs="Sylfaen"/>
          <w:b/>
          <w:sz w:val="24"/>
          <w:szCs w:val="24"/>
        </w:rPr>
        <w:sectPr w:rsidR="003E2D06" w:rsidRPr="003E2D06" w:rsidSect="00582EDE">
          <w:footnotePr>
            <w:pos w:val="beneathText"/>
          </w:footnotePr>
          <w:pgSz w:w="11906" w:h="16838" w:code="9"/>
          <w:pgMar w:top="720" w:right="662" w:bottom="533" w:left="1138" w:header="562" w:footer="562" w:gutter="0"/>
          <w:cols w:space="720"/>
        </w:sectPr>
      </w:pPr>
    </w:p>
    <w:p w14:paraId="41BF4359" w14:textId="77777777" w:rsidR="003E2D06" w:rsidRPr="003E2D06" w:rsidRDefault="003E2D06" w:rsidP="003E2D06">
      <w:pPr>
        <w:spacing w:after="0" w:line="240" w:lineRule="auto"/>
        <w:ind w:firstLine="720"/>
        <w:jc w:val="right"/>
        <w:rPr>
          <w:rFonts w:ascii="GHEA Grapalat" w:eastAsia="Times New Roman" w:hAnsi="GHEA Grapalat" w:cs="GHEA Grapalat"/>
          <w:i/>
          <w:lang w:val="hy-AM"/>
        </w:rPr>
      </w:pPr>
    </w:p>
    <w:p w14:paraId="271BE471" w14:textId="77777777" w:rsidR="005E770C" w:rsidRPr="003E2D06" w:rsidRDefault="005E770C" w:rsidP="003E2D06"/>
    <w:sectPr w:rsidR="005E770C" w:rsidRPr="003E2D06" w:rsidSect="00582EDE">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1D234" w14:textId="77777777" w:rsidR="00F023AA" w:rsidRDefault="00F023AA" w:rsidP="003E2D06">
      <w:pPr>
        <w:spacing w:after="0" w:line="240" w:lineRule="auto"/>
      </w:pPr>
      <w:r>
        <w:separator/>
      </w:r>
    </w:p>
  </w:endnote>
  <w:endnote w:type="continuationSeparator" w:id="0">
    <w:p w14:paraId="04C42E84" w14:textId="77777777" w:rsidR="00F023AA" w:rsidRDefault="00F023AA" w:rsidP="003E2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GHEA Mariam">
    <w:altName w:val="Arial"/>
    <w:panose1 w:val="00000000000000000000"/>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F23EA" w14:textId="77777777" w:rsidR="00F023AA" w:rsidRDefault="00F023AA" w:rsidP="003E2D06">
      <w:pPr>
        <w:spacing w:after="0" w:line="240" w:lineRule="auto"/>
      </w:pPr>
      <w:r>
        <w:separator/>
      </w:r>
    </w:p>
  </w:footnote>
  <w:footnote w:type="continuationSeparator" w:id="0">
    <w:p w14:paraId="18C4FD0F" w14:textId="77777777" w:rsidR="00F023AA" w:rsidRDefault="00F023AA" w:rsidP="003E2D06">
      <w:pPr>
        <w:spacing w:after="0" w:line="240" w:lineRule="auto"/>
      </w:pPr>
      <w:r>
        <w:continuationSeparator/>
      </w:r>
    </w:p>
  </w:footnote>
  <w:footnote w:id="1">
    <w:p w14:paraId="278A5276" w14:textId="77777777" w:rsidR="00582EDE" w:rsidRPr="006265F4" w:rsidRDefault="00582EDE" w:rsidP="003E2D06">
      <w:pPr>
        <w:pStyle w:val="FootnoteText"/>
        <w:jc w:val="both"/>
        <w:rPr>
          <w:lang w:val="en-US"/>
        </w:rPr>
      </w:pPr>
    </w:p>
  </w:footnote>
  <w:footnote w:id="2">
    <w:p w14:paraId="008A3291" w14:textId="77777777" w:rsidR="00582EDE" w:rsidRPr="006265F4" w:rsidRDefault="00582EDE" w:rsidP="003E2D06">
      <w:pPr>
        <w:pStyle w:val="FootnoteText"/>
        <w:jc w:val="both"/>
        <w:rPr>
          <w:lang w:val="en-US"/>
        </w:rPr>
      </w:pPr>
    </w:p>
  </w:footnote>
  <w:footnote w:id="3">
    <w:p w14:paraId="50C292E8" w14:textId="77777777" w:rsidR="00582EDE" w:rsidRPr="006265F4" w:rsidRDefault="00582EDE" w:rsidP="003E2D06">
      <w:pPr>
        <w:pStyle w:val="FootnoteText"/>
        <w:rPr>
          <w:rFonts w:ascii="Sylfaen" w:hAnsi="Sylfaen"/>
          <w:lang w:val="en-US"/>
        </w:rPr>
      </w:pPr>
    </w:p>
  </w:footnote>
  <w:footnote w:id="4">
    <w:p w14:paraId="293F3757" w14:textId="77777777" w:rsidR="008046B1" w:rsidRPr="000B7538" w:rsidRDefault="008046B1" w:rsidP="008046B1">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t xml:space="preserve"> </w:t>
      </w:r>
      <w:r w:rsidRPr="000B7538">
        <w:rPr>
          <w:rFonts w:ascii="GHEA Grapalat" w:hAnsi="GHEA Grapalat" w:cs="Sylfaen"/>
          <w:i/>
          <w:sz w:val="16"/>
          <w:szCs w:val="16"/>
          <w:lang w:val="hy-AM"/>
        </w:rPr>
        <w:t>Եթե գնման հայտով տվյալ չափաբաժնի գինը․</w:t>
      </w:r>
    </w:p>
    <w:p w14:paraId="793ABD9F" w14:textId="77777777" w:rsidR="008046B1" w:rsidRPr="000B7538" w:rsidRDefault="008046B1" w:rsidP="008046B1">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կամ ապահովագրական կազմակերպությունների կողմից տրամադրված երաշխիքների &gt;&gt; բառերը․</w:t>
      </w:r>
    </w:p>
    <w:p w14:paraId="5D8985BB" w14:textId="77777777" w:rsidR="008046B1" w:rsidRPr="000B7538" w:rsidRDefault="008046B1" w:rsidP="008046B1">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յոթանասունապատիկը,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FDC3245" w14:textId="77777777" w:rsidR="008046B1" w:rsidRPr="00D533CD" w:rsidRDefault="008046B1" w:rsidP="008046B1">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 յոթանասունապատիկը,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07957183" w14:textId="77777777" w:rsidR="008046B1" w:rsidRDefault="008046B1" w:rsidP="008046B1">
      <w:pPr>
        <w:pStyle w:val="FootnoteText"/>
        <w:rPr>
          <w:rFonts w:ascii="Sylfaen" w:hAnsi="Sylfaen"/>
          <w:lang w:val="hy-AM"/>
        </w:rPr>
      </w:pPr>
    </w:p>
    <w:p w14:paraId="0B305ED9" w14:textId="77777777" w:rsidR="008046B1" w:rsidRPr="00B462B5" w:rsidRDefault="008046B1" w:rsidP="008046B1">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59B35D68" w14:textId="77777777" w:rsidR="008046B1" w:rsidRPr="00B462B5" w:rsidRDefault="008046B1" w:rsidP="008046B1">
      <w:pPr>
        <w:pStyle w:val="FootnoteText"/>
        <w:rPr>
          <w:rFonts w:ascii="Times New Roman" w:hAnsi="Times New Roman"/>
          <w:vertAlign w:val="superscript"/>
          <w:lang w:val="hy-AM"/>
        </w:rPr>
      </w:pPr>
    </w:p>
  </w:footnote>
  <w:footnote w:id="6">
    <w:p w14:paraId="524B9E63" w14:textId="77777777" w:rsidR="00582EDE" w:rsidRPr="006265F4" w:rsidRDefault="00582EDE" w:rsidP="003E2D06">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14:paraId="3A081967" w14:textId="031FE904" w:rsidR="00582EDE" w:rsidRPr="000B7538" w:rsidRDefault="00582EDE" w:rsidP="003E2D06">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w:t>
      </w:r>
      <w:r w:rsidR="009E4123" w:rsidRPr="009E4123">
        <w:rPr>
          <w:rFonts w:ascii="GHEA Grapalat" w:hAnsi="GHEA Grapalat"/>
          <w:b/>
          <w:i/>
          <w:sz w:val="16"/>
          <w:szCs w:val="16"/>
          <w:lang w:val="hy-AM" w:eastAsia="ru-RU"/>
        </w:rPr>
        <w:t>մասնակցի կողմից</w:t>
      </w:r>
      <w:r w:rsidR="009E4123">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3C34B4C" w14:textId="3980F777" w:rsidR="00582EDE" w:rsidRPr="000B7538" w:rsidRDefault="00582EDE" w:rsidP="003E2D06">
      <w:pPr>
        <w:pStyle w:val="FootnoteText"/>
        <w:rPr>
          <w:rFonts w:ascii="Calibri" w:hAnsi="Calibri"/>
        </w:rPr>
      </w:pPr>
      <w:r w:rsidRPr="000B7538">
        <w:rPr>
          <w:rFonts w:ascii="GHEA Grapalat" w:hAnsi="GHEA Grapalat"/>
          <w:i/>
          <w:sz w:val="16"/>
          <w:szCs w:val="16"/>
          <w:lang w:val="hy-AM"/>
        </w:rPr>
        <w:t>&gt;&gt; բառերով։</w:t>
      </w:r>
      <w:r>
        <w:rPr>
          <w:rFonts w:ascii="GHEA Grapalat" w:hAnsi="GHEA Grapalat"/>
          <w:i/>
          <w:sz w:val="16"/>
          <w:szCs w:val="16"/>
          <w:lang w:val="hy-AM"/>
        </w:rPr>
        <w:t xml:space="preserve"> </w:t>
      </w:r>
      <w:r w:rsidRPr="000B7538">
        <w:rPr>
          <w:rFonts w:ascii="GHEA Grapalat" w:hAnsi="GHEA Grapalat"/>
          <w:i/>
          <w:sz w:val="16"/>
          <w:szCs w:val="16"/>
          <w:lang w:val="hy-AM"/>
        </w:rPr>
        <w:t xml:space="preserve">Ընդ որում  </w:t>
      </w:r>
      <w:r w:rsidR="009E4123" w:rsidRPr="009E4123">
        <w:rPr>
          <w:rFonts w:ascii="GHEA Grapalat" w:hAnsi="GHEA Grapalat"/>
          <w:b/>
          <w:i/>
          <w:sz w:val="16"/>
          <w:szCs w:val="16"/>
          <w:lang w:val="hy-AM"/>
        </w:rPr>
        <w:t>մասնակցի կողմից</w:t>
      </w:r>
      <w:r w:rsidR="009E4123">
        <w:rPr>
          <w:rFonts w:ascii="GHEA Grapalat" w:hAnsi="GHEA Grapalat"/>
          <w:i/>
          <w:sz w:val="16"/>
          <w:szCs w:val="16"/>
          <w:lang w:val="hy-AM"/>
        </w:rPr>
        <w:t xml:space="preserve"> </w:t>
      </w:r>
      <w:r w:rsidRPr="000B7538">
        <w:rPr>
          <w:rFonts w:ascii="GHEA Grapalat" w:hAnsi="GHEA Grapalat"/>
          <w:i/>
          <w:sz w:val="16"/>
          <w:szCs w:val="16"/>
          <w:lang w:val="hy-AM"/>
        </w:rPr>
        <w:t>նշվում է նաև վարկանիշի չափը և վարկունակության վարկանիշ ունեցող կազմակերպության անվանումը։</w:t>
      </w:r>
    </w:p>
  </w:footnote>
  <w:footnote w:id="8">
    <w:p w14:paraId="562C9C5E" w14:textId="77777777" w:rsidR="00582EDE" w:rsidRPr="006265F4" w:rsidDel="006C3873" w:rsidRDefault="00582EDE" w:rsidP="003E2D06">
      <w:pPr>
        <w:jc w:val="both"/>
        <w:rPr>
          <w:del w:id="15"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9">
    <w:p w14:paraId="0877A25C" w14:textId="06D96060" w:rsidR="00582EDE" w:rsidRPr="006265F4" w:rsidRDefault="00582EDE" w:rsidP="003E2D06">
      <w:pPr>
        <w:pStyle w:val="BodyTextIndent3"/>
        <w:spacing w:line="240" w:lineRule="auto"/>
        <w:ind w:firstLine="0"/>
        <w:rPr>
          <w:rFonts w:ascii="GHEA Grapalat" w:hAnsi="GHEA Grapalat" w:cs="Sylfaen"/>
          <w:i/>
          <w:sz w:val="16"/>
          <w:szCs w:val="16"/>
          <w:lang w:val="af-ZA" w:eastAsia="ru-RU"/>
        </w:rPr>
      </w:pPr>
    </w:p>
    <w:p w14:paraId="709C5F96" w14:textId="77777777" w:rsidR="00582EDE" w:rsidRPr="006265F4" w:rsidRDefault="00582EDE" w:rsidP="003E2D0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3A0BF83A" w14:textId="77777777" w:rsidR="00582EDE" w:rsidRPr="006265F4" w:rsidDel="00856FDE" w:rsidRDefault="00582EDE" w:rsidP="003E2D06">
      <w:pPr>
        <w:pStyle w:val="FootnoteText"/>
        <w:rPr>
          <w:del w:id="17" w:author="User" w:date="2019-05-26T09:57:00Z"/>
          <w:i/>
          <w:lang w:val="af-ZA"/>
        </w:rPr>
      </w:pPr>
    </w:p>
  </w:footnote>
  <w:footnote w:id="10">
    <w:p w14:paraId="783E90EC" w14:textId="77777777" w:rsidR="00582EDE" w:rsidRPr="006265F4" w:rsidDel="007942E8" w:rsidRDefault="00582EDE" w:rsidP="003E2D06">
      <w:pPr>
        <w:pStyle w:val="FootnoteText"/>
        <w:rPr>
          <w:del w:id="19"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11">
    <w:p w14:paraId="134AB55C" w14:textId="77777777" w:rsidR="00582EDE" w:rsidRPr="00780EE5" w:rsidDel="007942E8" w:rsidRDefault="00582EDE" w:rsidP="003E2D06">
      <w:pPr>
        <w:pStyle w:val="FootnoteText"/>
        <w:rPr>
          <w:del w:id="20" w:author="User" w:date="2019-05-26T10:02:00Z"/>
          <w:rFonts w:asciiTheme="minorHAnsi" w:hAnsiTheme="minorHAnsi"/>
          <w:lang w:val="hy-AM"/>
        </w:rPr>
      </w:pPr>
      <w:r w:rsidRPr="006265F4">
        <w:rPr>
          <w:color w:val="FFFFFF"/>
          <w:vertAlign w:val="superscript"/>
          <w:lang w:val="hy-AM"/>
        </w:rPr>
        <w:t>31</w:t>
      </w:r>
      <w:r w:rsidRPr="006265F4">
        <w:rPr>
          <w:vertAlign w:val="superscript"/>
          <w:lang w:val="hy-AM"/>
        </w:rPr>
        <w:t xml:space="preserve"> </w:t>
      </w:r>
    </w:p>
  </w:footnote>
  <w:footnote w:id="12">
    <w:p w14:paraId="341C3535" w14:textId="77777777" w:rsidR="00582EDE" w:rsidRPr="006265F4" w:rsidRDefault="00582EDE" w:rsidP="003E2D06">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932013B" w14:textId="77777777" w:rsidR="00582EDE" w:rsidRPr="006265F4" w:rsidDel="007942E8" w:rsidRDefault="00582EDE" w:rsidP="003E2D06">
      <w:pPr>
        <w:pStyle w:val="FootnoteText"/>
        <w:jc w:val="both"/>
        <w:rPr>
          <w:del w:id="2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14:paraId="4E65F924" w14:textId="77777777" w:rsidR="00582EDE" w:rsidRPr="006265F4" w:rsidDel="002877FC" w:rsidRDefault="00582EDE" w:rsidP="003E2D06">
      <w:pPr>
        <w:pStyle w:val="FootnoteText"/>
        <w:jc w:val="both"/>
        <w:rPr>
          <w:del w:id="2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4">
    <w:p w14:paraId="3913C992" w14:textId="77777777" w:rsidR="00582EDE" w:rsidRPr="006265F4" w:rsidDel="002877FC" w:rsidRDefault="00582EDE" w:rsidP="003E2D06">
      <w:pPr>
        <w:pStyle w:val="FootnoteText"/>
        <w:jc w:val="both"/>
        <w:rPr>
          <w:del w:id="2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32DB876A" w14:textId="77777777" w:rsidR="00582EDE" w:rsidRPr="009354F0" w:rsidRDefault="00582EDE">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5F56EE3"/>
    <w:multiLevelType w:val="multilevel"/>
    <w:tmpl w:val="7174E52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8"/>
  </w:num>
  <w:num w:numId="15">
    <w:abstractNumId w:val="21"/>
  </w:num>
  <w:num w:numId="16">
    <w:abstractNumId w:val="10"/>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9"/>
  </w:num>
  <w:num w:numId="26">
    <w:abstractNumId w:val="13"/>
  </w:num>
  <w:num w:numId="27">
    <w:abstractNumId w:val="11"/>
  </w:num>
  <w:num w:numId="28">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5F8"/>
    <w:rsid w:val="001645F8"/>
    <w:rsid w:val="001E1EFF"/>
    <w:rsid w:val="0026023B"/>
    <w:rsid w:val="002B4E27"/>
    <w:rsid w:val="00392B25"/>
    <w:rsid w:val="003E2D06"/>
    <w:rsid w:val="00582EDE"/>
    <w:rsid w:val="005E770C"/>
    <w:rsid w:val="00614070"/>
    <w:rsid w:val="0066735A"/>
    <w:rsid w:val="00687613"/>
    <w:rsid w:val="008046B1"/>
    <w:rsid w:val="008668B5"/>
    <w:rsid w:val="009354F0"/>
    <w:rsid w:val="00983A5F"/>
    <w:rsid w:val="009A7A8B"/>
    <w:rsid w:val="009E4123"/>
    <w:rsid w:val="00C27C10"/>
    <w:rsid w:val="00E810FD"/>
    <w:rsid w:val="00EB4F18"/>
    <w:rsid w:val="00F02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AAFC9"/>
  <w15:chartTrackingRefBased/>
  <w15:docId w15:val="{B8B54ADA-B954-44AD-AC36-44F775E5B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3E2D06"/>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3E2D06"/>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3E2D06"/>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3E2D06"/>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3E2D06"/>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3E2D06"/>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3E2D06"/>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3E2D06"/>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3E2D06"/>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2D06"/>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3E2D06"/>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3E2D06"/>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3E2D06"/>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3E2D06"/>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3E2D06"/>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3E2D06"/>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3E2D06"/>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3E2D06"/>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3E2D06"/>
  </w:style>
  <w:style w:type="paragraph" w:styleId="BodyTextIndent">
    <w:name w:val="Body Text Indent"/>
    <w:aliases w:val=" Char, Char Char Char Char,Char Char Char Char"/>
    <w:basedOn w:val="Normal"/>
    <w:link w:val="BodyTextIndentChar"/>
    <w:rsid w:val="003E2D0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3E2D06"/>
    <w:rPr>
      <w:rFonts w:ascii="Arial LatArm" w:eastAsia="Times New Roman" w:hAnsi="Arial LatArm" w:cs="Times New Roman"/>
      <w:i/>
      <w:sz w:val="20"/>
      <w:szCs w:val="20"/>
      <w:lang w:val="en-AU"/>
    </w:rPr>
  </w:style>
  <w:style w:type="paragraph" w:styleId="Footer">
    <w:name w:val="footer"/>
    <w:basedOn w:val="Normal"/>
    <w:link w:val="FooterChar"/>
    <w:rsid w:val="003E2D06"/>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3E2D06"/>
    <w:rPr>
      <w:rFonts w:ascii="Times New Roman" w:eastAsia="Times New Roman" w:hAnsi="Times New Roman" w:cs="Times New Roman"/>
      <w:sz w:val="20"/>
      <w:szCs w:val="20"/>
    </w:rPr>
  </w:style>
  <w:style w:type="paragraph" w:styleId="BodyTextIndent3">
    <w:name w:val="Body Text Indent 3"/>
    <w:basedOn w:val="Normal"/>
    <w:link w:val="BodyTextIndent3Char"/>
    <w:rsid w:val="003E2D06"/>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3E2D06"/>
    <w:rPr>
      <w:rFonts w:ascii="Times Armenian" w:eastAsia="Times New Roman" w:hAnsi="Times Armenian" w:cs="Times New Roman"/>
      <w:sz w:val="20"/>
      <w:szCs w:val="20"/>
    </w:rPr>
  </w:style>
  <w:style w:type="paragraph" w:styleId="BodyText2">
    <w:name w:val="Body Text 2"/>
    <w:basedOn w:val="Normal"/>
    <w:link w:val="BodyText2Char"/>
    <w:rsid w:val="003E2D06"/>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3E2D06"/>
    <w:rPr>
      <w:rFonts w:ascii="Arial LatArm" w:eastAsia="Times New Roman" w:hAnsi="Arial LatArm" w:cs="Times New Roman"/>
      <w:sz w:val="20"/>
      <w:szCs w:val="20"/>
    </w:rPr>
  </w:style>
  <w:style w:type="paragraph" w:styleId="BodyTextIndent2">
    <w:name w:val="Body Text Indent 2"/>
    <w:basedOn w:val="Normal"/>
    <w:link w:val="BodyTextIndent2Char"/>
    <w:rsid w:val="003E2D06"/>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3E2D06"/>
    <w:rPr>
      <w:rFonts w:ascii="Baltica" w:eastAsia="Times New Roman" w:hAnsi="Baltica" w:cs="Times New Roman"/>
      <w:sz w:val="20"/>
      <w:szCs w:val="20"/>
      <w:lang w:val="af-ZA"/>
    </w:rPr>
  </w:style>
  <w:style w:type="paragraph" w:customStyle="1" w:styleId="Char">
    <w:name w:val="Char"/>
    <w:basedOn w:val="Normal"/>
    <w:semiHidden/>
    <w:rsid w:val="003E2D06"/>
    <w:pPr>
      <w:spacing w:line="360" w:lineRule="auto"/>
      <w:ind w:firstLine="709"/>
      <w:jc w:val="both"/>
    </w:pPr>
    <w:rPr>
      <w:rFonts w:ascii="Arial AMU" w:eastAsia="Times New Roman" w:hAnsi="Arial AMU" w:cs="Arial"/>
      <w:szCs w:val="20"/>
    </w:rPr>
  </w:style>
  <w:style w:type="paragraph" w:customStyle="1" w:styleId="Default">
    <w:name w:val="Default"/>
    <w:rsid w:val="003E2D06"/>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3E2D06"/>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3E2D06"/>
    <w:rPr>
      <w:rFonts w:ascii="Tahoma" w:eastAsia="Times New Roman" w:hAnsi="Tahoma" w:cs="Times New Roman"/>
      <w:sz w:val="16"/>
      <w:szCs w:val="16"/>
      <w:lang w:val="x-none" w:eastAsia="x-none"/>
    </w:rPr>
  </w:style>
  <w:style w:type="character" w:styleId="Hyperlink">
    <w:name w:val="Hyperlink"/>
    <w:rsid w:val="003E2D06"/>
    <w:rPr>
      <w:color w:val="0000FF"/>
      <w:u w:val="single"/>
    </w:rPr>
  </w:style>
  <w:style w:type="character" w:customStyle="1" w:styleId="CharChar1">
    <w:name w:val="Char Char1"/>
    <w:locked/>
    <w:rsid w:val="003E2D06"/>
    <w:rPr>
      <w:rFonts w:ascii="Arial LatArm" w:hAnsi="Arial LatArm"/>
      <w:i/>
      <w:lang w:val="en-AU" w:eastAsia="en-US" w:bidi="ar-SA"/>
    </w:rPr>
  </w:style>
  <w:style w:type="paragraph" w:styleId="BodyText">
    <w:name w:val="Body Text"/>
    <w:basedOn w:val="Normal"/>
    <w:link w:val="BodyTextChar"/>
    <w:rsid w:val="003E2D0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E2D06"/>
    <w:rPr>
      <w:rFonts w:ascii="Times New Roman" w:eastAsia="Times New Roman" w:hAnsi="Times New Roman" w:cs="Times New Roman"/>
      <w:sz w:val="24"/>
      <w:szCs w:val="24"/>
    </w:rPr>
  </w:style>
  <w:style w:type="paragraph" w:styleId="Index1">
    <w:name w:val="index 1"/>
    <w:basedOn w:val="Normal"/>
    <w:next w:val="Normal"/>
    <w:autoRedefine/>
    <w:semiHidden/>
    <w:rsid w:val="003E2D06"/>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3E2D06"/>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3E2D06"/>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3E2D06"/>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3E2D06"/>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3E2D06"/>
    <w:rPr>
      <w:rFonts w:ascii="Arial LatArm" w:eastAsia="Times New Roman" w:hAnsi="Arial LatArm" w:cs="Times New Roman"/>
      <w:sz w:val="20"/>
      <w:szCs w:val="20"/>
      <w:lang w:eastAsia="ru-RU"/>
    </w:rPr>
  </w:style>
  <w:style w:type="paragraph" w:styleId="Title">
    <w:name w:val="Title"/>
    <w:basedOn w:val="Normal"/>
    <w:link w:val="TitleChar"/>
    <w:qFormat/>
    <w:rsid w:val="003E2D06"/>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3E2D06"/>
    <w:rPr>
      <w:rFonts w:ascii="Arial Armenian" w:eastAsia="Times New Roman" w:hAnsi="Arial Armenian" w:cs="Times New Roman"/>
      <w:sz w:val="24"/>
      <w:szCs w:val="20"/>
    </w:rPr>
  </w:style>
  <w:style w:type="character" w:styleId="PageNumber">
    <w:name w:val="page number"/>
    <w:basedOn w:val="DefaultParagraphFont"/>
    <w:rsid w:val="003E2D06"/>
  </w:style>
  <w:style w:type="paragraph" w:styleId="FootnoteText">
    <w:name w:val="footnote text"/>
    <w:basedOn w:val="Normal"/>
    <w:link w:val="FootnoteTextChar"/>
    <w:semiHidden/>
    <w:rsid w:val="003E2D06"/>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3E2D06"/>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3E2D06"/>
    <w:pPr>
      <w:spacing w:line="240" w:lineRule="exact"/>
    </w:pPr>
    <w:rPr>
      <w:rFonts w:ascii="Arial" w:eastAsia="Times New Roman" w:hAnsi="Arial" w:cs="Arial"/>
      <w:sz w:val="20"/>
      <w:szCs w:val="20"/>
    </w:rPr>
  </w:style>
  <w:style w:type="paragraph" w:customStyle="1" w:styleId="norm">
    <w:name w:val="norm"/>
    <w:basedOn w:val="Normal"/>
    <w:rsid w:val="003E2D06"/>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3E2D06"/>
    <w:rPr>
      <w:rFonts w:ascii="Arial Armenian" w:hAnsi="Arial Armenian"/>
      <w:sz w:val="22"/>
      <w:lang w:val="en-US" w:eastAsia="ru-RU" w:bidi="ar-SA"/>
    </w:rPr>
  </w:style>
  <w:style w:type="character" w:customStyle="1" w:styleId="CharCharChar">
    <w:name w:val="Char Char Char"/>
    <w:rsid w:val="003E2D06"/>
    <w:rPr>
      <w:rFonts w:ascii="Arial LatArm" w:hAnsi="Arial LatArm"/>
      <w:sz w:val="24"/>
      <w:lang w:eastAsia="ru-RU"/>
    </w:rPr>
  </w:style>
  <w:style w:type="paragraph" w:styleId="NormalWeb">
    <w:name w:val="Normal (Web)"/>
    <w:basedOn w:val="Normal"/>
    <w:uiPriority w:val="99"/>
    <w:rsid w:val="003E2D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3E2D06"/>
    <w:rPr>
      <w:b/>
      <w:bCs/>
    </w:rPr>
  </w:style>
  <w:style w:type="character" w:styleId="FootnoteReference">
    <w:name w:val="footnote reference"/>
    <w:semiHidden/>
    <w:rsid w:val="003E2D06"/>
    <w:rPr>
      <w:vertAlign w:val="superscript"/>
    </w:rPr>
  </w:style>
  <w:style w:type="character" w:customStyle="1" w:styleId="CharChar22">
    <w:name w:val="Char Char22"/>
    <w:rsid w:val="003E2D06"/>
    <w:rPr>
      <w:rFonts w:ascii="Arial Armenian" w:hAnsi="Arial Armenian"/>
      <w:sz w:val="28"/>
      <w:lang w:val="en-US"/>
    </w:rPr>
  </w:style>
  <w:style w:type="character" w:customStyle="1" w:styleId="CharChar20">
    <w:name w:val="Char Char20"/>
    <w:rsid w:val="003E2D06"/>
    <w:rPr>
      <w:rFonts w:ascii="Times LatArm" w:hAnsi="Times LatArm"/>
      <w:b/>
      <w:sz w:val="28"/>
      <w:lang w:val="en-US"/>
    </w:rPr>
  </w:style>
  <w:style w:type="character" w:customStyle="1" w:styleId="CharChar16">
    <w:name w:val="Char Char16"/>
    <w:rsid w:val="003E2D06"/>
    <w:rPr>
      <w:rFonts w:ascii="Times Armenian" w:hAnsi="Times Armenian"/>
      <w:b/>
      <w:lang w:val="hy-AM"/>
    </w:rPr>
  </w:style>
  <w:style w:type="character" w:customStyle="1" w:styleId="CharChar15">
    <w:name w:val="Char Char15"/>
    <w:rsid w:val="003E2D06"/>
    <w:rPr>
      <w:rFonts w:ascii="Times Armenian" w:hAnsi="Times Armenian"/>
      <w:i/>
      <w:lang w:val="nl-NL"/>
    </w:rPr>
  </w:style>
  <w:style w:type="character" w:customStyle="1" w:styleId="CharChar13">
    <w:name w:val="Char Char13"/>
    <w:rsid w:val="003E2D06"/>
    <w:rPr>
      <w:rFonts w:ascii="Arial Armenian" w:hAnsi="Arial Armenian"/>
      <w:lang w:val="en-US"/>
    </w:rPr>
  </w:style>
  <w:style w:type="character" w:styleId="CommentReference">
    <w:name w:val="annotation reference"/>
    <w:semiHidden/>
    <w:rsid w:val="003E2D06"/>
    <w:rPr>
      <w:sz w:val="16"/>
      <w:szCs w:val="16"/>
    </w:rPr>
  </w:style>
  <w:style w:type="paragraph" w:styleId="CommentText">
    <w:name w:val="annotation text"/>
    <w:basedOn w:val="Normal"/>
    <w:link w:val="CommentTextChar"/>
    <w:semiHidden/>
    <w:rsid w:val="003E2D06"/>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3E2D06"/>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3E2D06"/>
    <w:rPr>
      <w:b/>
      <w:bCs/>
    </w:rPr>
  </w:style>
  <w:style w:type="character" w:customStyle="1" w:styleId="CommentSubjectChar">
    <w:name w:val="Comment Subject Char"/>
    <w:basedOn w:val="CommentTextChar"/>
    <w:link w:val="CommentSubject"/>
    <w:semiHidden/>
    <w:rsid w:val="003E2D06"/>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3E2D06"/>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3E2D06"/>
    <w:rPr>
      <w:rFonts w:ascii="Times Armenian" w:eastAsia="Times New Roman" w:hAnsi="Times Armenian" w:cs="Times New Roman"/>
      <w:sz w:val="20"/>
      <w:szCs w:val="20"/>
      <w:lang w:eastAsia="ru-RU"/>
    </w:rPr>
  </w:style>
  <w:style w:type="character" w:styleId="EndnoteReference">
    <w:name w:val="endnote reference"/>
    <w:semiHidden/>
    <w:rsid w:val="003E2D06"/>
    <w:rPr>
      <w:vertAlign w:val="superscript"/>
    </w:rPr>
  </w:style>
  <w:style w:type="paragraph" w:styleId="DocumentMap">
    <w:name w:val="Document Map"/>
    <w:basedOn w:val="Normal"/>
    <w:link w:val="DocumentMapChar"/>
    <w:semiHidden/>
    <w:rsid w:val="003E2D06"/>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3E2D06"/>
    <w:rPr>
      <w:rFonts w:ascii="Tahoma" w:eastAsia="Times New Roman" w:hAnsi="Tahoma" w:cs="Tahoma"/>
      <w:sz w:val="20"/>
      <w:szCs w:val="20"/>
      <w:shd w:val="clear" w:color="auto" w:fill="000080"/>
      <w:lang w:eastAsia="ru-RU"/>
    </w:rPr>
  </w:style>
  <w:style w:type="paragraph" w:styleId="Revision">
    <w:name w:val="Revision"/>
    <w:hidden/>
    <w:semiHidden/>
    <w:rsid w:val="003E2D06"/>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3E2D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3E2D06"/>
    <w:pPr>
      <w:spacing w:line="240" w:lineRule="exact"/>
    </w:pPr>
    <w:rPr>
      <w:rFonts w:ascii="Verdana" w:eastAsia="Times New Roman" w:hAnsi="Verdana" w:cs="Times New Roman"/>
      <w:sz w:val="20"/>
      <w:szCs w:val="20"/>
    </w:rPr>
  </w:style>
  <w:style w:type="paragraph" w:customStyle="1" w:styleId="Style2">
    <w:name w:val="Style2"/>
    <w:basedOn w:val="Normal"/>
    <w:rsid w:val="003E2D06"/>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3E2D06"/>
    <w:rPr>
      <w:rFonts w:ascii="Arial Armenian" w:hAnsi="Arial Armenian"/>
      <w:sz w:val="28"/>
      <w:lang w:val="en-US" w:eastAsia="ru-RU" w:bidi="ar-SA"/>
    </w:rPr>
  </w:style>
  <w:style w:type="character" w:customStyle="1" w:styleId="CharChar21">
    <w:name w:val="Char Char21"/>
    <w:rsid w:val="003E2D0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3E2D06"/>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3E2D06"/>
    <w:rPr>
      <w:rFonts w:ascii="Arial Armenian" w:hAnsi="Arial Armenian"/>
      <w:sz w:val="28"/>
      <w:lang w:val="en-US" w:eastAsia="ru-RU" w:bidi="ar-SA"/>
    </w:rPr>
  </w:style>
  <w:style w:type="character" w:customStyle="1" w:styleId="CharChar24">
    <w:name w:val="Char Char24"/>
    <w:rsid w:val="003E2D06"/>
    <w:rPr>
      <w:rFonts w:ascii="Arial LatArm" w:hAnsi="Arial LatArm"/>
      <w:b/>
      <w:color w:val="0000FF"/>
      <w:lang w:val="en-US" w:eastAsia="ru-RU" w:bidi="ar-SA"/>
    </w:rPr>
  </w:style>
  <w:style w:type="paragraph" w:styleId="BlockText">
    <w:name w:val="Block Text"/>
    <w:basedOn w:val="Normal"/>
    <w:rsid w:val="003E2D06"/>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3E2D06"/>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3E2D06"/>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3E2D06"/>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3E2D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3E2D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3E2D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3E2D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3E2D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3E2D0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3E2D06"/>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3E2D0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3E2D0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3E2D0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3E2D06"/>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3E2D06"/>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3E2D06"/>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3E2D06"/>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3E2D06"/>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3E2D06"/>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3E2D06"/>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3E2D06"/>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3E2D06"/>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3E2D06"/>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3E2D0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3E2D0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3E2D06"/>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3E2D06"/>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3E2D06"/>
    <w:rPr>
      <w:color w:val="800080"/>
      <w:u w:val="single"/>
    </w:rPr>
  </w:style>
  <w:style w:type="character" w:customStyle="1" w:styleId="CharCharCharChar1">
    <w:name w:val="Char Char Char Char1"/>
    <w:aliases w:val=" Char Char Char Char Char Char"/>
    <w:rsid w:val="003E2D06"/>
    <w:rPr>
      <w:rFonts w:ascii="Arial LatArm" w:hAnsi="Arial LatArm"/>
      <w:sz w:val="24"/>
      <w:lang w:val="en-US" w:eastAsia="ru-RU" w:bidi="ar-SA"/>
    </w:rPr>
  </w:style>
  <w:style w:type="character" w:customStyle="1" w:styleId="CharChar">
    <w:name w:val="Char Char"/>
    <w:locked/>
    <w:rsid w:val="003E2D06"/>
    <w:rPr>
      <w:lang w:val="en-US" w:eastAsia="en-US" w:bidi="ar-SA"/>
    </w:rPr>
  </w:style>
  <w:style w:type="paragraph" w:customStyle="1" w:styleId="Char3CharCharChar">
    <w:name w:val="Char3 Char Char Char"/>
    <w:basedOn w:val="Normal"/>
    <w:next w:val="Normal"/>
    <w:semiHidden/>
    <w:rsid w:val="003E2D06"/>
    <w:pPr>
      <w:spacing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3E2D06"/>
    <w:rPr>
      <w:rFonts w:ascii="Times Armenian" w:eastAsia="Times New Roman" w:hAnsi="Times Armenian" w:cs="Times New Roman"/>
      <w:sz w:val="24"/>
      <w:szCs w:val="24"/>
      <w:lang w:val="x-none" w:eastAsia="ru-RU"/>
    </w:rPr>
  </w:style>
  <w:style w:type="character" w:styleId="Emphasis">
    <w:name w:val="Emphasis"/>
    <w:qFormat/>
    <w:rsid w:val="003E2D06"/>
    <w:rPr>
      <w:i/>
      <w:iCs/>
    </w:rPr>
  </w:style>
  <w:style w:type="character" w:styleId="UnresolvedMention">
    <w:name w:val="Unresolved Mention"/>
    <w:uiPriority w:val="99"/>
    <w:semiHidden/>
    <w:unhideWhenUsed/>
    <w:rsid w:val="003E2D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formed78@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www.procurement.am" TargetMode="External"/><Relationship Id="rId4" Type="http://schemas.openxmlformats.org/officeDocument/2006/relationships/webSettings" Target="webSettings.xml"/><Relationship Id="rId9" Type="http://schemas.openxmlformats.org/officeDocument/2006/relationships/hyperlink" Target="https://ru.wikipedia.org/wiki/Standard_%26_Poor%E2%80%99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141</Pages>
  <Words>29308</Words>
  <Characters>167059</Characters>
  <Application>Microsoft Office Word</Application>
  <DocSecurity>0</DocSecurity>
  <Lines>1392</Lines>
  <Paragraphs>391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2021-04-06T23:54:00Z</dcterms:created>
  <dcterms:modified xsi:type="dcterms:W3CDTF">2021-04-08T21:36:00Z</dcterms:modified>
</cp:coreProperties>
</file>